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BB898" w14:textId="77777777" w:rsidR="001208F9" w:rsidRPr="002168E3" w:rsidRDefault="000736B9" w:rsidP="00A71433">
      <w:pPr>
        <w:pStyle w:val="Nagwekspisutreci"/>
        <w:numPr>
          <w:ilvl w:val="0"/>
          <w:numId w:val="0"/>
        </w:numPr>
        <w:tabs>
          <w:tab w:val="left" w:pos="5355"/>
          <w:tab w:val="left" w:pos="7020"/>
          <w:tab w:val="left" w:pos="7815"/>
        </w:tabs>
        <w:spacing w:before="1560" w:after="120" w:line="276" w:lineRule="auto"/>
        <w:rPr>
          <w:rFonts w:asciiTheme="minorHAnsi" w:eastAsiaTheme="minorHAnsi" w:hAnsiTheme="minorHAnsi" w:cstheme="majorHAnsi"/>
          <w:b/>
          <w:color w:val="auto"/>
          <w:sz w:val="22"/>
          <w:szCs w:val="22"/>
          <w:lang w:eastAsia="en-US"/>
        </w:rPr>
      </w:pPr>
      <w:r>
        <w:rPr>
          <w:rFonts w:asciiTheme="minorHAnsi" w:eastAsiaTheme="minorHAnsi" w:hAnsiTheme="minorHAnsi" w:cstheme="majorHAnsi"/>
          <w:b/>
          <w:color w:val="auto"/>
          <w:sz w:val="22"/>
          <w:szCs w:val="22"/>
          <w:lang w:eastAsia="en-US"/>
        </w:rPr>
        <w:tab/>
      </w:r>
      <w:r w:rsidR="00623388">
        <w:rPr>
          <w:rFonts w:asciiTheme="minorHAnsi" w:eastAsiaTheme="minorHAnsi" w:hAnsiTheme="minorHAnsi" w:cstheme="majorHAnsi"/>
          <w:b/>
          <w:color w:val="auto"/>
          <w:sz w:val="22"/>
          <w:szCs w:val="22"/>
          <w:lang w:eastAsia="en-US"/>
        </w:rPr>
        <w:tab/>
      </w:r>
      <w:r w:rsidR="00623388">
        <w:rPr>
          <w:rFonts w:asciiTheme="minorHAnsi" w:eastAsiaTheme="minorHAnsi" w:hAnsiTheme="minorHAnsi" w:cstheme="majorHAnsi"/>
          <w:b/>
          <w:color w:val="auto"/>
          <w:sz w:val="22"/>
          <w:szCs w:val="22"/>
          <w:lang w:eastAsia="en-US"/>
        </w:rPr>
        <w:tab/>
      </w:r>
    </w:p>
    <w:p w14:paraId="624555C4" w14:textId="039D46AF" w:rsidR="00C5463A" w:rsidRPr="003E4934" w:rsidRDefault="007F656F" w:rsidP="00FD601A">
      <w:pPr>
        <w:pStyle w:val="Nagwekspisutreci"/>
        <w:numPr>
          <w:ilvl w:val="0"/>
          <w:numId w:val="0"/>
        </w:numPr>
        <w:spacing w:before="1560" w:after="120" w:line="276" w:lineRule="auto"/>
        <w:jc w:val="center"/>
        <w:rPr>
          <w:rFonts w:asciiTheme="minorHAnsi" w:eastAsiaTheme="minorHAnsi" w:hAnsiTheme="minorHAnsi" w:cstheme="majorHAnsi"/>
          <w:b/>
          <w:color w:val="auto"/>
          <w:sz w:val="22"/>
          <w:szCs w:val="22"/>
          <w:lang w:eastAsia="en-US"/>
        </w:rPr>
      </w:pPr>
      <w:r w:rsidRPr="003E4934">
        <w:rPr>
          <w:rFonts w:asciiTheme="minorHAnsi" w:eastAsiaTheme="minorHAnsi" w:hAnsiTheme="minorHAnsi" w:cstheme="majorHAnsi"/>
          <w:b/>
          <w:color w:val="auto"/>
          <w:sz w:val="22"/>
          <w:szCs w:val="22"/>
          <w:lang w:eastAsia="en-US"/>
        </w:rPr>
        <w:t>NARODOWE CENTRUM BADAŃ I ROZ</w:t>
      </w:r>
      <w:r w:rsidR="00C5463A" w:rsidRPr="003E4934">
        <w:rPr>
          <w:rFonts w:asciiTheme="minorHAnsi" w:eastAsiaTheme="minorHAnsi" w:hAnsiTheme="minorHAnsi" w:cstheme="majorHAnsi"/>
          <w:b/>
          <w:color w:val="auto"/>
          <w:sz w:val="22"/>
          <w:szCs w:val="22"/>
          <w:lang w:eastAsia="en-US"/>
        </w:rPr>
        <w:t>W</w:t>
      </w:r>
      <w:r w:rsidRPr="003E4934">
        <w:rPr>
          <w:rFonts w:asciiTheme="minorHAnsi" w:eastAsiaTheme="minorHAnsi" w:hAnsiTheme="minorHAnsi" w:cstheme="majorHAnsi"/>
          <w:b/>
          <w:color w:val="auto"/>
          <w:sz w:val="22"/>
          <w:szCs w:val="22"/>
          <w:lang w:eastAsia="en-US"/>
        </w:rPr>
        <w:t>O</w:t>
      </w:r>
      <w:r w:rsidR="00C5463A" w:rsidRPr="003E4934">
        <w:rPr>
          <w:rFonts w:asciiTheme="minorHAnsi" w:eastAsiaTheme="minorHAnsi" w:hAnsiTheme="minorHAnsi" w:cstheme="majorHAnsi"/>
          <w:b/>
          <w:color w:val="auto"/>
          <w:sz w:val="22"/>
          <w:szCs w:val="22"/>
          <w:lang w:eastAsia="en-US"/>
        </w:rPr>
        <w:t>JU</w:t>
      </w:r>
    </w:p>
    <w:p w14:paraId="18F82309" w14:textId="685F5C29" w:rsidR="00C5463A" w:rsidRPr="003E4934" w:rsidRDefault="00B772AD" w:rsidP="00F30720">
      <w:pPr>
        <w:pStyle w:val="Nagwekspisutreci"/>
        <w:numPr>
          <w:ilvl w:val="0"/>
          <w:numId w:val="0"/>
        </w:numPr>
        <w:spacing w:before="0" w:after="120" w:line="276" w:lineRule="auto"/>
        <w:ind w:left="432"/>
        <w:jc w:val="center"/>
        <w:rPr>
          <w:lang w:eastAsia="en-US"/>
        </w:rPr>
      </w:pPr>
      <w:bookmarkStart w:id="0" w:name="_Hlk52651051"/>
      <w:r w:rsidRPr="003E4934">
        <w:rPr>
          <w:rFonts w:asciiTheme="minorHAnsi" w:eastAsiaTheme="minorEastAsia" w:hAnsiTheme="minorHAnsi"/>
          <w:b/>
          <w:bCs/>
          <w:color w:val="auto"/>
          <w:sz w:val="22"/>
          <w:szCs w:val="22"/>
          <w:lang w:eastAsia="en-US"/>
        </w:rPr>
        <w:t>R</w:t>
      </w:r>
      <w:r w:rsidR="00C5463A" w:rsidRPr="003E4934">
        <w:rPr>
          <w:rFonts w:asciiTheme="minorHAnsi" w:eastAsiaTheme="minorEastAsia" w:hAnsiTheme="minorHAnsi"/>
          <w:b/>
          <w:bCs/>
          <w:color w:val="auto"/>
          <w:sz w:val="22"/>
          <w:szCs w:val="22"/>
          <w:lang w:eastAsia="en-US"/>
        </w:rPr>
        <w:t>egulamin przeprowadz</w:t>
      </w:r>
      <w:r w:rsidRPr="003E4934">
        <w:rPr>
          <w:rFonts w:asciiTheme="minorHAnsi" w:eastAsiaTheme="minorEastAsia" w:hAnsiTheme="minorHAnsi"/>
          <w:b/>
          <w:bCs/>
          <w:color w:val="auto"/>
          <w:sz w:val="22"/>
          <w:szCs w:val="22"/>
          <w:lang w:eastAsia="en-US"/>
        </w:rPr>
        <w:t>e</w:t>
      </w:r>
      <w:r w:rsidR="00C5463A" w:rsidRPr="003E4934">
        <w:rPr>
          <w:rFonts w:asciiTheme="minorHAnsi" w:eastAsiaTheme="minorEastAsia" w:hAnsiTheme="minorHAnsi"/>
          <w:b/>
          <w:bCs/>
          <w:color w:val="auto"/>
          <w:sz w:val="22"/>
          <w:szCs w:val="22"/>
          <w:lang w:eastAsia="en-US"/>
        </w:rPr>
        <w:t>nia postępowania</w:t>
      </w:r>
      <w:r w:rsidRPr="003E4934">
        <w:rPr>
          <w:rFonts w:asciiTheme="minorHAnsi" w:eastAsiaTheme="minorEastAsia" w:hAnsiTheme="minorHAnsi"/>
          <w:b/>
          <w:bCs/>
          <w:color w:val="auto"/>
          <w:sz w:val="22"/>
          <w:szCs w:val="22"/>
          <w:lang w:eastAsia="en-US"/>
        </w:rPr>
        <w:t xml:space="preserve"> </w:t>
      </w:r>
      <w:r w:rsidR="00E96A25" w:rsidRPr="003E4934">
        <w:rPr>
          <w:rFonts w:asciiTheme="minorHAnsi" w:eastAsiaTheme="minorEastAsia" w:hAnsiTheme="minorHAnsi"/>
          <w:b/>
          <w:bCs/>
          <w:color w:val="auto"/>
          <w:sz w:val="22"/>
          <w:szCs w:val="22"/>
          <w:lang w:eastAsia="en-US"/>
        </w:rPr>
        <w:t xml:space="preserve">nr </w:t>
      </w:r>
      <w:r w:rsidR="44A89D96" w:rsidRPr="003E4934">
        <w:rPr>
          <w:rFonts w:asciiTheme="minorHAnsi" w:eastAsiaTheme="minorEastAsia" w:hAnsiTheme="minorHAnsi"/>
          <w:b/>
          <w:bCs/>
          <w:color w:val="auto"/>
          <w:sz w:val="22"/>
          <w:szCs w:val="22"/>
          <w:lang w:eastAsia="en-US"/>
        </w:rPr>
        <w:t>84/20/PU/P79</w:t>
      </w:r>
      <w:r w:rsidR="00E96A25" w:rsidRPr="003E4934">
        <w:rPr>
          <w:rFonts w:asciiTheme="minorHAnsi" w:eastAsiaTheme="minorEastAsia" w:hAnsiTheme="minorHAnsi"/>
          <w:b/>
          <w:bCs/>
          <w:color w:val="auto"/>
          <w:sz w:val="22"/>
          <w:szCs w:val="22"/>
          <w:lang w:eastAsia="en-US"/>
        </w:rPr>
        <w:t xml:space="preserve"> </w:t>
      </w:r>
      <w:r w:rsidRPr="003E4934">
        <w:rPr>
          <w:rFonts w:asciiTheme="minorHAnsi" w:eastAsiaTheme="minorEastAsia" w:hAnsiTheme="minorHAnsi"/>
          <w:b/>
          <w:bCs/>
          <w:color w:val="auto"/>
          <w:sz w:val="22"/>
          <w:szCs w:val="22"/>
          <w:lang w:eastAsia="en-US"/>
        </w:rPr>
        <w:t xml:space="preserve">o udzielenie zamówienia </w:t>
      </w:r>
      <w:r w:rsidRPr="003E4934">
        <w:br/>
      </w:r>
      <w:r w:rsidR="00B97289" w:rsidRPr="003E4934">
        <w:rPr>
          <w:rFonts w:asciiTheme="minorHAnsi" w:eastAsiaTheme="minorEastAsia" w:hAnsiTheme="minorHAnsi"/>
          <w:b/>
          <w:bCs/>
          <w:color w:val="auto"/>
          <w:sz w:val="22"/>
          <w:szCs w:val="22"/>
          <w:lang w:eastAsia="en-US"/>
        </w:rPr>
        <w:t>na usługi badawczo-rozwojowe</w:t>
      </w:r>
      <w:r w:rsidRPr="003E4934">
        <w:rPr>
          <w:rFonts w:asciiTheme="minorHAnsi" w:eastAsiaTheme="minorEastAsia" w:hAnsiTheme="minorHAnsi"/>
          <w:b/>
          <w:bCs/>
          <w:color w:val="auto"/>
          <w:sz w:val="22"/>
          <w:szCs w:val="22"/>
          <w:lang w:eastAsia="en-US"/>
        </w:rPr>
        <w:t xml:space="preserve"> </w:t>
      </w:r>
      <w:r w:rsidR="00EC4DFE" w:rsidRPr="003E4934">
        <w:rPr>
          <w:rFonts w:asciiTheme="minorHAnsi" w:eastAsiaTheme="minorEastAsia" w:hAnsiTheme="minorHAnsi"/>
          <w:b/>
          <w:bCs/>
          <w:color w:val="auto"/>
          <w:sz w:val="22"/>
          <w:szCs w:val="22"/>
          <w:lang w:eastAsia="en-US"/>
        </w:rPr>
        <w:t xml:space="preserve">w ramach </w:t>
      </w:r>
      <w:r w:rsidR="00390FB3" w:rsidRPr="003E4934">
        <w:rPr>
          <w:rFonts w:asciiTheme="minorHAnsi" w:eastAsiaTheme="minorEastAsia" w:hAnsiTheme="minorHAnsi"/>
          <w:b/>
          <w:bCs/>
          <w:color w:val="auto"/>
          <w:sz w:val="22"/>
          <w:szCs w:val="22"/>
          <w:lang w:eastAsia="en-US"/>
        </w:rPr>
        <w:t>Przedsięwzięcia</w:t>
      </w:r>
      <w:r w:rsidR="00C5463A" w:rsidRPr="003E4934">
        <w:rPr>
          <w:rFonts w:asciiTheme="minorHAnsi" w:eastAsiaTheme="minorEastAsia" w:hAnsiTheme="minorHAnsi"/>
          <w:b/>
          <w:bCs/>
          <w:color w:val="auto"/>
          <w:sz w:val="22"/>
          <w:szCs w:val="22"/>
          <w:lang w:eastAsia="en-US"/>
        </w:rPr>
        <w:t>:</w:t>
      </w:r>
    </w:p>
    <w:p w14:paraId="0264DA27" w14:textId="4A8DEFAC" w:rsidR="00E01162" w:rsidRPr="003E4934" w:rsidRDefault="00C5463A" w:rsidP="006C7421">
      <w:pPr>
        <w:pStyle w:val="Nagwekspisutreci"/>
        <w:numPr>
          <w:ilvl w:val="0"/>
          <w:numId w:val="0"/>
        </w:numPr>
        <w:spacing w:before="0" w:after="120" w:line="276" w:lineRule="auto"/>
        <w:jc w:val="center"/>
        <w:rPr>
          <w:rFonts w:asciiTheme="minorHAnsi" w:hAnsiTheme="minorHAnsi" w:cstheme="majorHAnsi"/>
          <w:b/>
          <w:color w:val="C00000"/>
        </w:rPr>
      </w:pPr>
      <w:r w:rsidRPr="003E4934">
        <w:rPr>
          <w:rFonts w:asciiTheme="minorHAnsi" w:hAnsiTheme="minorHAnsi" w:cstheme="majorHAnsi"/>
          <w:b/>
          <w:color w:val="C00000"/>
        </w:rPr>
        <w:t>„</w:t>
      </w:r>
      <w:bookmarkStart w:id="1" w:name="_Hlk52445070"/>
      <w:r w:rsidR="00B97289" w:rsidRPr="003E4934">
        <w:rPr>
          <w:rFonts w:asciiTheme="minorHAnsi" w:hAnsiTheme="minorHAnsi" w:cstheme="majorHAnsi"/>
          <w:b/>
          <w:color w:val="C00000"/>
        </w:rPr>
        <w:t>Budownictwo efektywne energetycznie i procesowo</w:t>
      </w:r>
      <w:bookmarkEnd w:id="1"/>
      <w:r w:rsidR="00280A7F" w:rsidRPr="003E4934">
        <w:rPr>
          <w:rFonts w:asciiTheme="minorHAnsi" w:hAnsiTheme="minorHAnsi" w:cstheme="majorHAnsi"/>
          <w:b/>
          <w:color w:val="C00000"/>
        </w:rPr>
        <w:t>”</w:t>
      </w:r>
    </w:p>
    <w:bookmarkEnd w:id="0"/>
    <w:p w14:paraId="7211C163" w14:textId="77777777" w:rsidR="00C5463A" w:rsidRPr="003E4934" w:rsidRDefault="00C5463A"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p>
    <w:p w14:paraId="2E34EE27" w14:textId="77777777" w:rsidR="00C5463A" w:rsidRPr="003E4934" w:rsidRDefault="00C5463A"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p>
    <w:p w14:paraId="3FA10A09" w14:textId="77777777" w:rsidR="00C5463A" w:rsidRPr="003E4934" w:rsidRDefault="00C5463A"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p>
    <w:p w14:paraId="200ADA22" w14:textId="77777777" w:rsidR="00C5463A" w:rsidRPr="003E4934" w:rsidRDefault="00C5463A" w:rsidP="006C7421">
      <w:pPr>
        <w:pStyle w:val="Nagwekspisutreci"/>
        <w:numPr>
          <w:ilvl w:val="0"/>
          <w:numId w:val="0"/>
        </w:numPr>
        <w:spacing w:before="0" w:after="120" w:line="276" w:lineRule="auto"/>
        <w:jc w:val="center"/>
        <w:rPr>
          <w:rFonts w:asciiTheme="minorHAnsi" w:eastAsiaTheme="minorHAnsi" w:hAnsiTheme="minorHAnsi" w:cstheme="majorHAnsi"/>
          <w:b/>
          <w:color w:val="auto"/>
          <w:sz w:val="22"/>
          <w:szCs w:val="22"/>
          <w:lang w:eastAsia="en-US"/>
        </w:rPr>
      </w:pPr>
      <w:r w:rsidRPr="003E4934">
        <w:rPr>
          <w:rFonts w:asciiTheme="minorHAnsi" w:eastAsiaTheme="minorHAnsi" w:hAnsiTheme="minorHAnsi" w:cstheme="majorHAnsi"/>
          <w:b/>
          <w:color w:val="auto"/>
          <w:sz w:val="22"/>
          <w:szCs w:val="22"/>
          <w:lang w:eastAsia="en-US"/>
        </w:rPr>
        <w:t>ZATWIERDZAM</w:t>
      </w:r>
    </w:p>
    <w:p w14:paraId="5B5EFC2D" w14:textId="43225E5F" w:rsidR="00C5463A" w:rsidRPr="003E4934" w:rsidRDefault="004A4EFF"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r w:rsidRPr="003E4934">
        <w:rPr>
          <w:rFonts w:asciiTheme="minorHAnsi" w:eastAsiaTheme="minorHAnsi" w:hAnsiTheme="minorHAnsi" w:cstheme="majorHAnsi"/>
          <w:color w:val="auto"/>
          <w:sz w:val="22"/>
          <w:szCs w:val="22"/>
          <w:lang w:eastAsia="en-US"/>
        </w:rPr>
        <w:t xml:space="preserve">Z upoważnienia </w:t>
      </w:r>
      <w:r w:rsidR="00C5463A" w:rsidRPr="003E4934">
        <w:rPr>
          <w:rFonts w:asciiTheme="minorHAnsi" w:eastAsiaTheme="minorHAnsi" w:hAnsiTheme="minorHAnsi" w:cstheme="majorHAnsi"/>
          <w:color w:val="auto"/>
          <w:sz w:val="22"/>
          <w:szCs w:val="22"/>
          <w:lang w:eastAsia="en-US"/>
        </w:rPr>
        <w:t>Dyrektor</w:t>
      </w:r>
      <w:r w:rsidRPr="003E4934">
        <w:rPr>
          <w:rFonts w:asciiTheme="minorHAnsi" w:eastAsiaTheme="minorHAnsi" w:hAnsiTheme="minorHAnsi" w:cstheme="majorHAnsi"/>
          <w:color w:val="auto"/>
          <w:sz w:val="22"/>
          <w:szCs w:val="22"/>
          <w:lang w:eastAsia="en-US"/>
        </w:rPr>
        <w:t>a NCBR</w:t>
      </w:r>
    </w:p>
    <w:p w14:paraId="63AF52A8" w14:textId="15E1D6B7" w:rsidR="00C5463A" w:rsidRPr="003E4934" w:rsidRDefault="004A4EFF" w:rsidP="004A4EFF">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r w:rsidRPr="003E4934">
        <w:rPr>
          <w:rFonts w:asciiTheme="minorHAnsi" w:eastAsiaTheme="minorHAnsi" w:hAnsiTheme="minorHAnsi" w:cstheme="majorHAnsi"/>
          <w:color w:val="auto"/>
          <w:sz w:val="22"/>
          <w:szCs w:val="22"/>
          <w:lang w:eastAsia="en-US"/>
        </w:rPr>
        <w:t xml:space="preserve">- </w:t>
      </w:r>
      <w:r w:rsidR="00033928" w:rsidRPr="003E4934">
        <w:rPr>
          <w:rFonts w:asciiTheme="minorHAnsi" w:eastAsiaTheme="minorHAnsi" w:hAnsiTheme="minorHAnsi" w:cstheme="majorHAnsi"/>
          <w:color w:val="auto"/>
          <w:sz w:val="22"/>
          <w:szCs w:val="22"/>
          <w:lang w:eastAsia="en-US"/>
        </w:rPr>
        <w:t xml:space="preserve">Wojciech </w:t>
      </w:r>
      <w:r w:rsidRPr="003E4934">
        <w:rPr>
          <w:rFonts w:asciiTheme="minorHAnsi" w:eastAsiaTheme="minorHAnsi" w:hAnsiTheme="minorHAnsi" w:cstheme="majorHAnsi"/>
          <w:color w:val="auto"/>
          <w:sz w:val="22"/>
          <w:szCs w:val="22"/>
          <w:lang w:eastAsia="en-US"/>
        </w:rPr>
        <w:t>Racięcki</w:t>
      </w:r>
    </w:p>
    <w:p w14:paraId="024DD1A7" w14:textId="30847EBE" w:rsidR="004A4EFF" w:rsidRPr="003E4934" w:rsidRDefault="004A4EFF" w:rsidP="004A4EFF">
      <w:pPr>
        <w:jc w:val="center"/>
      </w:pPr>
      <w:r w:rsidRPr="003E4934">
        <w:t>Dyrektor Działu Rozwoju Innowacyjnych Metod Zarządzania Programami</w:t>
      </w:r>
    </w:p>
    <w:p w14:paraId="5802E254" w14:textId="01864B03" w:rsidR="00C5463A" w:rsidRPr="003E4934" w:rsidRDefault="00AD183C"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r w:rsidRPr="003E4934">
        <w:rPr>
          <w:rFonts w:asciiTheme="minorHAnsi" w:eastAsiaTheme="minorHAnsi" w:hAnsiTheme="minorHAnsi" w:cstheme="majorHAnsi"/>
          <w:color w:val="auto"/>
          <w:sz w:val="22"/>
          <w:szCs w:val="22"/>
          <w:lang w:eastAsia="en-US"/>
        </w:rPr>
        <w:t>/podpisano elektronicznie/</w:t>
      </w:r>
    </w:p>
    <w:p w14:paraId="17F8698A" w14:textId="77777777" w:rsidR="00AD183C" w:rsidRPr="003E4934" w:rsidRDefault="00AD183C" w:rsidP="00AD183C"/>
    <w:p w14:paraId="01B18E8E" w14:textId="16E63AA2" w:rsidR="0000670F" w:rsidRPr="003E4934" w:rsidRDefault="001208F9" w:rsidP="00B401D6">
      <w:pPr>
        <w:pStyle w:val="Nagwekspisutreci"/>
        <w:numPr>
          <w:ilvl w:val="0"/>
          <w:numId w:val="0"/>
        </w:numPr>
        <w:spacing w:before="0" w:after="120" w:line="276" w:lineRule="auto"/>
        <w:jc w:val="center"/>
        <w:rPr>
          <w:rFonts w:asciiTheme="minorHAnsi" w:hAnsiTheme="minorHAnsi"/>
        </w:rPr>
      </w:pPr>
      <w:r w:rsidRPr="003E4934">
        <w:rPr>
          <w:rFonts w:asciiTheme="minorHAnsi" w:eastAsiaTheme="minorHAnsi" w:hAnsiTheme="minorHAnsi" w:cstheme="majorHAnsi"/>
          <w:color w:val="auto"/>
          <w:sz w:val="22"/>
          <w:szCs w:val="22"/>
          <w:lang w:eastAsia="en-US"/>
        </w:rPr>
        <w:t xml:space="preserve">Warszawa, </w:t>
      </w:r>
      <w:r w:rsidR="006B4359" w:rsidRPr="003E4934">
        <w:rPr>
          <w:rFonts w:asciiTheme="minorHAnsi" w:eastAsiaTheme="minorHAnsi" w:hAnsiTheme="minorHAnsi" w:cstheme="majorHAnsi"/>
          <w:color w:val="auto"/>
          <w:sz w:val="22"/>
          <w:szCs w:val="22"/>
          <w:lang w:eastAsia="en-US"/>
        </w:rPr>
        <w:t>23 grudnia</w:t>
      </w:r>
      <w:r w:rsidR="004A4EFF" w:rsidRPr="003E4934">
        <w:rPr>
          <w:rFonts w:asciiTheme="minorHAnsi" w:eastAsiaTheme="minorHAnsi" w:hAnsiTheme="minorHAnsi" w:cstheme="majorHAnsi"/>
          <w:color w:val="auto"/>
          <w:sz w:val="22"/>
          <w:szCs w:val="22"/>
          <w:lang w:eastAsia="en-US"/>
        </w:rPr>
        <w:t xml:space="preserve"> </w:t>
      </w:r>
      <w:r w:rsidR="00722AAE" w:rsidRPr="003E4934">
        <w:rPr>
          <w:rFonts w:asciiTheme="minorHAnsi" w:eastAsiaTheme="minorHAnsi" w:hAnsiTheme="minorHAnsi" w:cstheme="majorHAnsi"/>
          <w:color w:val="auto"/>
          <w:sz w:val="22"/>
          <w:szCs w:val="22"/>
          <w:lang w:eastAsia="en-US"/>
        </w:rPr>
        <w:t>2020</w:t>
      </w:r>
      <w:r w:rsidR="001356A9" w:rsidRPr="003E4934">
        <w:rPr>
          <w:rFonts w:asciiTheme="minorHAnsi" w:eastAsiaTheme="minorHAnsi" w:hAnsiTheme="minorHAnsi" w:cstheme="majorHAnsi"/>
          <w:color w:val="auto"/>
          <w:sz w:val="22"/>
          <w:szCs w:val="22"/>
          <w:lang w:eastAsia="en-US"/>
        </w:rPr>
        <w:t xml:space="preserve"> </w:t>
      </w:r>
      <w:r w:rsidR="003743EA" w:rsidRPr="003E4934">
        <w:rPr>
          <w:rFonts w:asciiTheme="minorHAnsi" w:eastAsiaTheme="minorHAnsi" w:hAnsiTheme="minorHAnsi" w:cstheme="majorHAnsi"/>
          <w:color w:val="auto"/>
          <w:sz w:val="22"/>
          <w:szCs w:val="22"/>
          <w:lang w:eastAsia="en-US"/>
        </w:rPr>
        <w:t>r.</w:t>
      </w:r>
    </w:p>
    <w:p w14:paraId="186EA9BD" w14:textId="77777777" w:rsidR="0000670F" w:rsidRPr="003E4934" w:rsidRDefault="0000670F" w:rsidP="00D41B4A"/>
    <w:p w14:paraId="687274F3" w14:textId="77777777" w:rsidR="0000670F" w:rsidRPr="003E4934" w:rsidRDefault="0000670F" w:rsidP="00D41B4A"/>
    <w:p w14:paraId="7458C4D3" w14:textId="77777777" w:rsidR="00A67D69" w:rsidRPr="003E4934" w:rsidRDefault="00A67D69" w:rsidP="00D41B4A">
      <w:pPr>
        <w:sectPr w:rsidR="00A67D69" w:rsidRPr="003E4934" w:rsidSect="007E7DF8">
          <w:headerReference w:type="even" r:id="rId8"/>
          <w:headerReference w:type="default" r:id="rId9"/>
          <w:footerReference w:type="even" r:id="rId10"/>
          <w:footerReference w:type="default" r:id="rId11"/>
          <w:headerReference w:type="first" r:id="rId12"/>
          <w:footerReference w:type="first" r:id="rId13"/>
          <w:pgSz w:w="11906" w:h="16838" w:code="9"/>
          <w:pgMar w:top="2211" w:right="1418" w:bottom="1418" w:left="1418" w:header="709" w:footer="414" w:gutter="0"/>
          <w:cols w:space="708"/>
          <w:docGrid w:linePitch="360"/>
        </w:sectPr>
      </w:pPr>
    </w:p>
    <w:sdt>
      <w:sdtPr>
        <w:rPr>
          <w:rFonts w:asciiTheme="minorHAnsi" w:eastAsiaTheme="minorHAnsi" w:hAnsiTheme="minorHAnsi" w:cstheme="minorHAnsi"/>
          <w:color w:val="000000" w:themeColor="text1"/>
          <w:sz w:val="22"/>
          <w:szCs w:val="22"/>
          <w:lang w:eastAsia="en-US"/>
        </w:rPr>
        <w:id w:val="-1588003421"/>
        <w:docPartObj>
          <w:docPartGallery w:val="Table of Contents"/>
          <w:docPartUnique/>
        </w:docPartObj>
      </w:sdtPr>
      <w:sdtEndPr>
        <w:rPr>
          <w:b/>
          <w:bCs/>
        </w:rPr>
      </w:sdtEndPr>
      <w:sdtContent>
        <w:p w14:paraId="0661B472" w14:textId="4FB9860F" w:rsidR="00A67D69" w:rsidRPr="003E4934" w:rsidRDefault="00A67D69" w:rsidP="00A67D69">
          <w:pPr>
            <w:pStyle w:val="Nagwekspisutreci"/>
            <w:numPr>
              <w:ilvl w:val="0"/>
              <w:numId w:val="0"/>
            </w:numPr>
            <w:spacing w:before="60" w:after="60" w:line="276" w:lineRule="auto"/>
            <w:ind w:left="432" w:hanging="432"/>
            <w:rPr>
              <w:rFonts w:asciiTheme="minorHAnsi" w:hAnsiTheme="minorHAnsi" w:cstheme="minorHAnsi"/>
              <w:color w:val="000000" w:themeColor="text1"/>
              <w:sz w:val="22"/>
              <w:szCs w:val="22"/>
            </w:rPr>
          </w:pPr>
          <w:r w:rsidRPr="003E4934">
            <w:rPr>
              <w:rFonts w:asciiTheme="minorHAnsi" w:hAnsiTheme="minorHAnsi" w:cstheme="minorHAnsi"/>
              <w:color w:val="000000" w:themeColor="text1"/>
              <w:sz w:val="22"/>
              <w:szCs w:val="22"/>
            </w:rPr>
            <w:t>Spis treści</w:t>
          </w:r>
        </w:p>
        <w:p w14:paraId="02F71F42" w14:textId="2407FE36" w:rsidR="00546CF1" w:rsidRPr="003E4934" w:rsidRDefault="00A67D69">
          <w:pPr>
            <w:pStyle w:val="Spistreci1"/>
            <w:rPr>
              <w:rFonts w:eastAsiaTheme="minorEastAsia"/>
              <w:noProof/>
              <w:lang w:eastAsia="pl-PL"/>
            </w:rPr>
          </w:pPr>
          <w:r w:rsidRPr="003E4934">
            <w:rPr>
              <w:rFonts w:cstheme="minorHAnsi"/>
              <w:color w:val="000000" w:themeColor="text1"/>
            </w:rPr>
            <w:fldChar w:fldCharType="begin"/>
          </w:r>
          <w:r w:rsidRPr="003E4934">
            <w:rPr>
              <w:rFonts w:cstheme="minorHAnsi"/>
              <w:color w:val="000000" w:themeColor="text1"/>
            </w:rPr>
            <w:instrText xml:space="preserve"> TOC \o "1-3" \h \z \u </w:instrText>
          </w:r>
          <w:r w:rsidRPr="003E4934">
            <w:rPr>
              <w:rFonts w:cstheme="minorHAnsi"/>
              <w:color w:val="000000" w:themeColor="text1"/>
            </w:rPr>
            <w:fldChar w:fldCharType="separate"/>
          </w:r>
          <w:hyperlink w:anchor="_Toc59586175" w:history="1">
            <w:r w:rsidR="00546CF1" w:rsidRPr="003E4934">
              <w:rPr>
                <w:rStyle w:val="Hipercze"/>
                <w:rFonts w:eastAsia="Arial Unicode MS" w:cstheme="minorHAnsi"/>
                <w:noProof/>
              </w:rPr>
              <w:t>I.</w:t>
            </w:r>
            <w:r w:rsidR="00546CF1" w:rsidRPr="003E4934">
              <w:rPr>
                <w:rFonts w:eastAsiaTheme="minorEastAsia"/>
                <w:noProof/>
                <w:lang w:eastAsia="pl-PL"/>
              </w:rPr>
              <w:tab/>
            </w:r>
            <w:r w:rsidR="00546CF1" w:rsidRPr="003E4934">
              <w:rPr>
                <w:rStyle w:val="Hipercze"/>
                <w:rFonts w:eastAsia="Arial Unicode MS"/>
                <w:noProof/>
              </w:rPr>
              <w:t>Opis Przedsięwzięcia i Postępowania – uwagi ogólne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_Toc59586175 \h </w:instrText>
            </w:r>
            <w:r w:rsidR="00546CF1" w:rsidRPr="003E4934">
              <w:rPr>
                <w:noProof/>
                <w:webHidden/>
              </w:rPr>
            </w:r>
            <w:r w:rsidR="00546CF1" w:rsidRPr="003E4934">
              <w:rPr>
                <w:noProof/>
                <w:webHidden/>
              </w:rPr>
              <w:fldChar w:fldCharType="separate"/>
            </w:r>
            <w:r w:rsidR="009C1D2B">
              <w:rPr>
                <w:noProof/>
                <w:webHidden/>
              </w:rPr>
              <w:t>3</w:t>
            </w:r>
            <w:r w:rsidR="00546CF1" w:rsidRPr="003E4934">
              <w:rPr>
                <w:noProof/>
                <w:webHidden/>
              </w:rPr>
              <w:fldChar w:fldCharType="end"/>
            </w:r>
          </w:hyperlink>
        </w:p>
        <w:p w14:paraId="5D76DE59" w14:textId="19A3501E" w:rsidR="00546CF1" w:rsidRPr="003E4934" w:rsidRDefault="0020475E">
          <w:pPr>
            <w:pStyle w:val="Spistreci2"/>
            <w:tabs>
              <w:tab w:val="left" w:pos="880"/>
              <w:tab w:val="right" w:leader="dot" w:pos="9060"/>
            </w:tabs>
            <w:rPr>
              <w:rFonts w:cstheme="minorBidi"/>
              <w:noProof/>
            </w:rPr>
          </w:pPr>
          <w:hyperlink w:anchor="_Toc59586176" w:history="1">
            <w:r w:rsidR="00546CF1" w:rsidRPr="003E4934">
              <w:rPr>
                <w:rStyle w:val="Hipercze"/>
                <w:noProof/>
              </w:rPr>
              <w:t>1.1.</w:t>
            </w:r>
            <w:r w:rsidR="00546CF1" w:rsidRPr="003E4934">
              <w:rPr>
                <w:rFonts w:cstheme="minorBidi"/>
                <w:noProof/>
              </w:rPr>
              <w:tab/>
            </w:r>
            <w:r w:rsidR="00546CF1" w:rsidRPr="003E4934">
              <w:rPr>
                <w:rStyle w:val="Hipercze"/>
                <w:noProof/>
              </w:rPr>
              <w:t>Cele i uzasadnienie Przedsięwzięcia „Budownictwo efektywne energetycznie i procesowo”</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_Toc59586176 \h </w:instrText>
            </w:r>
            <w:r w:rsidR="00546CF1" w:rsidRPr="003E4934">
              <w:rPr>
                <w:noProof/>
                <w:webHidden/>
              </w:rPr>
            </w:r>
            <w:r w:rsidR="00546CF1" w:rsidRPr="003E4934">
              <w:rPr>
                <w:noProof/>
                <w:webHidden/>
              </w:rPr>
              <w:fldChar w:fldCharType="separate"/>
            </w:r>
            <w:r w:rsidR="009C1D2B">
              <w:rPr>
                <w:noProof/>
                <w:webHidden/>
              </w:rPr>
              <w:t>3</w:t>
            </w:r>
            <w:r w:rsidR="00546CF1" w:rsidRPr="003E4934">
              <w:rPr>
                <w:noProof/>
                <w:webHidden/>
              </w:rPr>
              <w:fldChar w:fldCharType="end"/>
            </w:r>
          </w:hyperlink>
        </w:p>
        <w:p w14:paraId="343CDF17" w14:textId="61FEC3D0" w:rsidR="00546CF1" w:rsidRPr="003E4934" w:rsidRDefault="0020475E">
          <w:pPr>
            <w:pStyle w:val="Spistreci2"/>
            <w:tabs>
              <w:tab w:val="left" w:pos="880"/>
              <w:tab w:val="right" w:leader="dot" w:pos="9060"/>
            </w:tabs>
            <w:rPr>
              <w:rFonts w:cstheme="minorBidi"/>
              <w:noProof/>
            </w:rPr>
          </w:pPr>
          <w:hyperlink w:anchor="_Toc59586177" w:history="1">
            <w:r w:rsidR="00546CF1" w:rsidRPr="003E4934">
              <w:rPr>
                <w:rStyle w:val="Hipercze"/>
                <w:rFonts w:cstheme="majorHAnsi"/>
                <w:noProof/>
              </w:rPr>
              <w:t>1.2.</w:t>
            </w:r>
            <w:r w:rsidR="00546CF1" w:rsidRPr="003E4934">
              <w:rPr>
                <w:rFonts w:cstheme="minorBidi"/>
                <w:noProof/>
              </w:rPr>
              <w:tab/>
            </w:r>
            <w:r w:rsidR="00546CF1" w:rsidRPr="003E4934">
              <w:rPr>
                <w:rStyle w:val="Hipercze"/>
                <w:rFonts w:cstheme="majorHAnsi"/>
                <w:noProof/>
              </w:rPr>
              <w:t>Podstawy prawne prowadzenia Przedsięwzięcia i Postępowania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_Toc59586177 \h </w:instrText>
            </w:r>
            <w:r w:rsidR="00546CF1" w:rsidRPr="003E4934">
              <w:rPr>
                <w:noProof/>
                <w:webHidden/>
              </w:rPr>
            </w:r>
            <w:r w:rsidR="00546CF1" w:rsidRPr="003E4934">
              <w:rPr>
                <w:noProof/>
                <w:webHidden/>
              </w:rPr>
              <w:fldChar w:fldCharType="separate"/>
            </w:r>
            <w:r w:rsidR="009C1D2B">
              <w:rPr>
                <w:noProof/>
                <w:webHidden/>
              </w:rPr>
              <w:t>5</w:t>
            </w:r>
            <w:r w:rsidR="00546CF1" w:rsidRPr="003E4934">
              <w:rPr>
                <w:noProof/>
                <w:webHidden/>
              </w:rPr>
              <w:fldChar w:fldCharType="end"/>
            </w:r>
          </w:hyperlink>
        </w:p>
        <w:p w14:paraId="1E474F46" w14:textId="0740884F" w:rsidR="00546CF1" w:rsidRPr="003E4934" w:rsidRDefault="0020475E">
          <w:pPr>
            <w:pStyle w:val="Spistreci2"/>
            <w:tabs>
              <w:tab w:val="left" w:pos="880"/>
              <w:tab w:val="right" w:leader="dot" w:pos="9060"/>
            </w:tabs>
            <w:rPr>
              <w:rFonts w:cstheme="minorBidi"/>
              <w:noProof/>
            </w:rPr>
          </w:pPr>
          <w:hyperlink w:anchor="_Toc59586178" w:history="1">
            <w:r w:rsidR="00546CF1" w:rsidRPr="003E4934">
              <w:rPr>
                <w:rStyle w:val="Hipercze"/>
                <w:rFonts w:cstheme="majorHAnsi"/>
                <w:noProof/>
              </w:rPr>
              <w:t>1.3.</w:t>
            </w:r>
            <w:r w:rsidR="00546CF1" w:rsidRPr="003E4934">
              <w:rPr>
                <w:rFonts w:cstheme="minorBidi"/>
                <w:noProof/>
              </w:rPr>
              <w:tab/>
            </w:r>
            <w:r w:rsidR="00546CF1" w:rsidRPr="003E4934">
              <w:rPr>
                <w:rStyle w:val="Hipercze"/>
                <w:rFonts w:cstheme="majorHAnsi"/>
                <w:noProof/>
              </w:rPr>
              <w:t>Omówienie formuły PCP</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_Toc59586178 \h </w:instrText>
            </w:r>
            <w:r w:rsidR="00546CF1" w:rsidRPr="003E4934">
              <w:rPr>
                <w:noProof/>
                <w:webHidden/>
              </w:rPr>
            </w:r>
            <w:r w:rsidR="00546CF1" w:rsidRPr="003E4934">
              <w:rPr>
                <w:noProof/>
                <w:webHidden/>
              </w:rPr>
              <w:fldChar w:fldCharType="separate"/>
            </w:r>
            <w:r w:rsidR="009C1D2B">
              <w:rPr>
                <w:noProof/>
                <w:webHidden/>
              </w:rPr>
              <w:t>6</w:t>
            </w:r>
            <w:r w:rsidR="00546CF1" w:rsidRPr="003E4934">
              <w:rPr>
                <w:noProof/>
                <w:webHidden/>
              </w:rPr>
              <w:fldChar w:fldCharType="end"/>
            </w:r>
          </w:hyperlink>
        </w:p>
        <w:p w14:paraId="30B8E2B5" w14:textId="65A0991D" w:rsidR="00546CF1" w:rsidRPr="003E4934" w:rsidRDefault="0020475E">
          <w:pPr>
            <w:pStyle w:val="Spistreci2"/>
            <w:tabs>
              <w:tab w:val="left" w:pos="880"/>
              <w:tab w:val="right" w:leader="dot" w:pos="9060"/>
            </w:tabs>
            <w:rPr>
              <w:rFonts w:cstheme="minorBidi"/>
              <w:noProof/>
            </w:rPr>
          </w:pPr>
          <w:hyperlink w:anchor="_Toc59586179" w:history="1">
            <w:r w:rsidR="00546CF1" w:rsidRPr="003E4934">
              <w:rPr>
                <w:rStyle w:val="Hipercze"/>
                <w:rFonts w:cstheme="majorHAnsi"/>
                <w:noProof/>
              </w:rPr>
              <w:t>1.4.</w:t>
            </w:r>
            <w:r w:rsidR="00546CF1" w:rsidRPr="003E4934">
              <w:rPr>
                <w:rFonts w:cstheme="minorBidi"/>
                <w:noProof/>
              </w:rPr>
              <w:tab/>
            </w:r>
            <w:r w:rsidR="00546CF1" w:rsidRPr="003E4934">
              <w:rPr>
                <w:rStyle w:val="Hipercze"/>
                <w:rFonts w:cstheme="majorHAnsi"/>
                <w:noProof/>
              </w:rPr>
              <w:t>Pomoc publiczna i finansowanie ze środków Europejskiego Funduszu Rozwoju Regionalnego</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_Toc59586179 \h </w:instrText>
            </w:r>
            <w:r w:rsidR="00546CF1" w:rsidRPr="003E4934">
              <w:rPr>
                <w:noProof/>
                <w:webHidden/>
              </w:rPr>
            </w:r>
            <w:r w:rsidR="00546CF1" w:rsidRPr="003E4934">
              <w:rPr>
                <w:noProof/>
                <w:webHidden/>
              </w:rPr>
              <w:fldChar w:fldCharType="separate"/>
            </w:r>
            <w:r w:rsidR="009C1D2B">
              <w:rPr>
                <w:noProof/>
                <w:webHidden/>
              </w:rPr>
              <w:t>7</w:t>
            </w:r>
            <w:r w:rsidR="00546CF1" w:rsidRPr="003E4934">
              <w:rPr>
                <w:noProof/>
                <w:webHidden/>
              </w:rPr>
              <w:fldChar w:fldCharType="end"/>
            </w:r>
          </w:hyperlink>
        </w:p>
        <w:p w14:paraId="3FDE0F06" w14:textId="022F4FE7" w:rsidR="00546CF1" w:rsidRPr="003E4934" w:rsidRDefault="0020475E">
          <w:pPr>
            <w:pStyle w:val="Spistreci2"/>
            <w:tabs>
              <w:tab w:val="left" w:pos="880"/>
              <w:tab w:val="right" w:leader="dot" w:pos="9060"/>
            </w:tabs>
            <w:rPr>
              <w:rFonts w:cstheme="minorBidi"/>
              <w:noProof/>
            </w:rPr>
          </w:pPr>
          <w:hyperlink w:anchor="_Toc59586180" w:history="1">
            <w:r w:rsidR="00546CF1" w:rsidRPr="003E4934">
              <w:rPr>
                <w:rStyle w:val="Hipercze"/>
                <w:rFonts w:cstheme="majorHAnsi"/>
                <w:noProof/>
              </w:rPr>
              <w:t>1.5.</w:t>
            </w:r>
            <w:r w:rsidR="00546CF1" w:rsidRPr="003E4934">
              <w:rPr>
                <w:rFonts w:cstheme="minorBidi"/>
                <w:noProof/>
              </w:rPr>
              <w:tab/>
            </w:r>
            <w:r w:rsidR="00546CF1" w:rsidRPr="003E4934">
              <w:rPr>
                <w:rStyle w:val="Hipercze"/>
                <w:rFonts w:cstheme="majorHAnsi"/>
                <w:noProof/>
              </w:rPr>
              <w:t>Wyjaśnienie kluczowych założeń Przedsięwzięcia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_Toc59586180 \h </w:instrText>
            </w:r>
            <w:r w:rsidR="00546CF1" w:rsidRPr="003E4934">
              <w:rPr>
                <w:noProof/>
                <w:webHidden/>
              </w:rPr>
            </w:r>
            <w:r w:rsidR="00546CF1" w:rsidRPr="003E4934">
              <w:rPr>
                <w:noProof/>
                <w:webHidden/>
              </w:rPr>
              <w:fldChar w:fldCharType="separate"/>
            </w:r>
            <w:r w:rsidR="009C1D2B">
              <w:rPr>
                <w:noProof/>
                <w:webHidden/>
              </w:rPr>
              <w:t>7</w:t>
            </w:r>
            <w:r w:rsidR="00546CF1" w:rsidRPr="003E4934">
              <w:rPr>
                <w:noProof/>
                <w:webHidden/>
              </w:rPr>
              <w:fldChar w:fldCharType="end"/>
            </w:r>
          </w:hyperlink>
        </w:p>
        <w:p w14:paraId="44F327C8" w14:textId="16BC0904" w:rsidR="00546CF1" w:rsidRPr="003E4934" w:rsidRDefault="0020475E">
          <w:pPr>
            <w:pStyle w:val="Spistreci1"/>
            <w:rPr>
              <w:rFonts w:eastAsiaTheme="minorEastAsia"/>
              <w:noProof/>
              <w:lang w:eastAsia="pl-PL"/>
            </w:rPr>
          </w:pPr>
          <w:hyperlink w:anchor="_Toc59586181" w:history="1">
            <w:r w:rsidR="00546CF1" w:rsidRPr="003E4934">
              <w:rPr>
                <w:rStyle w:val="Hipercze"/>
                <w:rFonts w:eastAsia="Arial Unicode MS" w:cstheme="minorHAnsi"/>
                <w:noProof/>
              </w:rPr>
              <w:t>II.</w:t>
            </w:r>
            <w:r w:rsidR="00546CF1" w:rsidRPr="003E4934">
              <w:rPr>
                <w:rFonts w:eastAsiaTheme="minorEastAsia"/>
                <w:noProof/>
                <w:lang w:eastAsia="pl-PL"/>
              </w:rPr>
              <w:tab/>
            </w:r>
            <w:r w:rsidR="00546CF1" w:rsidRPr="003E4934">
              <w:rPr>
                <w:rStyle w:val="Hipercze"/>
                <w:rFonts w:eastAsia="Arial Unicode MS" w:cstheme="majorHAnsi"/>
                <w:noProof/>
              </w:rPr>
              <w:t>Wnioskodawcy</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_Toc59586181 \h </w:instrText>
            </w:r>
            <w:r w:rsidR="00546CF1" w:rsidRPr="003E4934">
              <w:rPr>
                <w:noProof/>
                <w:webHidden/>
              </w:rPr>
            </w:r>
            <w:r w:rsidR="00546CF1" w:rsidRPr="003E4934">
              <w:rPr>
                <w:noProof/>
                <w:webHidden/>
              </w:rPr>
              <w:fldChar w:fldCharType="separate"/>
            </w:r>
            <w:r w:rsidR="009C1D2B">
              <w:rPr>
                <w:noProof/>
                <w:webHidden/>
              </w:rPr>
              <w:t>15</w:t>
            </w:r>
            <w:r w:rsidR="00546CF1" w:rsidRPr="003E4934">
              <w:rPr>
                <w:noProof/>
                <w:webHidden/>
              </w:rPr>
              <w:fldChar w:fldCharType="end"/>
            </w:r>
          </w:hyperlink>
        </w:p>
        <w:p w14:paraId="3F49EBE3" w14:textId="4C4D20DB" w:rsidR="00546CF1" w:rsidRPr="003E4934" w:rsidRDefault="0020475E">
          <w:pPr>
            <w:pStyle w:val="Spistreci2"/>
            <w:tabs>
              <w:tab w:val="left" w:pos="880"/>
              <w:tab w:val="right" w:leader="dot" w:pos="9060"/>
            </w:tabs>
            <w:rPr>
              <w:rFonts w:cstheme="minorBidi"/>
              <w:noProof/>
            </w:rPr>
          </w:pPr>
          <w:hyperlink w:anchor="_Toc59586182" w:history="1">
            <w:r w:rsidR="00546CF1" w:rsidRPr="003E4934">
              <w:rPr>
                <w:rStyle w:val="Hipercze"/>
                <w:rFonts w:eastAsia="Arial Unicode MS" w:cstheme="majorHAnsi"/>
                <w:noProof/>
              </w:rPr>
              <w:t>2.1.</w:t>
            </w:r>
            <w:r w:rsidR="00546CF1" w:rsidRPr="003E4934">
              <w:rPr>
                <w:rFonts w:cstheme="minorBidi"/>
                <w:noProof/>
              </w:rPr>
              <w:tab/>
            </w:r>
            <w:r w:rsidR="00546CF1" w:rsidRPr="003E4934">
              <w:rPr>
                <w:rStyle w:val="Hipercze"/>
                <w:rFonts w:cstheme="majorHAnsi"/>
                <w:noProof/>
              </w:rPr>
              <w:t>Informacje</w:t>
            </w:r>
            <w:r w:rsidR="00546CF1" w:rsidRPr="003E4934">
              <w:rPr>
                <w:rStyle w:val="Hipercze"/>
                <w:rFonts w:eastAsia="Arial Unicode MS" w:cstheme="majorHAnsi"/>
                <w:noProof/>
              </w:rPr>
              <w:t xml:space="preserve"> ogólne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_Toc59586182 \h </w:instrText>
            </w:r>
            <w:r w:rsidR="00546CF1" w:rsidRPr="003E4934">
              <w:rPr>
                <w:noProof/>
                <w:webHidden/>
              </w:rPr>
            </w:r>
            <w:r w:rsidR="00546CF1" w:rsidRPr="003E4934">
              <w:rPr>
                <w:noProof/>
                <w:webHidden/>
              </w:rPr>
              <w:fldChar w:fldCharType="separate"/>
            </w:r>
            <w:r w:rsidR="009C1D2B">
              <w:rPr>
                <w:noProof/>
                <w:webHidden/>
              </w:rPr>
              <w:t>15</w:t>
            </w:r>
            <w:r w:rsidR="00546CF1" w:rsidRPr="003E4934">
              <w:rPr>
                <w:noProof/>
                <w:webHidden/>
              </w:rPr>
              <w:fldChar w:fldCharType="end"/>
            </w:r>
          </w:hyperlink>
        </w:p>
        <w:p w14:paraId="11EB4134" w14:textId="7BEA1239" w:rsidR="00546CF1" w:rsidRPr="003E4934" w:rsidRDefault="0020475E">
          <w:pPr>
            <w:pStyle w:val="Spistreci2"/>
            <w:tabs>
              <w:tab w:val="left" w:pos="880"/>
              <w:tab w:val="right" w:leader="dot" w:pos="9060"/>
            </w:tabs>
            <w:rPr>
              <w:rFonts w:cstheme="minorBidi"/>
              <w:noProof/>
            </w:rPr>
          </w:pPr>
          <w:hyperlink w:anchor="_Toc59586183" w:history="1">
            <w:r w:rsidR="00546CF1" w:rsidRPr="003E4934">
              <w:rPr>
                <w:rStyle w:val="Hipercze"/>
                <w:rFonts w:cstheme="majorHAnsi"/>
                <w:noProof/>
              </w:rPr>
              <w:t>2.2.</w:t>
            </w:r>
            <w:r w:rsidR="00546CF1" w:rsidRPr="003E4934">
              <w:rPr>
                <w:rFonts w:cstheme="minorBidi"/>
                <w:noProof/>
              </w:rPr>
              <w:tab/>
            </w:r>
            <w:r w:rsidR="00546CF1" w:rsidRPr="003E4934">
              <w:rPr>
                <w:rStyle w:val="Hipercze"/>
                <w:rFonts w:cstheme="majorHAnsi"/>
                <w:noProof/>
              </w:rPr>
              <w:t>Podstawy wykluczenia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_Toc59586183 \h </w:instrText>
            </w:r>
            <w:r w:rsidR="00546CF1" w:rsidRPr="003E4934">
              <w:rPr>
                <w:noProof/>
                <w:webHidden/>
              </w:rPr>
            </w:r>
            <w:r w:rsidR="00546CF1" w:rsidRPr="003E4934">
              <w:rPr>
                <w:noProof/>
                <w:webHidden/>
              </w:rPr>
              <w:fldChar w:fldCharType="separate"/>
            </w:r>
            <w:r w:rsidR="009C1D2B">
              <w:rPr>
                <w:noProof/>
                <w:webHidden/>
              </w:rPr>
              <w:t>16</w:t>
            </w:r>
            <w:r w:rsidR="00546CF1" w:rsidRPr="003E4934">
              <w:rPr>
                <w:noProof/>
                <w:webHidden/>
              </w:rPr>
              <w:fldChar w:fldCharType="end"/>
            </w:r>
          </w:hyperlink>
        </w:p>
        <w:p w14:paraId="09312449" w14:textId="2B2C906E" w:rsidR="00546CF1" w:rsidRPr="003E4934" w:rsidRDefault="0020475E">
          <w:pPr>
            <w:pStyle w:val="Spistreci1"/>
            <w:rPr>
              <w:rFonts w:eastAsiaTheme="minorEastAsia"/>
              <w:noProof/>
              <w:lang w:eastAsia="pl-PL"/>
            </w:rPr>
          </w:pPr>
          <w:hyperlink w:anchor="_Toc59586184" w:history="1">
            <w:r w:rsidR="00546CF1" w:rsidRPr="003E4934">
              <w:rPr>
                <w:rStyle w:val="Hipercze"/>
                <w:rFonts w:eastAsia="Arial Unicode MS" w:cstheme="minorHAnsi"/>
                <w:noProof/>
              </w:rPr>
              <w:t>III.</w:t>
            </w:r>
            <w:r w:rsidR="00546CF1" w:rsidRPr="003E4934">
              <w:rPr>
                <w:rFonts w:eastAsiaTheme="minorEastAsia"/>
                <w:noProof/>
                <w:lang w:eastAsia="pl-PL"/>
              </w:rPr>
              <w:tab/>
            </w:r>
            <w:r w:rsidR="00546CF1" w:rsidRPr="003E4934">
              <w:rPr>
                <w:rStyle w:val="Hipercze"/>
                <w:rFonts w:eastAsia="Arial Unicode MS" w:cstheme="majorHAnsi"/>
                <w:noProof/>
              </w:rPr>
              <w:t>Harmonogram Przedsięwzięcia i spotkanie z potencjalnymi Wnioskodawcami</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_Toc59586184 \h </w:instrText>
            </w:r>
            <w:r w:rsidR="00546CF1" w:rsidRPr="003E4934">
              <w:rPr>
                <w:noProof/>
                <w:webHidden/>
              </w:rPr>
            </w:r>
            <w:r w:rsidR="00546CF1" w:rsidRPr="003E4934">
              <w:rPr>
                <w:noProof/>
                <w:webHidden/>
              </w:rPr>
              <w:fldChar w:fldCharType="separate"/>
            </w:r>
            <w:r w:rsidR="009C1D2B">
              <w:rPr>
                <w:noProof/>
                <w:webHidden/>
              </w:rPr>
              <w:t>19</w:t>
            </w:r>
            <w:r w:rsidR="00546CF1" w:rsidRPr="003E4934">
              <w:rPr>
                <w:noProof/>
                <w:webHidden/>
              </w:rPr>
              <w:fldChar w:fldCharType="end"/>
            </w:r>
          </w:hyperlink>
        </w:p>
        <w:p w14:paraId="3D49C76E" w14:textId="08D03CE7" w:rsidR="00546CF1" w:rsidRPr="003E4934" w:rsidRDefault="0020475E">
          <w:pPr>
            <w:pStyle w:val="Spistreci1"/>
            <w:rPr>
              <w:rFonts w:eastAsiaTheme="minorEastAsia"/>
              <w:noProof/>
              <w:lang w:eastAsia="pl-PL"/>
            </w:rPr>
          </w:pPr>
          <w:hyperlink w:anchor="_Toc59586185" w:history="1">
            <w:r w:rsidR="00546CF1" w:rsidRPr="003E4934">
              <w:rPr>
                <w:rStyle w:val="Hipercze"/>
                <w:rFonts w:eastAsia="Arial Unicode MS" w:cstheme="minorHAnsi"/>
                <w:noProof/>
              </w:rPr>
              <w:t>IV.</w:t>
            </w:r>
            <w:r w:rsidR="00546CF1" w:rsidRPr="003E4934">
              <w:rPr>
                <w:rFonts w:eastAsiaTheme="minorEastAsia"/>
                <w:noProof/>
                <w:lang w:eastAsia="pl-PL"/>
              </w:rPr>
              <w:tab/>
            </w:r>
            <w:r w:rsidR="00546CF1" w:rsidRPr="003E4934">
              <w:rPr>
                <w:rStyle w:val="Hipercze"/>
                <w:rFonts w:eastAsia="Arial Unicode MS" w:cstheme="majorHAnsi"/>
                <w:noProof/>
              </w:rPr>
              <w:t>Ogłoszenie Postępowania i Wnioski</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_Toc59586185 \h </w:instrText>
            </w:r>
            <w:r w:rsidR="00546CF1" w:rsidRPr="003E4934">
              <w:rPr>
                <w:noProof/>
                <w:webHidden/>
              </w:rPr>
            </w:r>
            <w:r w:rsidR="00546CF1" w:rsidRPr="003E4934">
              <w:rPr>
                <w:noProof/>
                <w:webHidden/>
              </w:rPr>
              <w:fldChar w:fldCharType="separate"/>
            </w:r>
            <w:r w:rsidR="009C1D2B">
              <w:rPr>
                <w:noProof/>
                <w:webHidden/>
              </w:rPr>
              <w:t>19</w:t>
            </w:r>
            <w:r w:rsidR="00546CF1" w:rsidRPr="003E4934">
              <w:rPr>
                <w:noProof/>
                <w:webHidden/>
              </w:rPr>
              <w:fldChar w:fldCharType="end"/>
            </w:r>
          </w:hyperlink>
        </w:p>
        <w:p w14:paraId="5274A8AB" w14:textId="6D42DBAE" w:rsidR="00546CF1" w:rsidRPr="003E4934" w:rsidRDefault="0020475E">
          <w:pPr>
            <w:pStyle w:val="Spistreci2"/>
            <w:tabs>
              <w:tab w:val="left" w:pos="880"/>
              <w:tab w:val="right" w:leader="dot" w:pos="9060"/>
            </w:tabs>
            <w:rPr>
              <w:rFonts w:cstheme="minorBidi"/>
              <w:noProof/>
            </w:rPr>
          </w:pPr>
          <w:hyperlink w:anchor="_Toc59586186" w:history="1">
            <w:r w:rsidR="00546CF1" w:rsidRPr="003E4934">
              <w:rPr>
                <w:rStyle w:val="Hipercze"/>
                <w:rFonts w:eastAsia="Arial Unicode MS"/>
                <w:noProof/>
              </w:rPr>
              <w:t>4.1.</w:t>
            </w:r>
            <w:r w:rsidR="00546CF1" w:rsidRPr="003E4934">
              <w:rPr>
                <w:rFonts w:cstheme="minorBidi"/>
                <w:noProof/>
              </w:rPr>
              <w:tab/>
            </w:r>
            <w:r w:rsidR="00546CF1" w:rsidRPr="003E4934">
              <w:rPr>
                <w:rStyle w:val="Hipercze"/>
                <w:rFonts w:eastAsia="Arial Unicode MS"/>
                <w:noProof/>
              </w:rPr>
              <w:t>Ogłoszenie Postępowania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_Toc59586186 \h </w:instrText>
            </w:r>
            <w:r w:rsidR="00546CF1" w:rsidRPr="003E4934">
              <w:rPr>
                <w:noProof/>
                <w:webHidden/>
              </w:rPr>
            </w:r>
            <w:r w:rsidR="00546CF1" w:rsidRPr="003E4934">
              <w:rPr>
                <w:noProof/>
                <w:webHidden/>
              </w:rPr>
              <w:fldChar w:fldCharType="separate"/>
            </w:r>
            <w:r w:rsidR="009C1D2B">
              <w:rPr>
                <w:noProof/>
                <w:webHidden/>
              </w:rPr>
              <w:t>19</w:t>
            </w:r>
            <w:r w:rsidR="00546CF1" w:rsidRPr="003E4934">
              <w:rPr>
                <w:noProof/>
                <w:webHidden/>
              </w:rPr>
              <w:fldChar w:fldCharType="end"/>
            </w:r>
          </w:hyperlink>
        </w:p>
        <w:p w14:paraId="60777C90" w14:textId="4CF4C95C" w:rsidR="00546CF1" w:rsidRPr="003E4934" w:rsidRDefault="0020475E">
          <w:pPr>
            <w:pStyle w:val="Spistreci2"/>
            <w:tabs>
              <w:tab w:val="left" w:pos="880"/>
              <w:tab w:val="right" w:leader="dot" w:pos="9060"/>
            </w:tabs>
            <w:rPr>
              <w:rFonts w:cstheme="minorBidi"/>
              <w:noProof/>
            </w:rPr>
          </w:pPr>
          <w:hyperlink w:anchor="_Toc59586187" w:history="1">
            <w:r w:rsidR="00546CF1" w:rsidRPr="003E4934">
              <w:rPr>
                <w:rStyle w:val="Hipercze"/>
                <w:noProof/>
              </w:rPr>
              <w:t>4.2.</w:t>
            </w:r>
            <w:r w:rsidR="00546CF1" w:rsidRPr="003E4934">
              <w:rPr>
                <w:rFonts w:cstheme="minorBidi"/>
                <w:noProof/>
              </w:rPr>
              <w:tab/>
            </w:r>
            <w:r w:rsidR="00546CF1" w:rsidRPr="003E4934">
              <w:rPr>
                <w:rStyle w:val="Hipercze"/>
                <w:rFonts w:eastAsia="Arial Unicode MS"/>
                <w:noProof/>
              </w:rPr>
              <w:t>Sposób przygotowania i złożenia w NCBR Wniosków o przystąpienie do Postępowania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_Toc59586187 \h </w:instrText>
            </w:r>
            <w:r w:rsidR="00546CF1" w:rsidRPr="003E4934">
              <w:rPr>
                <w:noProof/>
                <w:webHidden/>
              </w:rPr>
            </w:r>
            <w:r w:rsidR="00546CF1" w:rsidRPr="003E4934">
              <w:rPr>
                <w:noProof/>
                <w:webHidden/>
              </w:rPr>
              <w:fldChar w:fldCharType="separate"/>
            </w:r>
            <w:r w:rsidR="009C1D2B">
              <w:rPr>
                <w:noProof/>
                <w:webHidden/>
              </w:rPr>
              <w:t>20</w:t>
            </w:r>
            <w:r w:rsidR="00546CF1" w:rsidRPr="003E4934">
              <w:rPr>
                <w:noProof/>
                <w:webHidden/>
              </w:rPr>
              <w:fldChar w:fldCharType="end"/>
            </w:r>
          </w:hyperlink>
        </w:p>
        <w:p w14:paraId="62F29559" w14:textId="026A9114" w:rsidR="00546CF1" w:rsidRPr="003E4934" w:rsidRDefault="0020475E">
          <w:pPr>
            <w:pStyle w:val="Spistreci2"/>
            <w:tabs>
              <w:tab w:val="left" w:pos="880"/>
              <w:tab w:val="right" w:leader="dot" w:pos="9060"/>
            </w:tabs>
            <w:rPr>
              <w:rFonts w:cstheme="minorBidi"/>
              <w:noProof/>
            </w:rPr>
          </w:pPr>
          <w:hyperlink w:anchor="_Toc59586188" w:history="1">
            <w:r w:rsidR="00546CF1" w:rsidRPr="003E4934">
              <w:rPr>
                <w:rStyle w:val="Hipercze"/>
                <w:noProof/>
              </w:rPr>
              <w:t>4.3.</w:t>
            </w:r>
            <w:r w:rsidR="00546CF1" w:rsidRPr="003E4934">
              <w:rPr>
                <w:rFonts w:cstheme="minorBidi"/>
                <w:noProof/>
              </w:rPr>
              <w:tab/>
            </w:r>
            <w:r w:rsidR="00546CF1" w:rsidRPr="003E4934">
              <w:rPr>
                <w:rStyle w:val="Hipercze"/>
                <w:noProof/>
              </w:rPr>
              <w:t>Sposób, miejsce i termin składania Wniosków</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_Toc59586188 \h </w:instrText>
            </w:r>
            <w:r w:rsidR="00546CF1" w:rsidRPr="003E4934">
              <w:rPr>
                <w:noProof/>
                <w:webHidden/>
              </w:rPr>
            </w:r>
            <w:r w:rsidR="00546CF1" w:rsidRPr="003E4934">
              <w:rPr>
                <w:noProof/>
                <w:webHidden/>
              </w:rPr>
              <w:fldChar w:fldCharType="separate"/>
            </w:r>
            <w:r w:rsidR="009C1D2B">
              <w:rPr>
                <w:noProof/>
                <w:webHidden/>
              </w:rPr>
              <w:t>21</w:t>
            </w:r>
            <w:r w:rsidR="00546CF1" w:rsidRPr="003E4934">
              <w:rPr>
                <w:noProof/>
                <w:webHidden/>
              </w:rPr>
              <w:fldChar w:fldCharType="end"/>
            </w:r>
          </w:hyperlink>
        </w:p>
        <w:p w14:paraId="0F586CE6" w14:textId="05133870" w:rsidR="00546CF1" w:rsidRPr="003E4934" w:rsidRDefault="0020475E">
          <w:pPr>
            <w:pStyle w:val="Spistreci1"/>
            <w:rPr>
              <w:rFonts w:eastAsiaTheme="minorEastAsia"/>
              <w:noProof/>
              <w:lang w:eastAsia="pl-PL"/>
            </w:rPr>
          </w:pPr>
          <w:hyperlink w:anchor="_Toc59586189" w:history="1">
            <w:r w:rsidR="00546CF1" w:rsidRPr="003E4934">
              <w:rPr>
                <w:rStyle w:val="Hipercze"/>
                <w:rFonts w:eastAsia="Arial Unicode MS" w:cstheme="minorHAnsi"/>
                <w:noProof/>
              </w:rPr>
              <w:t>V.</w:t>
            </w:r>
            <w:r w:rsidR="00546CF1" w:rsidRPr="003E4934">
              <w:rPr>
                <w:rFonts w:eastAsiaTheme="minorEastAsia"/>
                <w:noProof/>
                <w:lang w:eastAsia="pl-PL"/>
              </w:rPr>
              <w:tab/>
            </w:r>
            <w:r w:rsidR="00546CF1" w:rsidRPr="003E4934">
              <w:rPr>
                <w:rStyle w:val="Hipercze"/>
                <w:rFonts w:eastAsia="Arial Unicode MS" w:cstheme="majorHAnsi"/>
                <w:noProof/>
              </w:rPr>
              <w:t>Komunikacja Centrum z Wnioskodawcami/Wykonawcami, doręczenia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_Toc59586189 \h </w:instrText>
            </w:r>
            <w:r w:rsidR="00546CF1" w:rsidRPr="003E4934">
              <w:rPr>
                <w:noProof/>
                <w:webHidden/>
              </w:rPr>
            </w:r>
            <w:r w:rsidR="00546CF1" w:rsidRPr="003E4934">
              <w:rPr>
                <w:noProof/>
                <w:webHidden/>
              </w:rPr>
              <w:fldChar w:fldCharType="separate"/>
            </w:r>
            <w:r w:rsidR="009C1D2B">
              <w:rPr>
                <w:noProof/>
                <w:webHidden/>
              </w:rPr>
              <w:t>22</w:t>
            </w:r>
            <w:r w:rsidR="00546CF1" w:rsidRPr="003E4934">
              <w:rPr>
                <w:noProof/>
                <w:webHidden/>
              </w:rPr>
              <w:fldChar w:fldCharType="end"/>
            </w:r>
          </w:hyperlink>
        </w:p>
        <w:p w14:paraId="4E5666CE" w14:textId="46C601C7" w:rsidR="00546CF1" w:rsidRPr="003E4934" w:rsidRDefault="0020475E">
          <w:pPr>
            <w:pStyle w:val="Spistreci1"/>
            <w:rPr>
              <w:rFonts w:eastAsiaTheme="minorEastAsia"/>
              <w:noProof/>
              <w:lang w:eastAsia="pl-PL"/>
            </w:rPr>
          </w:pPr>
          <w:hyperlink w:anchor="_Toc59586190" w:history="1">
            <w:r w:rsidR="00546CF1" w:rsidRPr="003E4934">
              <w:rPr>
                <w:rStyle w:val="Hipercze"/>
                <w:rFonts w:eastAsia="Arial Unicode MS" w:cstheme="minorHAnsi"/>
                <w:noProof/>
              </w:rPr>
              <w:t>VI.</w:t>
            </w:r>
            <w:r w:rsidR="00546CF1" w:rsidRPr="003E4934">
              <w:rPr>
                <w:rFonts w:eastAsiaTheme="minorEastAsia"/>
                <w:noProof/>
                <w:lang w:eastAsia="pl-PL"/>
              </w:rPr>
              <w:tab/>
            </w:r>
            <w:r w:rsidR="00546CF1" w:rsidRPr="003E4934">
              <w:rPr>
                <w:rStyle w:val="Hipercze"/>
                <w:rFonts w:eastAsia="Arial Unicode MS" w:cstheme="majorHAnsi"/>
                <w:noProof/>
              </w:rPr>
              <w:t>Ocena Wniosków i Lista Rankingowa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_Toc59586190 \h </w:instrText>
            </w:r>
            <w:r w:rsidR="00546CF1" w:rsidRPr="003E4934">
              <w:rPr>
                <w:noProof/>
                <w:webHidden/>
              </w:rPr>
            </w:r>
            <w:r w:rsidR="00546CF1" w:rsidRPr="003E4934">
              <w:rPr>
                <w:noProof/>
                <w:webHidden/>
              </w:rPr>
              <w:fldChar w:fldCharType="separate"/>
            </w:r>
            <w:r w:rsidR="009C1D2B">
              <w:rPr>
                <w:noProof/>
                <w:webHidden/>
              </w:rPr>
              <w:t>23</w:t>
            </w:r>
            <w:r w:rsidR="00546CF1" w:rsidRPr="003E4934">
              <w:rPr>
                <w:noProof/>
                <w:webHidden/>
              </w:rPr>
              <w:fldChar w:fldCharType="end"/>
            </w:r>
          </w:hyperlink>
        </w:p>
        <w:p w14:paraId="63B2CFF7" w14:textId="4FE09CEB" w:rsidR="00546CF1" w:rsidRPr="003E4934" w:rsidRDefault="0020475E">
          <w:pPr>
            <w:pStyle w:val="Spistreci2"/>
            <w:tabs>
              <w:tab w:val="left" w:pos="880"/>
              <w:tab w:val="right" w:leader="dot" w:pos="9060"/>
            </w:tabs>
            <w:rPr>
              <w:rFonts w:cstheme="minorBidi"/>
              <w:noProof/>
            </w:rPr>
          </w:pPr>
          <w:hyperlink w:anchor="_Toc59586191" w:history="1">
            <w:r w:rsidR="00546CF1" w:rsidRPr="003E4934">
              <w:rPr>
                <w:rStyle w:val="Hipercze"/>
                <w:rFonts w:cstheme="majorHAnsi"/>
                <w:noProof/>
              </w:rPr>
              <w:t>6.1.</w:t>
            </w:r>
            <w:r w:rsidR="00546CF1" w:rsidRPr="003E4934">
              <w:rPr>
                <w:rFonts w:cstheme="minorBidi"/>
                <w:noProof/>
              </w:rPr>
              <w:tab/>
            </w:r>
            <w:r w:rsidR="00546CF1" w:rsidRPr="003E4934">
              <w:rPr>
                <w:rStyle w:val="Hipercze"/>
                <w:rFonts w:cstheme="majorHAnsi"/>
                <w:noProof/>
              </w:rPr>
              <w:t>Postanowienia ogólne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_Toc59586191 \h </w:instrText>
            </w:r>
            <w:r w:rsidR="00546CF1" w:rsidRPr="003E4934">
              <w:rPr>
                <w:noProof/>
                <w:webHidden/>
              </w:rPr>
            </w:r>
            <w:r w:rsidR="00546CF1" w:rsidRPr="003E4934">
              <w:rPr>
                <w:noProof/>
                <w:webHidden/>
              </w:rPr>
              <w:fldChar w:fldCharType="separate"/>
            </w:r>
            <w:r w:rsidR="009C1D2B">
              <w:rPr>
                <w:noProof/>
                <w:webHidden/>
              </w:rPr>
              <w:t>23</w:t>
            </w:r>
            <w:r w:rsidR="00546CF1" w:rsidRPr="003E4934">
              <w:rPr>
                <w:noProof/>
                <w:webHidden/>
              </w:rPr>
              <w:fldChar w:fldCharType="end"/>
            </w:r>
          </w:hyperlink>
        </w:p>
        <w:p w14:paraId="5DE11C7B" w14:textId="0C4CD5A8" w:rsidR="00546CF1" w:rsidRPr="003E4934" w:rsidRDefault="0020475E">
          <w:pPr>
            <w:pStyle w:val="Spistreci2"/>
            <w:tabs>
              <w:tab w:val="left" w:pos="880"/>
              <w:tab w:val="right" w:leader="dot" w:pos="9060"/>
            </w:tabs>
            <w:rPr>
              <w:rFonts w:cstheme="minorBidi"/>
              <w:noProof/>
            </w:rPr>
          </w:pPr>
          <w:hyperlink w:anchor="_Toc59586192" w:history="1">
            <w:r w:rsidR="00546CF1" w:rsidRPr="003E4934">
              <w:rPr>
                <w:rStyle w:val="Hipercze"/>
                <w:noProof/>
              </w:rPr>
              <w:t>6.2.</w:t>
            </w:r>
            <w:r w:rsidR="00546CF1" w:rsidRPr="003E4934">
              <w:rPr>
                <w:rFonts w:cstheme="minorBidi"/>
                <w:noProof/>
              </w:rPr>
              <w:tab/>
            </w:r>
            <w:r w:rsidR="00546CF1" w:rsidRPr="003E4934">
              <w:rPr>
                <w:rStyle w:val="Hipercze"/>
                <w:noProof/>
              </w:rPr>
              <w:t>Ocena formalna Wniosków i zasady ogólne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_Toc59586192 \h </w:instrText>
            </w:r>
            <w:r w:rsidR="00546CF1" w:rsidRPr="003E4934">
              <w:rPr>
                <w:noProof/>
                <w:webHidden/>
              </w:rPr>
            </w:r>
            <w:r w:rsidR="00546CF1" w:rsidRPr="003E4934">
              <w:rPr>
                <w:noProof/>
                <w:webHidden/>
              </w:rPr>
              <w:fldChar w:fldCharType="separate"/>
            </w:r>
            <w:r w:rsidR="009C1D2B">
              <w:rPr>
                <w:noProof/>
                <w:webHidden/>
              </w:rPr>
              <w:t>23</w:t>
            </w:r>
            <w:r w:rsidR="00546CF1" w:rsidRPr="003E4934">
              <w:rPr>
                <w:noProof/>
                <w:webHidden/>
              </w:rPr>
              <w:fldChar w:fldCharType="end"/>
            </w:r>
          </w:hyperlink>
        </w:p>
        <w:p w14:paraId="200E8E26" w14:textId="6274F862" w:rsidR="00546CF1" w:rsidRPr="003E4934" w:rsidRDefault="0020475E">
          <w:pPr>
            <w:pStyle w:val="Spistreci2"/>
            <w:tabs>
              <w:tab w:val="left" w:pos="880"/>
              <w:tab w:val="right" w:leader="dot" w:pos="9060"/>
            </w:tabs>
            <w:rPr>
              <w:rFonts w:cstheme="minorBidi"/>
              <w:noProof/>
            </w:rPr>
          </w:pPr>
          <w:hyperlink w:anchor="_Toc59586193" w:history="1">
            <w:r w:rsidR="00546CF1" w:rsidRPr="003E4934">
              <w:rPr>
                <w:rStyle w:val="Hipercze"/>
                <w:noProof/>
              </w:rPr>
              <w:t>6.3.</w:t>
            </w:r>
            <w:r w:rsidR="00546CF1" w:rsidRPr="003E4934">
              <w:rPr>
                <w:rFonts w:cstheme="minorBidi"/>
                <w:noProof/>
              </w:rPr>
              <w:tab/>
            </w:r>
            <w:r w:rsidR="00546CF1" w:rsidRPr="003E4934">
              <w:rPr>
                <w:rStyle w:val="Hipercze"/>
                <w:noProof/>
              </w:rPr>
              <w:t>Ocena Wymagań Obligatoryjnych i ewentualna ocena Planu Komercjalizacji</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_Toc59586193 \h </w:instrText>
            </w:r>
            <w:r w:rsidR="00546CF1" w:rsidRPr="003E4934">
              <w:rPr>
                <w:noProof/>
                <w:webHidden/>
              </w:rPr>
            </w:r>
            <w:r w:rsidR="00546CF1" w:rsidRPr="003E4934">
              <w:rPr>
                <w:noProof/>
                <w:webHidden/>
              </w:rPr>
              <w:fldChar w:fldCharType="separate"/>
            </w:r>
            <w:r w:rsidR="009C1D2B">
              <w:rPr>
                <w:noProof/>
                <w:webHidden/>
              </w:rPr>
              <w:t>25</w:t>
            </w:r>
            <w:r w:rsidR="00546CF1" w:rsidRPr="003E4934">
              <w:rPr>
                <w:noProof/>
                <w:webHidden/>
              </w:rPr>
              <w:fldChar w:fldCharType="end"/>
            </w:r>
          </w:hyperlink>
        </w:p>
        <w:p w14:paraId="69701E1F" w14:textId="3B85BC2C" w:rsidR="00546CF1" w:rsidRPr="003E4934" w:rsidRDefault="0020475E">
          <w:pPr>
            <w:pStyle w:val="Spistreci2"/>
            <w:tabs>
              <w:tab w:val="left" w:pos="880"/>
              <w:tab w:val="right" w:leader="dot" w:pos="9060"/>
            </w:tabs>
            <w:rPr>
              <w:rFonts w:cstheme="minorBidi"/>
              <w:noProof/>
            </w:rPr>
          </w:pPr>
          <w:hyperlink w:anchor="_Toc59586194" w:history="1">
            <w:r w:rsidR="00546CF1" w:rsidRPr="003E4934">
              <w:rPr>
                <w:rStyle w:val="Hipercze"/>
                <w:noProof/>
              </w:rPr>
              <w:t>6.4.</w:t>
            </w:r>
            <w:r w:rsidR="00546CF1" w:rsidRPr="003E4934">
              <w:rPr>
                <w:rFonts w:cstheme="minorBidi"/>
                <w:noProof/>
              </w:rPr>
              <w:tab/>
            </w:r>
            <w:r w:rsidR="00546CF1" w:rsidRPr="003E4934">
              <w:rPr>
                <w:rStyle w:val="Hipercze"/>
                <w:noProof/>
              </w:rPr>
              <w:t>Ocena merytoryczna Wniosków</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_Toc59586194 \h </w:instrText>
            </w:r>
            <w:r w:rsidR="00546CF1" w:rsidRPr="003E4934">
              <w:rPr>
                <w:noProof/>
                <w:webHidden/>
              </w:rPr>
            </w:r>
            <w:r w:rsidR="00546CF1" w:rsidRPr="003E4934">
              <w:rPr>
                <w:noProof/>
                <w:webHidden/>
              </w:rPr>
              <w:fldChar w:fldCharType="separate"/>
            </w:r>
            <w:r w:rsidR="009C1D2B">
              <w:rPr>
                <w:noProof/>
                <w:webHidden/>
              </w:rPr>
              <w:t>26</w:t>
            </w:r>
            <w:r w:rsidR="00546CF1" w:rsidRPr="003E4934">
              <w:rPr>
                <w:noProof/>
                <w:webHidden/>
              </w:rPr>
              <w:fldChar w:fldCharType="end"/>
            </w:r>
          </w:hyperlink>
        </w:p>
        <w:p w14:paraId="0D406EB2" w14:textId="0E146D3E" w:rsidR="00546CF1" w:rsidRPr="003E4934" w:rsidRDefault="0020475E">
          <w:pPr>
            <w:pStyle w:val="Spistreci2"/>
            <w:tabs>
              <w:tab w:val="left" w:pos="880"/>
              <w:tab w:val="right" w:leader="dot" w:pos="9060"/>
            </w:tabs>
            <w:rPr>
              <w:rFonts w:cstheme="minorBidi"/>
              <w:noProof/>
            </w:rPr>
          </w:pPr>
          <w:hyperlink w:anchor="_Toc59586195" w:history="1">
            <w:r w:rsidR="00546CF1" w:rsidRPr="003E4934">
              <w:rPr>
                <w:rStyle w:val="Hipercze"/>
                <w:noProof/>
              </w:rPr>
              <w:t>6.5.</w:t>
            </w:r>
            <w:r w:rsidR="00546CF1" w:rsidRPr="003E4934">
              <w:rPr>
                <w:rFonts w:cstheme="minorBidi"/>
                <w:noProof/>
              </w:rPr>
              <w:tab/>
            </w:r>
            <w:r w:rsidR="00546CF1" w:rsidRPr="003E4934">
              <w:rPr>
                <w:rStyle w:val="Hipercze"/>
                <w:noProof/>
              </w:rPr>
              <w:t>Lista Rankingowa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_Toc59586195 \h </w:instrText>
            </w:r>
            <w:r w:rsidR="00546CF1" w:rsidRPr="003E4934">
              <w:rPr>
                <w:noProof/>
                <w:webHidden/>
              </w:rPr>
            </w:r>
            <w:r w:rsidR="00546CF1" w:rsidRPr="003E4934">
              <w:rPr>
                <w:noProof/>
                <w:webHidden/>
              </w:rPr>
              <w:fldChar w:fldCharType="separate"/>
            </w:r>
            <w:r w:rsidR="009C1D2B">
              <w:rPr>
                <w:noProof/>
                <w:webHidden/>
              </w:rPr>
              <w:t>26</w:t>
            </w:r>
            <w:r w:rsidR="00546CF1" w:rsidRPr="003E4934">
              <w:rPr>
                <w:noProof/>
                <w:webHidden/>
              </w:rPr>
              <w:fldChar w:fldCharType="end"/>
            </w:r>
          </w:hyperlink>
        </w:p>
        <w:p w14:paraId="7BE3578F" w14:textId="2E4E897F" w:rsidR="00546CF1" w:rsidRPr="003E4934" w:rsidRDefault="0020475E">
          <w:pPr>
            <w:pStyle w:val="Spistreci1"/>
            <w:rPr>
              <w:rFonts w:eastAsiaTheme="minorEastAsia"/>
              <w:noProof/>
              <w:lang w:eastAsia="pl-PL"/>
            </w:rPr>
          </w:pPr>
          <w:hyperlink w:anchor="_Toc59586196" w:history="1">
            <w:r w:rsidR="00546CF1" w:rsidRPr="003E4934">
              <w:rPr>
                <w:rStyle w:val="Hipercze"/>
                <w:rFonts w:eastAsia="Arial Unicode MS" w:cstheme="minorHAnsi"/>
                <w:noProof/>
              </w:rPr>
              <w:t>VII.</w:t>
            </w:r>
            <w:r w:rsidR="00546CF1" w:rsidRPr="003E4934">
              <w:rPr>
                <w:rFonts w:eastAsiaTheme="minorEastAsia"/>
                <w:noProof/>
                <w:lang w:eastAsia="pl-PL"/>
              </w:rPr>
              <w:tab/>
            </w:r>
            <w:r w:rsidR="00546CF1" w:rsidRPr="003E4934">
              <w:rPr>
                <w:rStyle w:val="Hipercze"/>
                <w:rFonts w:eastAsia="Arial Unicode MS"/>
                <w:noProof/>
              </w:rPr>
              <w:t>Zawarcie Umów z Wnioskodawcami i informacja o Selekcji w ramach realizacji Umowy</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_Toc59586196 \h </w:instrText>
            </w:r>
            <w:r w:rsidR="00546CF1" w:rsidRPr="003E4934">
              <w:rPr>
                <w:noProof/>
                <w:webHidden/>
              </w:rPr>
            </w:r>
            <w:r w:rsidR="00546CF1" w:rsidRPr="003E4934">
              <w:rPr>
                <w:noProof/>
                <w:webHidden/>
              </w:rPr>
              <w:fldChar w:fldCharType="separate"/>
            </w:r>
            <w:r w:rsidR="009C1D2B">
              <w:rPr>
                <w:noProof/>
                <w:webHidden/>
              </w:rPr>
              <w:t>28</w:t>
            </w:r>
            <w:r w:rsidR="00546CF1" w:rsidRPr="003E4934">
              <w:rPr>
                <w:noProof/>
                <w:webHidden/>
              </w:rPr>
              <w:fldChar w:fldCharType="end"/>
            </w:r>
          </w:hyperlink>
        </w:p>
        <w:p w14:paraId="5BA3124B" w14:textId="3DA865C1" w:rsidR="00546CF1" w:rsidRPr="003E4934" w:rsidRDefault="0020475E">
          <w:pPr>
            <w:pStyle w:val="Spistreci1"/>
            <w:rPr>
              <w:rFonts w:eastAsiaTheme="minorEastAsia"/>
              <w:noProof/>
              <w:lang w:eastAsia="pl-PL"/>
            </w:rPr>
          </w:pPr>
          <w:hyperlink w:anchor="_Toc59586197" w:history="1">
            <w:r w:rsidR="00546CF1" w:rsidRPr="003E4934">
              <w:rPr>
                <w:rStyle w:val="Hipercze"/>
                <w:rFonts w:eastAsia="Arial Unicode MS" w:cstheme="minorHAnsi"/>
                <w:noProof/>
              </w:rPr>
              <w:t>VIII.</w:t>
            </w:r>
            <w:r w:rsidR="00546CF1" w:rsidRPr="003E4934">
              <w:rPr>
                <w:rFonts w:eastAsiaTheme="minorEastAsia"/>
                <w:noProof/>
                <w:lang w:eastAsia="pl-PL"/>
              </w:rPr>
              <w:tab/>
            </w:r>
            <w:r w:rsidR="00546CF1" w:rsidRPr="003E4934">
              <w:rPr>
                <w:rStyle w:val="Hipercze"/>
                <w:rFonts w:eastAsia="Arial Unicode MS" w:cstheme="majorHAnsi"/>
                <w:noProof/>
              </w:rPr>
              <w:t>Uwagi do oceny</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_Toc59586197 \h </w:instrText>
            </w:r>
            <w:r w:rsidR="00546CF1" w:rsidRPr="003E4934">
              <w:rPr>
                <w:noProof/>
                <w:webHidden/>
              </w:rPr>
            </w:r>
            <w:r w:rsidR="00546CF1" w:rsidRPr="003E4934">
              <w:rPr>
                <w:noProof/>
                <w:webHidden/>
              </w:rPr>
              <w:fldChar w:fldCharType="separate"/>
            </w:r>
            <w:r w:rsidR="009C1D2B">
              <w:rPr>
                <w:noProof/>
                <w:webHidden/>
              </w:rPr>
              <w:t>29</w:t>
            </w:r>
            <w:r w:rsidR="00546CF1" w:rsidRPr="003E4934">
              <w:rPr>
                <w:noProof/>
                <w:webHidden/>
              </w:rPr>
              <w:fldChar w:fldCharType="end"/>
            </w:r>
          </w:hyperlink>
        </w:p>
        <w:p w14:paraId="1A019F24" w14:textId="4175D68F" w:rsidR="00546CF1" w:rsidRPr="003E4934" w:rsidRDefault="0020475E">
          <w:pPr>
            <w:pStyle w:val="Spistreci1"/>
            <w:rPr>
              <w:rFonts w:eastAsiaTheme="minorEastAsia"/>
              <w:noProof/>
              <w:lang w:eastAsia="pl-PL"/>
            </w:rPr>
          </w:pPr>
          <w:hyperlink w:anchor="_Toc59586198" w:history="1">
            <w:r w:rsidR="00546CF1" w:rsidRPr="003E4934">
              <w:rPr>
                <w:rStyle w:val="Hipercze"/>
                <w:rFonts w:eastAsia="Arial Unicode MS" w:cstheme="minorHAnsi"/>
                <w:noProof/>
              </w:rPr>
              <w:t>IX.</w:t>
            </w:r>
            <w:r w:rsidR="00546CF1" w:rsidRPr="003E4934">
              <w:rPr>
                <w:rFonts w:eastAsiaTheme="minorEastAsia"/>
                <w:noProof/>
                <w:lang w:eastAsia="pl-PL"/>
              </w:rPr>
              <w:tab/>
            </w:r>
            <w:r w:rsidR="00546CF1" w:rsidRPr="003E4934">
              <w:rPr>
                <w:rStyle w:val="Hipercze"/>
                <w:rFonts w:eastAsia="Arial Unicode MS" w:cstheme="majorHAnsi"/>
                <w:noProof/>
              </w:rPr>
              <w:t>Zasady dotyczące wykorzystania i podziału praw własności intelektualnej do rezultatów Przedsięwzięcia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_Toc59586198 \h </w:instrText>
            </w:r>
            <w:r w:rsidR="00546CF1" w:rsidRPr="003E4934">
              <w:rPr>
                <w:noProof/>
                <w:webHidden/>
              </w:rPr>
            </w:r>
            <w:r w:rsidR="00546CF1" w:rsidRPr="003E4934">
              <w:rPr>
                <w:noProof/>
                <w:webHidden/>
              </w:rPr>
              <w:fldChar w:fldCharType="separate"/>
            </w:r>
            <w:r w:rsidR="009C1D2B">
              <w:rPr>
                <w:noProof/>
                <w:webHidden/>
              </w:rPr>
              <w:t>29</w:t>
            </w:r>
            <w:r w:rsidR="00546CF1" w:rsidRPr="003E4934">
              <w:rPr>
                <w:noProof/>
                <w:webHidden/>
              </w:rPr>
              <w:fldChar w:fldCharType="end"/>
            </w:r>
          </w:hyperlink>
        </w:p>
        <w:p w14:paraId="4B42DE07" w14:textId="189859E1" w:rsidR="00546CF1" w:rsidRPr="003E4934" w:rsidRDefault="0020475E">
          <w:pPr>
            <w:pStyle w:val="Spistreci1"/>
            <w:rPr>
              <w:rFonts w:eastAsiaTheme="minorEastAsia"/>
              <w:noProof/>
              <w:lang w:eastAsia="pl-PL"/>
            </w:rPr>
          </w:pPr>
          <w:hyperlink w:anchor="_Toc59586199" w:history="1">
            <w:r w:rsidR="00546CF1" w:rsidRPr="003E4934">
              <w:rPr>
                <w:rStyle w:val="Hipercze"/>
                <w:rFonts w:eastAsia="Arial Unicode MS" w:cstheme="minorHAnsi"/>
                <w:noProof/>
              </w:rPr>
              <w:t>X.</w:t>
            </w:r>
            <w:r w:rsidR="00546CF1" w:rsidRPr="003E4934">
              <w:rPr>
                <w:rFonts w:eastAsiaTheme="minorEastAsia"/>
                <w:noProof/>
                <w:lang w:eastAsia="pl-PL"/>
              </w:rPr>
              <w:tab/>
            </w:r>
            <w:r w:rsidR="00546CF1" w:rsidRPr="003E4934">
              <w:rPr>
                <w:rStyle w:val="Hipercze"/>
                <w:rFonts w:eastAsia="Arial Unicode MS"/>
                <w:noProof/>
              </w:rPr>
              <w:t>Budżet Przedsięwzięcia i zasady zapłaty wynagrodzenia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_Toc59586199 \h </w:instrText>
            </w:r>
            <w:r w:rsidR="00546CF1" w:rsidRPr="003E4934">
              <w:rPr>
                <w:noProof/>
                <w:webHidden/>
              </w:rPr>
            </w:r>
            <w:r w:rsidR="00546CF1" w:rsidRPr="003E4934">
              <w:rPr>
                <w:noProof/>
                <w:webHidden/>
              </w:rPr>
              <w:fldChar w:fldCharType="separate"/>
            </w:r>
            <w:r w:rsidR="009C1D2B">
              <w:rPr>
                <w:noProof/>
                <w:webHidden/>
              </w:rPr>
              <w:t>30</w:t>
            </w:r>
            <w:r w:rsidR="00546CF1" w:rsidRPr="003E4934">
              <w:rPr>
                <w:noProof/>
                <w:webHidden/>
              </w:rPr>
              <w:fldChar w:fldCharType="end"/>
            </w:r>
          </w:hyperlink>
        </w:p>
        <w:p w14:paraId="5F4C83FD" w14:textId="10DBBBFF" w:rsidR="00546CF1" w:rsidRPr="003E4934" w:rsidRDefault="0020475E">
          <w:pPr>
            <w:pStyle w:val="Spistreci1"/>
            <w:rPr>
              <w:rFonts w:eastAsiaTheme="minorEastAsia"/>
              <w:noProof/>
              <w:lang w:eastAsia="pl-PL"/>
            </w:rPr>
          </w:pPr>
          <w:hyperlink w:anchor="_Toc59586200" w:history="1">
            <w:r w:rsidR="00546CF1" w:rsidRPr="003E4934">
              <w:rPr>
                <w:rStyle w:val="Hipercze"/>
                <w:rFonts w:eastAsia="Arial Unicode MS" w:cstheme="minorHAnsi"/>
                <w:noProof/>
              </w:rPr>
              <w:t>XI.</w:t>
            </w:r>
            <w:r w:rsidR="00546CF1" w:rsidRPr="003E4934">
              <w:rPr>
                <w:rFonts w:eastAsiaTheme="minorEastAsia"/>
                <w:noProof/>
                <w:lang w:eastAsia="pl-PL"/>
              </w:rPr>
              <w:tab/>
            </w:r>
            <w:r w:rsidR="00546CF1" w:rsidRPr="003E4934">
              <w:rPr>
                <w:rStyle w:val="Hipercze"/>
                <w:rFonts w:eastAsia="Arial Unicode MS" w:cstheme="majorHAnsi"/>
                <w:noProof/>
              </w:rPr>
              <w:t>Postanowienia Umowy z Uczestnikami Przedsięwzięcia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_Toc59586200 \h </w:instrText>
            </w:r>
            <w:r w:rsidR="00546CF1" w:rsidRPr="003E4934">
              <w:rPr>
                <w:noProof/>
                <w:webHidden/>
              </w:rPr>
            </w:r>
            <w:r w:rsidR="00546CF1" w:rsidRPr="003E4934">
              <w:rPr>
                <w:noProof/>
                <w:webHidden/>
              </w:rPr>
              <w:fldChar w:fldCharType="separate"/>
            </w:r>
            <w:r w:rsidR="009C1D2B">
              <w:rPr>
                <w:noProof/>
                <w:webHidden/>
              </w:rPr>
              <w:t>31</w:t>
            </w:r>
            <w:r w:rsidR="00546CF1" w:rsidRPr="003E4934">
              <w:rPr>
                <w:noProof/>
                <w:webHidden/>
              </w:rPr>
              <w:fldChar w:fldCharType="end"/>
            </w:r>
          </w:hyperlink>
        </w:p>
        <w:p w14:paraId="15706BC3" w14:textId="09AC9380" w:rsidR="00546CF1" w:rsidRPr="003E4934" w:rsidRDefault="0020475E">
          <w:pPr>
            <w:pStyle w:val="Spistreci1"/>
            <w:rPr>
              <w:rFonts w:eastAsiaTheme="minorEastAsia"/>
              <w:noProof/>
              <w:lang w:eastAsia="pl-PL"/>
            </w:rPr>
          </w:pPr>
          <w:hyperlink w:anchor="_Toc59586201" w:history="1">
            <w:r w:rsidR="00546CF1" w:rsidRPr="003E4934">
              <w:rPr>
                <w:rStyle w:val="Hipercze"/>
                <w:rFonts w:eastAsia="Arial Unicode MS" w:cstheme="minorHAnsi"/>
                <w:noProof/>
              </w:rPr>
              <w:t>XII.</w:t>
            </w:r>
            <w:r w:rsidR="00546CF1" w:rsidRPr="003E4934">
              <w:rPr>
                <w:rFonts w:eastAsiaTheme="minorEastAsia"/>
                <w:noProof/>
                <w:lang w:eastAsia="pl-PL"/>
              </w:rPr>
              <w:tab/>
            </w:r>
            <w:r w:rsidR="00546CF1" w:rsidRPr="003E4934">
              <w:rPr>
                <w:rStyle w:val="Hipercze"/>
                <w:rFonts w:eastAsia="Arial Unicode MS" w:cstheme="majorHAnsi"/>
                <w:noProof/>
              </w:rPr>
              <w:t>Przesłanki przedłużenia i zakończenia Postępowania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_Toc59586201 \h </w:instrText>
            </w:r>
            <w:r w:rsidR="00546CF1" w:rsidRPr="003E4934">
              <w:rPr>
                <w:noProof/>
                <w:webHidden/>
              </w:rPr>
            </w:r>
            <w:r w:rsidR="00546CF1" w:rsidRPr="003E4934">
              <w:rPr>
                <w:noProof/>
                <w:webHidden/>
              </w:rPr>
              <w:fldChar w:fldCharType="separate"/>
            </w:r>
            <w:r w:rsidR="009C1D2B">
              <w:rPr>
                <w:noProof/>
                <w:webHidden/>
              </w:rPr>
              <w:t>31</w:t>
            </w:r>
            <w:r w:rsidR="00546CF1" w:rsidRPr="003E4934">
              <w:rPr>
                <w:noProof/>
                <w:webHidden/>
              </w:rPr>
              <w:fldChar w:fldCharType="end"/>
            </w:r>
          </w:hyperlink>
        </w:p>
        <w:p w14:paraId="14E2CC11" w14:textId="3CA33CB0"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"_Toc59586202" </w:instrText>
          </w:r>
          <w:r>
            <w:rPr>
              <w:noProof/>
            </w:rPr>
            <w:fldChar w:fldCharType="separate"/>
          </w:r>
          <w:r w:rsidR="00546CF1" w:rsidRPr="003E4934">
            <w:rPr>
              <w:rStyle w:val="Hipercze"/>
              <w:rFonts w:eastAsia="Arial Unicode MS" w:cstheme="minorHAnsi"/>
              <w:noProof/>
            </w:rPr>
            <w:t>XIII.</w:t>
          </w:r>
          <w:r w:rsidR="00546CF1" w:rsidRPr="003E4934">
            <w:rPr>
              <w:rFonts w:eastAsiaTheme="minorEastAsia"/>
              <w:noProof/>
              <w:lang w:eastAsia="pl-PL"/>
            </w:rPr>
            <w:tab/>
          </w:r>
          <w:r w:rsidR="00546CF1" w:rsidRPr="003E4934">
            <w:rPr>
              <w:rStyle w:val="Hipercze"/>
              <w:rFonts w:eastAsia="Arial Unicode MS" w:cstheme="majorHAnsi"/>
              <w:noProof/>
            </w:rPr>
            <w:t>Postanowienia końcowe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_Toc59586202 \h </w:instrText>
          </w:r>
          <w:r w:rsidR="00546CF1" w:rsidRPr="003E4934">
            <w:rPr>
              <w:noProof/>
              <w:webHidden/>
            </w:rPr>
          </w:r>
          <w:r w:rsidR="00546CF1" w:rsidRPr="003E4934">
            <w:rPr>
              <w:noProof/>
              <w:webHidden/>
            </w:rPr>
            <w:fldChar w:fldCharType="separate"/>
          </w:r>
          <w:ins w:id="2" w:author="Autor">
            <w:r w:rsidR="009C1D2B">
              <w:rPr>
                <w:noProof/>
                <w:webHidden/>
              </w:rPr>
              <w:t>33</w:t>
            </w:r>
          </w:ins>
          <w:del w:id="3" w:author="Autor">
            <w:r w:rsidR="00A5372A" w:rsidDel="009C1D2B">
              <w:rPr>
                <w:noProof/>
                <w:webHidden/>
              </w:rPr>
              <w:delText>32</w:delText>
            </w:r>
          </w:del>
          <w:r w:rsidR="00546CF1" w:rsidRPr="003E4934">
            <w:rPr>
              <w:noProof/>
              <w:webHidden/>
            </w:rPr>
            <w:fldChar w:fldCharType="end"/>
          </w:r>
          <w:r>
            <w:rPr>
              <w:noProof/>
            </w:rPr>
            <w:fldChar w:fldCharType="end"/>
          </w:r>
        </w:p>
        <w:p w14:paraId="5BBB72CE" w14:textId="2E539518" w:rsidR="00546CF1" w:rsidRPr="003E4934" w:rsidRDefault="0020475E">
          <w:pPr>
            <w:pStyle w:val="Spistreci1"/>
            <w:rPr>
              <w:rFonts w:eastAsiaTheme="minorEastAsia"/>
              <w:noProof/>
              <w:lang w:eastAsia="pl-PL"/>
            </w:rPr>
          </w:pPr>
          <w:hyperlink w:anchor="_Toc59586203" w:history="1">
            <w:r w:rsidR="00546CF1" w:rsidRPr="003E4934">
              <w:rPr>
                <w:rStyle w:val="Hipercze"/>
                <w:rFonts w:eastAsia="Arial Unicode MS" w:cstheme="minorHAnsi"/>
                <w:noProof/>
              </w:rPr>
              <w:t>XIV.</w:t>
            </w:r>
            <w:r w:rsidR="00546CF1" w:rsidRPr="003E4934">
              <w:rPr>
                <w:rFonts w:eastAsiaTheme="minorEastAsia"/>
                <w:noProof/>
                <w:lang w:eastAsia="pl-PL"/>
              </w:rPr>
              <w:tab/>
            </w:r>
            <w:r w:rsidR="00546CF1" w:rsidRPr="003E4934">
              <w:rPr>
                <w:rStyle w:val="Hipercze"/>
                <w:rFonts w:eastAsia="Arial Unicode MS"/>
                <w:noProof/>
              </w:rPr>
              <w:t>Załączniki do Regulaminu</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_Toc59586203 \h </w:instrText>
            </w:r>
            <w:r w:rsidR="00546CF1" w:rsidRPr="003E4934">
              <w:rPr>
                <w:noProof/>
                <w:webHidden/>
              </w:rPr>
            </w:r>
            <w:r w:rsidR="00546CF1" w:rsidRPr="003E4934">
              <w:rPr>
                <w:noProof/>
                <w:webHidden/>
              </w:rPr>
              <w:fldChar w:fldCharType="separate"/>
            </w:r>
            <w:r w:rsidR="009C1D2B">
              <w:rPr>
                <w:noProof/>
                <w:webHidden/>
              </w:rPr>
              <w:t>33</w:t>
            </w:r>
            <w:r w:rsidR="00546CF1" w:rsidRPr="003E4934">
              <w:rPr>
                <w:noProof/>
                <w:webHidden/>
              </w:rPr>
              <w:fldChar w:fldCharType="end"/>
            </w:r>
          </w:hyperlink>
        </w:p>
        <w:p w14:paraId="77A3ABBA" w14:textId="41301F61" w:rsidR="00A67D69" w:rsidRPr="003E4934" w:rsidRDefault="00A67D69" w:rsidP="00415F65">
          <w:pPr>
            <w:spacing w:before="60" w:after="60" w:line="276" w:lineRule="auto"/>
            <w:rPr>
              <w:rFonts w:cstheme="minorHAnsi"/>
              <w:color w:val="000000" w:themeColor="text1"/>
            </w:rPr>
          </w:pPr>
          <w:r w:rsidRPr="003E4934">
            <w:rPr>
              <w:rFonts w:cstheme="minorHAnsi"/>
              <w:color w:val="000000" w:themeColor="text1"/>
            </w:rPr>
            <w:fldChar w:fldCharType="end"/>
          </w:r>
        </w:p>
      </w:sdtContent>
    </w:sdt>
    <w:p w14:paraId="09FD7E73" w14:textId="103C4CBE" w:rsidR="0000670F" w:rsidRPr="003E4934" w:rsidRDefault="0000670F" w:rsidP="00D41B4A"/>
    <w:p w14:paraId="5CE8B208" w14:textId="77777777" w:rsidR="0000670F" w:rsidRPr="003E4934" w:rsidRDefault="0000670F" w:rsidP="00B401D6">
      <w:pPr>
        <w:pStyle w:val="Nagwekspisutreci"/>
        <w:numPr>
          <w:ilvl w:val="0"/>
          <w:numId w:val="0"/>
        </w:numPr>
        <w:spacing w:before="0" w:after="120" w:line="276" w:lineRule="auto"/>
        <w:jc w:val="center"/>
      </w:pPr>
    </w:p>
    <w:p w14:paraId="1107109D" w14:textId="2CDA005B" w:rsidR="00141A81" w:rsidRPr="003E4934" w:rsidRDefault="008C0349" w:rsidP="00E52F80">
      <w:pPr>
        <w:pStyle w:val="Nagwek1"/>
        <w:numPr>
          <w:ilvl w:val="0"/>
          <w:numId w:val="15"/>
        </w:numPr>
        <w:spacing w:before="0" w:after="120" w:line="276" w:lineRule="auto"/>
        <w:rPr>
          <w:rFonts w:asciiTheme="minorHAnsi" w:eastAsia="Arial Unicode MS" w:hAnsiTheme="minorHAnsi"/>
          <w:b/>
          <w:color w:val="C00000"/>
          <w:sz w:val="28"/>
          <w:szCs w:val="28"/>
        </w:rPr>
      </w:pPr>
      <w:bookmarkStart w:id="4" w:name="_Toc496261285"/>
      <w:bookmarkStart w:id="5" w:name="_Toc503862993"/>
      <w:bookmarkStart w:id="6" w:name="_Ref509201274"/>
      <w:bookmarkStart w:id="7" w:name="_Ref52630528"/>
      <w:bookmarkStart w:id="8" w:name="_Toc53762088"/>
      <w:bookmarkStart w:id="9" w:name="_Toc59586175"/>
      <w:bookmarkStart w:id="10" w:name="_Toc494180633"/>
      <w:r w:rsidRPr="003E4934">
        <w:rPr>
          <w:rFonts w:asciiTheme="minorHAnsi" w:eastAsia="Arial Unicode MS" w:hAnsiTheme="minorHAnsi"/>
          <w:b/>
          <w:color w:val="C00000"/>
          <w:sz w:val="28"/>
          <w:szCs w:val="28"/>
        </w:rPr>
        <w:t xml:space="preserve">Opis </w:t>
      </w:r>
      <w:r w:rsidR="00390FB3" w:rsidRPr="003E4934">
        <w:rPr>
          <w:rFonts w:asciiTheme="minorHAnsi" w:eastAsia="Arial Unicode MS" w:hAnsiTheme="minorHAnsi"/>
          <w:b/>
          <w:color w:val="C00000"/>
          <w:sz w:val="28"/>
          <w:szCs w:val="28"/>
        </w:rPr>
        <w:t>Przedsięwzięcia</w:t>
      </w:r>
      <w:r w:rsidRPr="003E4934">
        <w:rPr>
          <w:rFonts w:asciiTheme="minorHAnsi" w:eastAsia="Arial Unicode MS" w:hAnsiTheme="minorHAnsi"/>
          <w:b/>
          <w:color w:val="C00000"/>
          <w:sz w:val="28"/>
          <w:szCs w:val="28"/>
        </w:rPr>
        <w:t xml:space="preserve"> i Postępowania – uwagi ogólne</w:t>
      </w:r>
      <w:bookmarkEnd w:id="4"/>
      <w:bookmarkEnd w:id="5"/>
      <w:bookmarkEnd w:id="6"/>
      <w:bookmarkEnd w:id="7"/>
      <w:bookmarkEnd w:id="8"/>
      <w:bookmarkEnd w:id="9"/>
    </w:p>
    <w:p w14:paraId="57151526" w14:textId="77777777" w:rsidR="00CF7EED" w:rsidRPr="003E4934" w:rsidRDefault="00CF7EED" w:rsidP="007342C9">
      <w:pPr>
        <w:jc w:val="both"/>
        <w:rPr>
          <w:b/>
          <w:u w:val="single"/>
          <w:lang w:eastAsia="pl-PL"/>
        </w:rPr>
      </w:pPr>
    </w:p>
    <w:p w14:paraId="5ED942E5" w14:textId="0EAB4B35" w:rsidR="007342C9" w:rsidRPr="003E4934" w:rsidRDefault="007342C9" w:rsidP="007342C9">
      <w:pPr>
        <w:jc w:val="both"/>
        <w:rPr>
          <w:b/>
          <w:u w:val="single"/>
          <w:lang w:eastAsia="pl-PL"/>
        </w:rPr>
      </w:pPr>
      <w:r w:rsidRPr="003E4934">
        <w:rPr>
          <w:b/>
          <w:u w:val="single"/>
          <w:lang w:eastAsia="pl-PL"/>
        </w:rPr>
        <w:t xml:space="preserve">Wszelkie sformułowania zapisane wielką literą zostały zdefiniowane w </w:t>
      </w:r>
      <w:r w:rsidR="00B97289" w:rsidRPr="003E4934">
        <w:rPr>
          <w:b/>
          <w:u w:val="single"/>
          <w:lang w:eastAsia="pl-PL"/>
        </w:rPr>
        <w:t xml:space="preserve">słowniczku pojęć stanowiącym </w:t>
      </w:r>
      <w:r w:rsidR="00A65A55" w:rsidRPr="003E4934">
        <w:rPr>
          <w:b/>
          <w:u w:val="single"/>
          <w:lang w:eastAsia="pl-PL"/>
        </w:rPr>
        <w:t>Załączni</w:t>
      </w:r>
      <w:r w:rsidRPr="003E4934">
        <w:rPr>
          <w:b/>
          <w:u w:val="single"/>
          <w:lang w:eastAsia="pl-PL"/>
        </w:rPr>
        <w:t xml:space="preserve">k nr </w:t>
      </w:r>
      <w:r w:rsidR="00C454D1" w:rsidRPr="003E4934">
        <w:rPr>
          <w:b/>
          <w:u w:val="single"/>
          <w:lang w:eastAsia="pl-PL"/>
        </w:rPr>
        <w:t xml:space="preserve">7 </w:t>
      </w:r>
      <w:r w:rsidRPr="003E4934">
        <w:rPr>
          <w:b/>
          <w:u w:val="single"/>
          <w:lang w:eastAsia="pl-PL"/>
        </w:rPr>
        <w:t>do Regulaminu.</w:t>
      </w:r>
    </w:p>
    <w:p w14:paraId="4FE84134" w14:textId="77777777" w:rsidR="00CF7EED" w:rsidRPr="003E4934" w:rsidRDefault="00CF7EED" w:rsidP="007342C9">
      <w:pPr>
        <w:jc w:val="both"/>
        <w:rPr>
          <w:b/>
          <w:u w:val="single"/>
          <w:lang w:eastAsia="pl-PL"/>
        </w:rPr>
      </w:pPr>
    </w:p>
    <w:p w14:paraId="1C1A44F4" w14:textId="2836A026" w:rsidR="00A20D4B" w:rsidRPr="003E4934" w:rsidRDefault="001E0B0E" w:rsidP="2FB2A7D6">
      <w:pPr>
        <w:pStyle w:val="Nagwek2"/>
        <w:keepNext w:val="0"/>
        <w:keepLines w:val="0"/>
        <w:numPr>
          <w:ilvl w:val="1"/>
          <w:numId w:val="15"/>
        </w:numPr>
        <w:spacing w:before="0" w:after="120" w:line="276" w:lineRule="auto"/>
        <w:jc w:val="both"/>
        <w:rPr>
          <w:rFonts w:asciiTheme="minorHAnsi" w:hAnsiTheme="minorHAnsi"/>
          <w:b/>
          <w:bCs/>
          <w:color w:val="C00000"/>
          <w:sz w:val="24"/>
          <w:szCs w:val="24"/>
        </w:rPr>
      </w:pPr>
      <w:bookmarkStart w:id="11" w:name="_Ref52631855"/>
      <w:bookmarkStart w:id="12" w:name="_Toc53762089"/>
      <w:bookmarkStart w:id="13" w:name="_Toc59586176"/>
      <w:bookmarkStart w:id="14" w:name="_Hlk494966698"/>
      <w:bookmarkEnd w:id="10"/>
      <w:r w:rsidRPr="003E4934">
        <w:rPr>
          <w:rFonts w:asciiTheme="minorHAnsi" w:hAnsiTheme="minorHAnsi"/>
          <w:b/>
          <w:bCs/>
          <w:color w:val="C00000"/>
          <w:sz w:val="24"/>
          <w:szCs w:val="24"/>
        </w:rPr>
        <w:t>Cel</w:t>
      </w:r>
      <w:r w:rsidR="00345633" w:rsidRPr="003E4934">
        <w:rPr>
          <w:rFonts w:asciiTheme="minorHAnsi" w:hAnsiTheme="minorHAnsi"/>
          <w:b/>
          <w:bCs/>
          <w:color w:val="C00000"/>
          <w:sz w:val="24"/>
          <w:szCs w:val="24"/>
        </w:rPr>
        <w:t>e</w:t>
      </w:r>
      <w:r w:rsidRPr="003E4934">
        <w:rPr>
          <w:rFonts w:asciiTheme="minorHAnsi" w:hAnsiTheme="minorHAnsi"/>
          <w:b/>
          <w:bCs/>
          <w:color w:val="C00000"/>
          <w:sz w:val="24"/>
          <w:szCs w:val="24"/>
        </w:rPr>
        <w:t xml:space="preserve"> i uzasadnienie </w:t>
      </w:r>
      <w:r w:rsidR="00390FB3" w:rsidRPr="003E4934">
        <w:rPr>
          <w:rFonts w:asciiTheme="minorHAnsi" w:hAnsiTheme="minorHAnsi"/>
          <w:b/>
          <w:bCs/>
          <w:color w:val="C00000"/>
          <w:sz w:val="24"/>
          <w:szCs w:val="24"/>
        </w:rPr>
        <w:t>Przedsięwzięcia</w:t>
      </w:r>
      <w:r w:rsidRPr="003E4934">
        <w:rPr>
          <w:rFonts w:asciiTheme="minorHAnsi" w:hAnsiTheme="minorHAnsi"/>
          <w:b/>
          <w:bCs/>
          <w:color w:val="C00000"/>
          <w:sz w:val="24"/>
          <w:szCs w:val="24"/>
        </w:rPr>
        <w:t xml:space="preserve"> </w:t>
      </w:r>
      <w:r w:rsidR="00033928" w:rsidRPr="003E4934">
        <w:rPr>
          <w:rFonts w:asciiTheme="minorHAnsi" w:hAnsiTheme="minorHAnsi"/>
          <w:b/>
          <w:bCs/>
          <w:color w:val="C00000"/>
          <w:sz w:val="24"/>
          <w:szCs w:val="24"/>
        </w:rPr>
        <w:t>„</w:t>
      </w:r>
      <w:r w:rsidR="004A4FC8" w:rsidRPr="003E4934">
        <w:rPr>
          <w:rFonts w:asciiTheme="minorHAnsi" w:hAnsiTheme="minorHAnsi"/>
          <w:b/>
          <w:bCs/>
          <w:color w:val="C00000"/>
          <w:sz w:val="24"/>
          <w:szCs w:val="24"/>
        </w:rPr>
        <w:t>Budownictwo efektywne energetycznie i</w:t>
      </w:r>
      <w:r w:rsidR="00AB7AB5" w:rsidRPr="003E4934">
        <w:rPr>
          <w:rFonts w:asciiTheme="minorHAnsi" w:hAnsiTheme="minorHAnsi"/>
          <w:b/>
          <w:bCs/>
          <w:color w:val="C00000"/>
          <w:sz w:val="24"/>
          <w:szCs w:val="24"/>
        </w:rPr>
        <w:t xml:space="preserve"> </w:t>
      </w:r>
      <w:r w:rsidR="004A4FC8" w:rsidRPr="003E4934">
        <w:rPr>
          <w:rFonts w:asciiTheme="minorHAnsi" w:hAnsiTheme="minorHAnsi"/>
          <w:b/>
          <w:bCs/>
          <w:color w:val="C00000"/>
          <w:sz w:val="24"/>
          <w:szCs w:val="24"/>
        </w:rPr>
        <w:t>procesowo</w:t>
      </w:r>
      <w:r w:rsidR="00033928" w:rsidRPr="003E4934">
        <w:rPr>
          <w:rFonts w:asciiTheme="minorHAnsi" w:hAnsiTheme="minorHAnsi"/>
          <w:b/>
          <w:bCs/>
          <w:color w:val="C00000"/>
          <w:sz w:val="24"/>
          <w:szCs w:val="24"/>
        </w:rPr>
        <w:t>”</w:t>
      </w:r>
      <w:bookmarkEnd w:id="11"/>
      <w:bookmarkEnd w:id="12"/>
      <w:bookmarkEnd w:id="13"/>
    </w:p>
    <w:p w14:paraId="36D40F0C" w14:textId="7EBCFE58" w:rsidR="00796CF0" w:rsidRPr="003E4934" w:rsidRDefault="008C0349" w:rsidP="1CFE8F73">
      <w:pPr>
        <w:pStyle w:val="Akapitzlist"/>
        <w:numPr>
          <w:ilvl w:val="0"/>
          <w:numId w:val="16"/>
        </w:numPr>
        <w:spacing w:after="0" w:line="240" w:lineRule="auto"/>
        <w:ind w:left="567" w:hanging="425"/>
        <w:jc w:val="both"/>
        <w:rPr>
          <w:rFonts w:asciiTheme="majorBidi" w:eastAsiaTheme="majorBidi" w:hAnsiTheme="majorBidi" w:cstheme="majorBidi"/>
          <w:i/>
          <w:iCs/>
        </w:rPr>
      </w:pPr>
      <w:r w:rsidRPr="003E4934">
        <w:rPr>
          <w:rFonts w:cstheme="majorBidi"/>
        </w:rPr>
        <w:t xml:space="preserve">Czynnikiem inicjującym </w:t>
      </w:r>
      <w:r w:rsidR="0077196B" w:rsidRPr="003E4934">
        <w:rPr>
          <w:rFonts w:cstheme="majorBidi"/>
        </w:rPr>
        <w:t xml:space="preserve">pod względem operacyjnym </w:t>
      </w:r>
      <w:r w:rsidRPr="003E4934">
        <w:rPr>
          <w:rFonts w:cstheme="majorBidi"/>
        </w:rPr>
        <w:t xml:space="preserve">przygotowanie </w:t>
      </w:r>
      <w:r w:rsidR="00390FB3" w:rsidRPr="003E4934">
        <w:rPr>
          <w:rFonts w:cstheme="majorBidi"/>
        </w:rPr>
        <w:t>Przedsięwzięcia</w:t>
      </w:r>
      <w:r w:rsidR="0077196B" w:rsidRPr="003E4934">
        <w:rPr>
          <w:rFonts w:cstheme="majorBidi"/>
        </w:rPr>
        <w:t xml:space="preserve"> </w:t>
      </w:r>
      <w:r w:rsidR="00033928" w:rsidRPr="003E4934">
        <w:rPr>
          <w:rFonts w:cstheme="majorBidi"/>
          <w:b/>
          <w:bCs/>
          <w:color w:val="C00000"/>
        </w:rPr>
        <w:t>„</w:t>
      </w:r>
      <w:bookmarkStart w:id="15" w:name="_Hlk52445377"/>
      <w:r w:rsidR="004A4FC8" w:rsidRPr="003E4934">
        <w:rPr>
          <w:rFonts w:cstheme="majorBidi"/>
          <w:b/>
          <w:bCs/>
          <w:color w:val="C00000"/>
        </w:rPr>
        <w:t>Budownictwo efektywne energetycznie i procesowo</w:t>
      </w:r>
      <w:bookmarkEnd w:id="15"/>
      <w:r w:rsidR="00033928" w:rsidRPr="003E4934">
        <w:rPr>
          <w:rFonts w:cstheme="majorBidi"/>
          <w:b/>
          <w:bCs/>
          <w:color w:val="C00000"/>
        </w:rPr>
        <w:t>”</w:t>
      </w:r>
      <w:r w:rsidRPr="003E4934">
        <w:rPr>
          <w:rFonts w:cstheme="majorBidi"/>
          <w:color w:val="C00000"/>
        </w:rPr>
        <w:t xml:space="preserve"> </w:t>
      </w:r>
      <w:r w:rsidR="00FC630B" w:rsidRPr="003E4934">
        <w:rPr>
          <w:rFonts w:cstheme="majorBidi"/>
          <w:color w:val="C00000"/>
        </w:rPr>
        <w:t>(dalej: „</w:t>
      </w:r>
      <w:r w:rsidR="00390FB3" w:rsidRPr="003E4934">
        <w:rPr>
          <w:rFonts w:cstheme="majorBidi"/>
          <w:b/>
          <w:bCs/>
          <w:color w:val="C00000"/>
        </w:rPr>
        <w:t xml:space="preserve">Przedsięwzięcie </w:t>
      </w:r>
      <w:r w:rsidR="00797BF5" w:rsidRPr="003E4934">
        <w:rPr>
          <w:rFonts w:cstheme="majorBidi"/>
          <w:b/>
          <w:bCs/>
          <w:color w:val="C00000"/>
        </w:rPr>
        <w:t>Innowacyjne B</w:t>
      </w:r>
      <w:r w:rsidR="00624315" w:rsidRPr="003E4934">
        <w:rPr>
          <w:rFonts w:cstheme="majorBidi"/>
          <w:b/>
          <w:bCs/>
          <w:color w:val="C00000"/>
        </w:rPr>
        <w:t>udownictwo</w:t>
      </w:r>
      <w:r w:rsidR="00FC630B" w:rsidRPr="003E4934">
        <w:rPr>
          <w:rFonts w:cstheme="majorBidi"/>
          <w:color w:val="C00000"/>
        </w:rPr>
        <w:t>” lub „</w:t>
      </w:r>
      <w:r w:rsidR="00D8372A" w:rsidRPr="003E4934">
        <w:rPr>
          <w:rFonts w:cstheme="majorBidi"/>
          <w:b/>
          <w:bCs/>
          <w:color w:val="C00000"/>
        </w:rPr>
        <w:t>Przedsięwzięcie</w:t>
      </w:r>
      <w:r w:rsidR="00FC630B" w:rsidRPr="003E4934">
        <w:rPr>
          <w:rFonts w:cstheme="majorBidi"/>
          <w:color w:val="C00000"/>
        </w:rPr>
        <w:t xml:space="preserve">”) </w:t>
      </w:r>
      <w:r w:rsidR="00624315" w:rsidRPr="003E4934">
        <w:rPr>
          <w:rFonts w:cstheme="majorBidi"/>
          <w:color w:val="000000" w:themeColor="text1"/>
        </w:rPr>
        <w:t>j</w:t>
      </w:r>
      <w:r w:rsidRPr="003E4934">
        <w:rPr>
          <w:rFonts w:cstheme="majorBidi"/>
        </w:rPr>
        <w:t>est wdr</w:t>
      </w:r>
      <w:r w:rsidR="00357E3D" w:rsidRPr="003E4934">
        <w:rPr>
          <w:rFonts w:cstheme="majorBidi"/>
        </w:rPr>
        <w:t>a</w:t>
      </w:r>
      <w:r w:rsidRPr="003E4934">
        <w:rPr>
          <w:rFonts w:cstheme="majorBidi"/>
        </w:rPr>
        <w:t>ż</w:t>
      </w:r>
      <w:r w:rsidR="00357E3D" w:rsidRPr="003E4934">
        <w:rPr>
          <w:rFonts w:cstheme="majorBidi"/>
        </w:rPr>
        <w:t>a</w:t>
      </w:r>
      <w:r w:rsidRPr="003E4934">
        <w:rPr>
          <w:rFonts w:cstheme="majorBidi"/>
        </w:rPr>
        <w:t>ni</w:t>
      </w:r>
      <w:r w:rsidR="00357E3D" w:rsidRPr="003E4934">
        <w:rPr>
          <w:rFonts w:cstheme="majorBidi"/>
        </w:rPr>
        <w:t>e</w:t>
      </w:r>
      <w:r w:rsidRPr="003E4934">
        <w:rPr>
          <w:rFonts w:cstheme="majorBidi"/>
        </w:rPr>
        <w:t xml:space="preserve"> przez </w:t>
      </w:r>
      <w:bookmarkStart w:id="16" w:name="_Hlk57327574"/>
      <w:r w:rsidR="251C58BD" w:rsidRPr="003E4934">
        <w:rPr>
          <w:rFonts w:cstheme="majorBidi"/>
        </w:rPr>
        <w:t xml:space="preserve">Narodowe </w:t>
      </w:r>
      <w:r w:rsidRPr="003E4934">
        <w:rPr>
          <w:rFonts w:cstheme="majorBidi"/>
        </w:rPr>
        <w:t xml:space="preserve">Centrum </w:t>
      </w:r>
      <w:r w:rsidR="0BCF83FA" w:rsidRPr="003E4934">
        <w:rPr>
          <w:rFonts w:cstheme="majorBidi"/>
        </w:rPr>
        <w:t>Badań i Rozwoju (dalej: “NCBR”, “Zamawiający” lub “Centrum”)</w:t>
      </w:r>
      <w:bookmarkEnd w:id="16"/>
      <w:r w:rsidR="0BCF83FA" w:rsidRPr="003E4934">
        <w:rPr>
          <w:rFonts w:cstheme="majorBidi"/>
        </w:rPr>
        <w:t xml:space="preserve"> </w:t>
      </w:r>
      <w:r w:rsidR="00357E3D" w:rsidRPr="003E4934">
        <w:rPr>
          <w:rFonts w:cstheme="majorBidi"/>
        </w:rPr>
        <w:t xml:space="preserve">nowych </w:t>
      </w:r>
      <w:r w:rsidR="00AC1342" w:rsidRPr="003E4934">
        <w:rPr>
          <w:rFonts w:cstheme="majorBidi"/>
        </w:rPr>
        <w:t>sposob</w:t>
      </w:r>
      <w:r w:rsidR="00357E3D" w:rsidRPr="003E4934">
        <w:rPr>
          <w:rFonts w:cstheme="majorBidi"/>
        </w:rPr>
        <w:t>ów</w:t>
      </w:r>
      <w:r w:rsidR="00AC1342" w:rsidRPr="003E4934">
        <w:rPr>
          <w:rFonts w:cstheme="majorBidi"/>
        </w:rPr>
        <w:t xml:space="preserve"> finansowania</w:t>
      </w:r>
      <w:r w:rsidRPr="003E4934">
        <w:rPr>
          <w:rFonts w:cstheme="majorBidi"/>
        </w:rPr>
        <w:t xml:space="preserve"> </w:t>
      </w:r>
      <w:r w:rsidR="00357E3D" w:rsidRPr="003E4934">
        <w:rPr>
          <w:rFonts w:cstheme="majorBidi"/>
        </w:rPr>
        <w:t xml:space="preserve">prac badawczo-rozwojowych </w:t>
      </w:r>
      <w:r w:rsidRPr="003E4934">
        <w:rPr>
          <w:rFonts w:cstheme="majorBidi"/>
        </w:rPr>
        <w:t>w</w:t>
      </w:r>
      <w:r w:rsidR="005068B7" w:rsidRPr="003E4934">
        <w:rPr>
          <w:rFonts w:cstheme="majorBidi"/>
        </w:rPr>
        <w:t> </w:t>
      </w:r>
      <w:r w:rsidRPr="003E4934">
        <w:rPr>
          <w:rFonts w:cstheme="majorBidi"/>
        </w:rPr>
        <w:t xml:space="preserve">oparciu o model </w:t>
      </w:r>
      <w:r w:rsidR="56932796" w:rsidRPr="003E4934">
        <w:rPr>
          <w:rFonts w:ascii="Calibri" w:eastAsia="Calibri" w:hAnsi="Calibri" w:cs="Calibri"/>
        </w:rPr>
        <w:t xml:space="preserve"> prowadzenia prac badawczo rozwojowych przez stawianie określonych wyzwań badawczych. Formuła realizacji działań zgodnie z tym modelem </w:t>
      </w:r>
      <w:r w:rsidR="00357E3D" w:rsidRPr="003E4934">
        <w:rPr>
          <w:rFonts w:cstheme="majorBidi"/>
          <w:i/>
          <w:iCs/>
        </w:rPr>
        <w:t xml:space="preserve"> </w:t>
      </w:r>
      <w:r w:rsidR="00DE64CB" w:rsidRPr="003E4934">
        <w:rPr>
          <w:rFonts w:cstheme="majorBidi"/>
        </w:rPr>
        <w:t>zakłada odejście od typowego</w:t>
      </w:r>
      <w:r w:rsidRPr="003E4934">
        <w:rPr>
          <w:rFonts w:cstheme="majorBidi"/>
        </w:rPr>
        <w:t xml:space="preserve"> dotychczas w</w:t>
      </w:r>
      <w:r w:rsidR="005068B7" w:rsidRPr="003E4934">
        <w:rPr>
          <w:rFonts w:cstheme="majorBidi"/>
        </w:rPr>
        <w:t> </w:t>
      </w:r>
      <w:r w:rsidRPr="003E4934">
        <w:rPr>
          <w:rFonts w:cstheme="majorBidi"/>
        </w:rPr>
        <w:t xml:space="preserve">Polsce finansowania </w:t>
      </w:r>
      <w:r w:rsidR="00884D08" w:rsidRPr="003E4934">
        <w:rPr>
          <w:rFonts w:cstheme="majorBidi"/>
        </w:rPr>
        <w:t>prac badawczo-rozwojowych</w:t>
      </w:r>
      <w:r w:rsidRPr="003E4934">
        <w:rPr>
          <w:rFonts w:cstheme="majorBidi"/>
        </w:rPr>
        <w:t xml:space="preserve">, poprzez udzielanie grantów na pojedyncze projekty, a polega na tworzeniu kompleksowego </w:t>
      </w:r>
      <w:r w:rsidR="00E9232B" w:rsidRPr="003E4934">
        <w:rPr>
          <w:rFonts w:cstheme="majorBidi"/>
        </w:rPr>
        <w:t xml:space="preserve">działania </w:t>
      </w:r>
      <w:r w:rsidRPr="003E4934">
        <w:rPr>
          <w:rFonts w:cstheme="majorBidi"/>
        </w:rPr>
        <w:t xml:space="preserve">badawczego z portfolio projektów, które przyczyniają się do realizacji głównego celu </w:t>
      </w:r>
      <w:r w:rsidR="00014616" w:rsidRPr="003E4934">
        <w:rPr>
          <w:rFonts w:cstheme="majorBidi"/>
        </w:rPr>
        <w:t>p</w:t>
      </w:r>
      <w:r w:rsidR="00390FB3" w:rsidRPr="003E4934">
        <w:rPr>
          <w:rFonts w:cstheme="majorBidi"/>
        </w:rPr>
        <w:t>rzedsięwzięcia</w:t>
      </w:r>
      <w:r w:rsidRPr="003E4934">
        <w:rPr>
          <w:rFonts w:cstheme="majorBidi"/>
        </w:rPr>
        <w:t>,</w:t>
      </w:r>
      <w:r w:rsidR="0021085F" w:rsidRPr="003E4934">
        <w:rPr>
          <w:rFonts w:cstheme="majorBidi"/>
        </w:rPr>
        <w:t xml:space="preserve"> </w:t>
      </w:r>
      <w:r w:rsidRPr="003E4934">
        <w:rPr>
          <w:rFonts w:cstheme="majorBidi"/>
        </w:rPr>
        <w:t>tj. rozwiązania problemu lub zaspokojenia</w:t>
      </w:r>
      <w:r w:rsidR="002526D9" w:rsidRPr="003E4934">
        <w:rPr>
          <w:rFonts w:cstheme="majorBidi"/>
        </w:rPr>
        <w:t xml:space="preserve"> potrzeby konkretnego odbiorcy </w:t>
      </w:r>
      <w:r w:rsidRPr="003E4934">
        <w:rPr>
          <w:rFonts w:cstheme="majorBidi"/>
        </w:rPr>
        <w:t xml:space="preserve">poprzez </w:t>
      </w:r>
      <w:r w:rsidR="006357BA" w:rsidRPr="003E4934">
        <w:rPr>
          <w:rFonts w:cstheme="majorBidi"/>
        </w:rPr>
        <w:t xml:space="preserve">opracowanie </w:t>
      </w:r>
      <w:r w:rsidRPr="003E4934">
        <w:rPr>
          <w:rFonts w:cstheme="majorBidi"/>
        </w:rPr>
        <w:t>rozwiązania technologicznego, nie</w:t>
      </w:r>
      <w:r w:rsidR="001208F9" w:rsidRPr="003E4934">
        <w:rPr>
          <w:rFonts w:cstheme="majorBidi"/>
        </w:rPr>
        <w:t>dostępnego</w:t>
      </w:r>
      <w:r w:rsidRPr="003E4934">
        <w:rPr>
          <w:rFonts w:cstheme="majorBidi"/>
        </w:rPr>
        <w:t xml:space="preserve"> dziś na rynku</w:t>
      </w:r>
      <w:bookmarkEnd w:id="14"/>
      <w:r w:rsidRPr="003E4934">
        <w:rPr>
          <w:rFonts w:cstheme="majorBidi"/>
        </w:rPr>
        <w:t xml:space="preserve">. </w:t>
      </w:r>
    </w:p>
    <w:p w14:paraId="23091BFC" w14:textId="6050897D" w:rsidR="005F5A88" w:rsidRPr="003E4934" w:rsidRDefault="00AF2930" w:rsidP="1CFE8F73">
      <w:pPr>
        <w:pStyle w:val="Akapitzlist"/>
        <w:numPr>
          <w:ilvl w:val="0"/>
          <w:numId w:val="16"/>
        </w:numPr>
        <w:spacing w:after="0" w:line="240" w:lineRule="auto"/>
        <w:ind w:left="567" w:hanging="425"/>
        <w:jc w:val="both"/>
        <w:rPr>
          <w:rFonts w:asciiTheme="majorHAnsi" w:eastAsiaTheme="majorEastAsia" w:hAnsiTheme="majorHAnsi" w:cstheme="majorBidi"/>
        </w:rPr>
      </w:pPr>
      <w:r w:rsidRPr="003E4934">
        <w:rPr>
          <w:rFonts w:cstheme="majorBidi"/>
        </w:rPr>
        <w:t>[</w:t>
      </w:r>
      <w:r w:rsidRPr="003E4934">
        <w:rPr>
          <w:rFonts w:cstheme="majorBidi"/>
          <w:b/>
          <w:bCs/>
        </w:rPr>
        <w:t xml:space="preserve">Cel </w:t>
      </w:r>
      <w:r w:rsidR="004200CA" w:rsidRPr="003E4934">
        <w:rPr>
          <w:rFonts w:cstheme="majorBidi"/>
          <w:b/>
          <w:bCs/>
        </w:rPr>
        <w:t>główny</w:t>
      </w:r>
      <w:r w:rsidRPr="003E4934">
        <w:rPr>
          <w:rFonts w:cstheme="majorBidi"/>
          <w:b/>
          <w:bCs/>
        </w:rPr>
        <w:t xml:space="preserve"> Przedsięwzięcia</w:t>
      </w:r>
      <w:r w:rsidRPr="003E4934">
        <w:rPr>
          <w:rFonts w:cstheme="majorBidi"/>
        </w:rPr>
        <w:t>] Podstawowym cele</w:t>
      </w:r>
      <w:r w:rsidR="00F04FFF" w:rsidRPr="003E4934">
        <w:rPr>
          <w:rFonts w:cstheme="majorBidi"/>
        </w:rPr>
        <w:t>m</w:t>
      </w:r>
      <w:r w:rsidRPr="003E4934">
        <w:rPr>
          <w:rFonts w:cstheme="majorBidi"/>
        </w:rPr>
        <w:t xml:space="preserve"> Przedsięwzięcia, realizowanym dzięki </w:t>
      </w:r>
      <w:r w:rsidR="00014616" w:rsidRPr="003E4934">
        <w:rPr>
          <w:rFonts w:cstheme="majorBidi"/>
        </w:rPr>
        <w:t xml:space="preserve">działaniom </w:t>
      </w:r>
      <w:r w:rsidRPr="003E4934">
        <w:rPr>
          <w:rFonts w:cstheme="majorBidi"/>
        </w:rPr>
        <w:t>Uczestnik</w:t>
      </w:r>
      <w:r w:rsidR="00014616" w:rsidRPr="003E4934">
        <w:rPr>
          <w:rFonts w:cstheme="majorBidi"/>
        </w:rPr>
        <w:t>ów</w:t>
      </w:r>
      <w:r w:rsidRPr="003E4934">
        <w:rPr>
          <w:rFonts w:cstheme="majorBidi"/>
        </w:rPr>
        <w:t xml:space="preserve"> Przedsięwzięcia, jest opracowanie Rozwiąza</w:t>
      </w:r>
      <w:r w:rsidR="00CD3C4E" w:rsidRPr="003E4934">
        <w:rPr>
          <w:rFonts w:cstheme="majorBidi"/>
        </w:rPr>
        <w:t>ń</w:t>
      </w:r>
      <w:r w:rsidRPr="003E4934">
        <w:rPr>
          <w:rFonts w:cstheme="majorBidi"/>
        </w:rPr>
        <w:t xml:space="preserve"> dla </w:t>
      </w:r>
      <w:r w:rsidR="0AE18BF5" w:rsidRPr="003E4934">
        <w:rPr>
          <w:rFonts w:cstheme="majorBidi"/>
        </w:rPr>
        <w:t xml:space="preserve">określonego przez NCBR </w:t>
      </w:r>
      <w:r w:rsidRPr="003E4934">
        <w:rPr>
          <w:rFonts w:cstheme="majorBidi"/>
        </w:rPr>
        <w:t xml:space="preserve">problemu </w:t>
      </w:r>
      <w:r w:rsidR="00815E55" w:rsidRPr="003E4934">
        <w:rPr>
          <w:rFonts w:cstheme="majorBidi"/>
        </w:rPr>
        <w:t>badawczego</w:t>
      </w:r>
      <w:r w:rsidR="11482259" w:rsidRPr="003E4934">
        <w:rPr>
          <w:rFonts w:cstheme="majorBidi"/>
        </w:rPr>
        <w:t>,</w:t>
      </w:r>
      <w:r w:rsidRPr="003E4934">
        <w:rPr>
          <w:rFonts w:cstheme="majorBidi"/>
        </w:rPr>
        <w:t xml:space="preserve"> </w:t>
      </w:r>
      <w:r w:rsidR="160F92DD" w:rsidRPr="003E4934">
        <w:rPr>
          <w:rFonts w:cstheme="majorBidi"/>
        </w:rPr>
        <w:t>w</w:t>
      </w:r>
      <w:r w:rsidR="160F92DD" w:rsidRPr="003E4934">
        <w:t xml:space="preserve"> Modelu 2D lub Modelu 3D w konstrukcji budynku jednorodzinnego i wielorodzinnego o możliwie najlepszym, optymalnie zerowym lub pozytywnym bilansie rocznym zużycia energii, przy zastosowaniu instalacji wspomagających</w:t>
      </w:r>
      <w:r w:rsidRPr="003E4934">
        <w:rPr>
          <w:rFonts w:cstheme="majorBidi"/>
        </w:rPr>
        <w:t xml:space="preserve">, </w:t>
      </w:r>
      <w:r w:rsidR="00AF5530" w:rsidRPr="003E4934">
        <w:rPr>
          <w:rFonts w:cstheme="majorBidi"/>
        </w:rPr>
        <w:t>któr</w:t>
      </w:r>
      <w:r w:rsidR="008A46B9" w:rsidRPr="003E4934">
        <w:rPr>
          <w:rFonts w:cstheme="majorBidi"/>
        </w:rPr>
        <w:t>ego nie można rozwiązać</w:t>
      </w:r>
      <w:r w:rsidR="00AF5530" w:rsidRPr="003E4934">
        <w:rPr>
          <w:rFonts w:cstheme="majorBidi"/>
        </w:rPr>
        <w:t xml:space="preserve"> z wykorzystaniem istniejących na rynku </w:t>
      </w:r>
      <w:r w:rsidR="008A46B9" w:rsidRPr="003E4934">
        <w:rPr>
          <w:rFonts w:cstheme="majorBidi"/>
        </w:rPr>
        <w:t>środków</w:t>
      </w:r>
      <w:r w:rsidR="008D6BA2" w:rsidRPr="003E4934">
        <w:rPr>
          <w:rFonts w:cstheme="majorBidi"/>
        </w:rPr>
        <w:t>,</w:t>
      </w:r>
      <w:r w:rsidR="00AF5530" w:rsidRPr="003E4934">
        <w:rPr>
          <w:rFonts w:cstheme="majorBidi"/>
        </w:rPr>
        <w:t xml:space="preserve"> bez przeprowadzenia prac badawczo-rozwojowych</w:t>
      </w:r>
      <w:r w:rsidR="00014616" w:rsidRPr="003E4934">
        <w:rPr>
          <w:rFonts w:cstheme="majorBidi"/>
        </w:rPr>
        <w:t xml:space="preserve">. </w:t>
      </w:r>
      <w:r w:rsidR="005F5A88" w:rsidRPr="003E4934">
        <w:rPr>
          <w:rFonts w:cstheme="majorBidi"/>
        </w:rPr>
        <w:t xml:space="preserve">Wskazany </w:t>
      </w:r>
      <w:r w:rsidR="00014616" w:rsidRPr="003E4934">
        <w:rPr>
          <w:rFonts w:cstheme="majorBidi"/>
        </w:rPr>
        <w:t xml:space="preserve">problem </w:t>
      </w:r>
      <w:r w:rsidR="00815E55" w:rsidRPr="003E4934">
        <w:rPr>
          <w:rFonts w:cstheme="majorBidi"/>
        </w:rPr>
        <w:t>badawczy</w:t>
      </w:r>
      <w:r w:rsidR="00014616" w:rsidRPr="003E4934">
        <w:rPr>
          <w:rFonts w:cstheme="majorBidi"/>
        </w:rPr>
        <w:t xml:space="preserve"> jest </w:t>
      </w:r>
      <w:r w:rsidR="005F5A88" w:rsidRPr="003E4934">
        <w:rPr>
          <w:rFonts w:cstheme="majorBidi"/>
        </w:rPr>
        <w:t xml:space="preserve">definiowany oczekiwanymi </w:t>
      </w:r>
      <w:r w:rsidR="000901D6" w:rsidRPr="003E4934">
        <w:rPr>
          <w:rFonts w:cstheme="majorBidi"/>
        </w:rPr>
        <w:t>od</w:t>
      </w:r>
      <w:r w:rsidR="005F5A88" w:rsidRPr="003E4934">
        <w:rPr>
          <w:rFonts w:cstheme="majorBidi"/>
        </w:rPr>
        <w:t xml:space="preserve"> Rozwiązani</w:t>
      </w:r>
      <w:r w:rsidR="000901D6" w:rsidRPr="003E4934">
        <w:rPr>
          <w:rFonts w:cstheme="majorBidi"/>
        </w:rPr>
        <w:t>a</w:t>
      </w:r>
      <w:r w:rsidR="005F5A88" w:rsidRPr="003E4934">
        <w:rPr>
          <w:rFonts w:cstheme="majorBidi"/>
        </w:rPr>
        <w:t xml:space="preserve"> </w:t>
      </w:r>
      <w:r w:rsidR="1960D85A" w:rsidRPr="003E4934">
        <w:rPr>
          <w:rFonts w:cstheme="majorBidi"/>
        </w:rPr>
        <w:t>Wymaganiami</w:t>
      </w:r>
      <w:r w:rsidR="008B45A2" w:rsidRPr="003E4934">
        <w:rPr>
          <w:rFonts w:cstheme="majorBidi"/>
        </w:rPr>
        <w:t xml:space="preserve"> </w:t>
      </w:r>
      <w:r w:rsidRPr="003E4934">
        <w:rPr>
          <w:rFonts w:cstheme="majorBidi"/>
        </w:rPr>
        <w:t>Obligatoryjnymi oraz rozwinięt</w:t>
      </w:r>
      <w:r w:rsidR="00014616" w:rsidRPr="003E4934">
        <w:rPr>
          <w:rFonts w:cstheme="majorBidi"/>
        </w:rPr>
        <w:t>y</w:t>
      </w:r>
      <w:r w:rsidRPr="003E4934">
        <w:rPr>
          <w:rFonts w:cstheme="majorBidi"/>
        </w:rPr>
        <w:t xml:space="preserve"> przez </w:t>
      </w:r>
      <w:r w:rsidR="6FA4B80B" w:rsidRPr="003E4934">
        <w:rPr>
          <w:rFonts w:cstheme="majorBidi"/>
        </w:rPr>
        <w:t>Wymagania</w:t>
      </w:r>
      <w:r w:rsidR="00383A24" w:rsidRPr="003E4934">
        <w:rPr>
          <w:rFonts w:cstheme="majorBidi"/>
        </w:rPr>
        <w:t xml:space="preserve"> </w:t>
      </w:r>
      <w:r w:rsidRPr="003E4934">
        <w:rPr>
          <w:rFonts w:cstheme="majorBidi"/>
        </w:rPr>
        <w:t>Konkursowe</w:t>
      </w:r>
      <w:r w:rsidR="00EA41A7" w:rsidRPr="003E4934">
        <w:rPr>
          <w:rFonts w:cstheme="majorBidi"/>
        </w:rPr>
        <w:t xml:space="preserve">, </w:t>
      </w:r>
      <w:r w:rsidR="6FA4B80B" w:rsidRPr="003E4934">
        <w:rPr>
          <w:rFonts w:cstheme="majorBidi"/>
        </w:rPr>
        <w:t>Wymagania</w:t>
      </w:r>
      <w:r w:rsidR="00EA41A7" w:rsidRPr="003E4934">
        <w:rPr>
          <w:rFonts w:cstheme="majorBidi"/>
        </w:rPr>
        <w:t xml:space="preserve"> Jakościowe</w:t>
      </w:r>
      <w:r w:rsidRPr="003E4934">
        <w:rPr>
          <w:rFonts w:cstheme="majorBidi"/>
        </w:rPr>
        <w:t xml:space="preserve"> i </w:t>
      </w:r>
      <w:r w:rsidR="6FA4B80B" w:rsidRPr="003E4934">
        <w:rPr>
          <w:rFonts w:cstheme="majorBidi"/>
        </w:rPr>
        <w:t>Wymagania</w:t>
      </w:r>
      <w:r w:rsidRPr="003E4934">
        <w:rPr>
          <w:rFonts w:cstheme="majorBidi"/>
        </w:rPr>
        <w:t xml:space="preserve"> Opcjonalne</w:t>
      </w:r>
      <w:r w:rsidR="00F04FFF" w:rsidRPr="003E4934">
        <w:rPr>
          <w:rFonts w:cstheme="majorBidi"/>
        </w:rPr>
        <w:t>.</w:t>
      </w:r>
      <w:r w:rsidR="00CD3C4E" w:rsidRPr="003E4934">
        <w:rPr>
          <w:rFonts w:cstheme="majorBidi"/>
        </w:rPr>
        <w:t xml:space="preserve"> </w:t>
      </w:r>
      <w:r w:rsidR="005F5A88" w:rsidRPr="003E4934">
        <w:rPr>
          <w:rFonts w:cstheme="majorBidi"/>
        </w:rPr>
        <w:t>W cel główny Przedsięwzięcia wpisane są:</w:t>
      </w:r>
      <w:bookmarkStart w:id="17" w:name="_Hlk53777976"/>
      <w:bookmarkEnd w:id="17"/>
    </w:p>
    <w:p w14:paraId="2A85017F" w14:textId="58F2E3AE" w:rsidR="005F5A88" w:rsidRPr="003E4934" w:rsidRDefault="00CD3C4E" w:rsidP="1CFE8F73">
      <w:pPr>
        <w:pStyle w:val="Akapitzlist"/>
        <w:numPr>
          <w:ilvl w:val="1"/>
          <w:numId w:val="16"/>
        </w:numPr>
        <w:spacing w:after="0" w:line="240" w:lineRule="auto"/>
        <w:ind w:left="1134"/>
        <w:jc w:val="both"/>
        <w:rPr>
          <w:rFonts w:cstheme="majorBidi"/>
        </w:rPr>
      </w:pPr>
      <w:r w:rsidRPr="003E4934">
        <w:rPr>
          <w:rFonts w:cstheme="majorBidi"/>
        </w:rPr>
        <w:t xml:space="preserve">weryfikacja </w:t>
      </w:r>
      <w:r w:rsidR="005F5A88" w:rsidRPr="003E4934">
        <w:rPr>
          <w:rFonts w:cstheme="majorBidi"/>
        </w:rPr>
        <w:t xml:space="preserve">w ramach Przedsięwzięcia </w:t>
      </w:r>
      <w:r w:rsidRPr="003E4934">
        <w:rPr>
          <w:rFonts w:cstheme="majorBidi"/>
        </w:rPr>
        <w:t xml:space="preserve">– w granicach posiadanego </w:t>
      </w:r>
      <w:r w:rsidR="000901D6" w:rsidRPr="003E4934">
        <w:rPr>
          <w:rFonts w:cstheme="majorBidi"/>
        </w:rPr>
        <w:t xml:space="preserve">przez NCBR </w:t>
      </w:r>
      <w:r w:rsidRPr="003E4934">
        <w:rPr>
          <w:rFonts w:cstheme="majorBidi"/>
        </w:rPr>
        <w:t xml:space="preserve">budżetu – jak najszerszego spektrum proponowanych przez </w:t>
      </w:r>
      <w:r w:rsidR="005F5A88" w:rsidRPr="003E4934">
        <w:rPr>
          <w:rFonts w:cstheme="majorBidi"/>
        </w:rPr>
        <w:t xml:space="preserve">różnych </w:t>
      </w:r>
      <w:r w:rsidRPr="003E4934">
        <w:rPr>
          <w:rFonts w:cstheme="majorBidi"/>
        </w:rPr>
        <w:t xml:space="preserve">Uczestników Przedsięwzięcia </w:t>
      </w:r>
      <w:r w:rsidR="005F5A88" w:rsidRPr="003E4934">
        <w:rPr>
          <w:rFonts w:cstheme="majorBidi"/>
        </w:rPr>
        <w:t xml:space="preserve">konkurencyjnych </w:t>
      </w:r>
      <w:r w:rsidRPr="003E4934">
        <w:rPr>
          <w:rFonts w:cstheme="majorBidi"/>
        </w:rPr>
        <w:t>Rozwiązań</w:t>
      </w:r>
      <w:r w:rsidR="005F5A88" w:rsidRPr="003E4934">
        <w:rPr>
          <w:rFonts w:cstheme="majorBidi"/>
        </w:rPr>
        <w:t>,</w:t>
      </w:r>
    </w:p>
    <w:p w14:paraId="3F5AD2AA" w14:textId="1CFE7C5C" w:rsidR="00AF2930" w:rsidRPr="003E4934" w:rsidRDefault="005F5A88" w:rsidP="1CFE8F73">
      <w:pPr>
        <w:pStyle w:val="Akapitzlist"/>
        <w:numPr>
          <w:ilvl w:val="1"/>
          <w:numId w:val="16"/>
        </w:numPr>
        <w:spacing w:after="0" w:line="240" w:lineRule="auto"/>
        <w:ind w:left="1134"/>
        <w:jc w:val="both"/>
        <w:rPr>
          <w:rFonts w:cstheme="majorBidi"/>
        </w:rPr>
      </w:pPr>
      <w:r w:rsidRPr="003E4934">
        <w:rPr>
          <w:rFonts w:cstheme="majorBidi"/>
        </w:rPr>
        <w:t xml:space="preserve">zapewnianie na kolejnych etapach Przedsięwzięcia </w:t>
      </w:r>
      <w:r w:rsidR="00CD3C4E" w:rsidRPr="003E4934">
        <w:rPr>
          <w:rFonts w:cstheme="majorBidi"/>
        </w:rPr>
        <w:t>finansowani</w:t>
      </w:r>
      <w:r w:rsidRPr="003E4934">
        <w:rPr>
          <w:rFonts w:cstheme="majorBidi"/>
        </w:rPr>
        <w:t>a</w:t>
      </w:r>
      <w:r w:rsidR="00CD3C4E" w:rsidRPr="003E4934">
        <w:rPr>
          <w:rFonts w:cstheme="majorBidi"/>
        </w:rPr>
        <w:t xml:space="preserve"> prac nad tymi</w:t>
      </w:r>
      <w:r w:rsidRPr="003E4934">
        <w:rPr>
          <w:rFonts w:cstheme="majorBidi"/>
        </w:rPr>
        <w:t xml:space="preserve"> Rozwiązaniami</w:t>
      </w:r>
      <w:r w:rsidR="00CD3C4E" w:rsidRPr="003E4934">
        <w:rPr>
          <w:rFonts w:cstheme="majorBidi"/>
        </w:rPr>
        <w:t xml:space="preserve">, które </w:t>
      </w:r>
      <w:r w:rsidR="00014616" w:rsidRPr="003E4934">
        <w:rPr>
          <w:rFonts w:cstheme="majorBidi"/>
        </w:rPr>
        <w:t>na podstawie prowadzonych przez Centrum w trakcie ich rozwoju</w:t>
      </w:r>
      <w:r w:rsidRPr="003E4934">
        <w:rPr>
          <w:rFonts w:cstheme="majorBidi"/>
        </w:rPr>
        <w:t xml:space="preserve"> ocen,</w:t>
      </w:r>
      <w:r w:rsidR="00014616" w:rsidRPr="003E4934">
        <w:rPr>
          <w:rFonts w:cstheme="majorBidi"/>
        </w:rPr>
        <w:t xml:space="preserve"> </w:t>
      </w:r>
      <w:r w:rsidR="00CD3C4E" w:rsidRPr="003E4934">
        <w:rPr>
          <w:rFonts w:cstheme="majorBidi"/>
        </w:rPr>
        <w:t>przejawiają zgodnie z określonymi przez NCBR Kryteriami największy potencjał.</w:t>
      </w:r>
    </w:p>
    <w:p w14:paraId="1EDF5C6A" w14:textId="101C808F" w:rsidR="0077196B" w:rsidRPr="003E4934" w:rsidRDefault="0028542F" w:rsidP="1CFE8F73">
      <w:pPr>
        <w:pStyle w:val="Akapitzlist"/>
        <w:numPr>
          <w:ilvl w:val="0"/>
          <w:numId w:val="16"/>
        </w:numPr>
        <w:spacing w:after="0" w:line="240" w:lineRule="auto"/>
        <w:ind w:left="567" w:hanging="425"/>
        <w:jc w:val="both"/>
        <w:rPr>
          <w:rFonts w:cstheme="majorBidi"/>
        </w:rPr>
      </w:pPr>
      <w:r w:rsidRPr="003E4934">
        <w:rPr>
          <w:rFonts w:cstheme="majorBidi"/>
        </w:rPr>
        <w:t>[</w:t>
      </w:r>
      <w:r w:rsidRPr="003E4934">
        <w:rPr>
          <w:rFonts w:cstheme="majorBidi"/>
          <w:b/>
          <w:bCs/>
        </w:rPr>
        <w:t xml:space="preserve">Cel </w:t>
      </w:r>
      <w:r w:rsidR="00AF2930" w:rsidRPr="003E4934">
        <w:rPr>
          <w:rFonts w:cstheme="majorBidi"/>
          <w:b/>
          <w:bCs/>
        </w:rPr>
        <w:t>strategiczny</w:t>
      </w:r>
      <w:r w:rsidR="002940AA" w:rsidRPr="003E4934">
        <w:rPr>
          <w:rFonts w:cstheme="majorBidi"/>
          <w:b/>
          <w:bCs/>
        </w:rPr>
        <w:t xml:space="preserve"> </w:t>
      </w:r>
      <w:r w:rsidR="0077196B" w:rsidRPr="003E4934">
        <w:rPr>
          <w:rFonts w:cstheme="majorBidi"/>
          <w:b/>
          <w:bCs/>
        </w:rPr>
        <w:t>Przedsięwzięcia</w:t>
      </w:r>
      <w:r w:rsidRPr="003E4934">
        <w:rPr>
          <w:rFonts w:cstheme="majorBidi"/>
        </w:rPr>
        <w:t xml:space="preserve">] </w:t>
      </w:r>
      <w:r w:rsidR="00624315" w:rsidRPr="003E4934">
        <w:rPr>
          <w:rFonts w:cstheme="majorBidi"/>
        </w:rPr>
        <w:t xml:space="preserve">Celem </w:t>
      </w:r>
      <w:r w:rsidR="00AF2930" w:rsidRPr="003E4934">
        <w:rPr>
          <w:rFonts w:cstheme="majorBidi"/>
        </w:rPr>
        <w:t>s</w:t>
      </w:r>
      <w:r w:rsidR="00F04FFF" w:rsidRPr="003E4934">
        <w:rPr>
          <w:rFonts w:cstheme="majorBidi"/>
        </w:rPr>
        <w:t xml:space="preserve">trategicznym </w:t>
      </w:r>
      <w:r w:rsidR="00624315" w:rsidRPr="003E4934">
        <w:rPr>
          <w:rFonts w:cstheme="majorBidi"/>
        </w:rPr>
        <w:t xml:space="preserve">Przedsięwzięcia jest </w:t>
      </w:r>
      <w:r w:rsidR="00980BDB" w:rsidRPr="003E4934">
        <w:rPr>
          <w:rFonts w:cstheme="majorBidi"/>
        </w:rPr>
        <w:t>stymulowanie – na zasadach rynkowych</w:t>
      </w:r>
      <w:r w:rsidR="00F8489D" w:rsidRPr="003E4934">
        <w:rPr>
          <w:rFonts w:cstheme="majorBidi"/>
        </w:rPr>
        <w:t xml:space="preserve"> </w:t>
      </w:r>
      <w:r w:rsidR="00345633" w:rsidRPr="003E4934">
        <w:rPr>
          <w:rFonts w:cstheme="majorBidi"/>
        </w:rPr>
        <w:t xml:space="preserve">i </w:t>
      </w:r>
      <w:r w:rsidR="00F8489D" w:rsidRPr="003E4934">
        <w:rPr>
          <w:rFonts w:cstheme="majorBidi"/>
        </w:rPr>
        <w:t>z</w:t>
      </w:r>
      <w:r w:rsidR="006E2B92" w:rsidRPr="003E4934">
        <w:rPr>
          <w:rFonts w:cstheme="majorBidi"/>
        </w:rPr>
        <w:t> </w:t>
      </w:r>
      <w:r w:rsidR="00F8489D" w:rsidRPr="003E4934">
        <w:rPr>
          <w:rFonts w:cstheme="majorBidi"/>
        </w:rPr>
        <w:t xml:space="preserve">wykorzystaniem zamówień publicznych </w:t>
      </w:r>
      <w:r w:rsidR="00980BDB" w:rsidRPr="003E4934">
        <w:rPr>
          <w:rFonts w:cstheme="majorBidi"/>
        </w:rPr>
        <w:t>–</w:t>
      </w:r>
      <w:r w:rsidR="00F8489D" w:rsidRPr="003E4934">
        <w:rPr>
          <w:rFonts w:cstheme="majorBidi"/>
        </w:rPr>
        <w:t xml:space="preserve"> </w:t>
      </w:r>
      <w:r w:rsidR="00980BDB" w:rsidRPr="003E4934">
        <w:rPr>
          <w:rFonts w:cstheme="majorBidi"/>
        </w:rPr>
        <w:t xml:space="preserve">rozwoju </w:t>
      </w:r>
      <w:r w:rsidR="00F8489D" w:rsidRPr="003E4934">
        <w:rPr>
          <w:rFonts w:cstheme="majorBidi"/>
        </w:rPr>
        <w:t xml:space="preserve">innowacji </w:t>
      </w:r>
      <w:r w:rsidR="00980BDB" w:rsidRPr="003E4934">
        <w:rPr>
          <w:rFonts w:cstheme="majorBidi"/>
        </w:rPr>
        <w:t>w obszarze budownictwa mieszkaniowego</w:t>
      </w:r>
      <w:r w:rsidR="00FF1C34" w:rsidRPr="003E4934">
        <w:rPr>
          <w:rFonts w:cstheme="majorBidi"/>
        </w:rPr>
        <w:t xml:space="preserve"> (</w:t>
      </w:r>
      <w:r w:rsidR="00F8489D" w:rsidRPr="003E4934">
        <w:rPr>
          <w:rFonts w:cstheme="majorBidi"/>
        </w:rPr>
        <w:t xml:space="preserve">ze szczególnym uwzględnieniem </w:t>
      </w:r>
      <w:r w:rsidR="0033022E" w:rsidRPr="003E4934">
        <w:rPr>
          <w:rFonts w:cstheme="majorBidi"/>
        </w:rPr>
        <w:t>B</w:t>
      </w:r>
      <w:r w:rsidR="00F8489D" w:rsidRPr="003E4934">
        <w:rPr>
          <w:rFonts w:cstheme="majorBidi"/>
        </w:rPr>
        <w:t xml:space="preserve">udownictwa </w:t>
      </w:r>
      <w:r w:rsidR="0033022E" w:rsidRPr="003E4934">
        <w:rPr>
          <w:rFonts w:cstheme="majorBidi"/>
        </w:rPr>
        <w:t>S</w:t>
      </w:r>
      <w:r w:rsidR="00F8489D" w:rsidRPr="003E4934">
        <w:rPr>
          <w:rFonts w:cstheme="majorBidi"/>
        </w:rPr>
        <w:t>połecznego</w:t>
      </w:r>
      <w:r w:rsidR="0033022E" w:rsidRPr="003E4934">
        <w:rPr>
          <w:rFonts w:cstheme="majorBidi"/>
        </w:rPr>
        <w:t>, Budownictwa Senioralnego i Budownictwa Jednorodzinnego</w:t>
      </w:r>
      <w:r w:rsidR="00FF1C34" w:rsidRPr="003E4934">
        <w:rPr>
          <w:rFonts w:cstheme="majorBidi"/>
        </w:rPr>
        <w:t>)</w:t>
      </w:r>
      <w:r w:rsidR="005720EA" w:rsidRPr="003E4934">
        <w:rPr>
          <w:rFonts w:cstheme="majorBidi"/>
        </w:rPr>
        <w:t xml:space="preserve"> </w:t>
      </w:r>
      <w:r w:rsidR="00014616" w:rsidRPr="003E4934">
        <w:rPr>
          <w:rFonts w:cstheme="majorBidi"/>
        </w:rPr>
        <w:t>nakierowanych</w:t>
      </w:r>
      <w:r w:rsidR="005720EA" w:rsidRPr="003E4934">
        <w:rPr>
          <w:rFonts w:cstheme="majorBidi"/>
        </w:rPr>
        <w:t xml:space="preserve"> przede wszystkim na (i) stworzeni</w:t>
      </w:r>
      <w:r w:rsidR="00014616" w:rsidRPr="003E4934">
        <w:rPr>
          <w:rFonts w:cstheme="majorBidi"/>
        </w:rPr>
        <w:t>e</w:t>
      </w:r>
      <w:r w:rsidR="005720EA" w:rsidRPr="003E4934">
        <w:rPr>
          <w:rFonts w:cstheme="majorBidi"/>
        </w:rPr>
        <w:t xml:space="preserve"> technologii konstrukcji budynku o </w:t>
      </w:r>
      <w:r w:rsidR="00C475CA" w:rsidRPr="003E4934">
        <w:rPr>
          <w:rFonts w:cstheme="majorBidi"/>
        </w:rPr>
        <w:t>N</w:t>
      </w:r>
      <w:r w:rsidR="005720EA" w:rsidRPr="003E4934">
        <w:rPr>
          <w:rFonts w:cstheme="majorBidi"/>
        </w:rPr>
        <w:t xml:space="preserve">ajwyższym </w:t>
      </w:r>
      <w:r w:rsidR="00C475CA" w:rsidRPr="003E4934">
        <w:rPr>
          <w:rFonts w:cstheme="majorBidi"/>
        </w:rPr>
        <w:t>Możliwym B</w:t>
      </w:r>
      <w:r w:rsidR="005720EA" w:rsidRPr="003E4934">
        <w:rPr>
          <w:rFonts w:cstheme="majorBidi"/>
        </w:rPr>
        <w:t xml:space="preserve">ilansie </w:t>
      </w:r>
      <w:r w:rsidR="00C475CA" w:rsidRPr="003E4934">
        <w:rPr>
          <w:rFonts w:cstheme="majorBidi"/>
        </w:rPr>
        <w:t>E</w:t>
      </w:r>
      <w:r w:rsidR="005720EA" w:rsidRPr="003E4934">
        <w:rPr>
          <w:rFonts w:cstheme="majorBidi"/>
        </w:rPr>
        <w:t>nergetycznym, (ii) optymalizacj</w:t>
      </w:r>
      <w:r w:rsidR="00014616" w:rsidRPr="003E4934">
        <w:rPr>
          <w:rFonts w:cstheme="majorBidi"/>
        </w:rPr>
        <w:t>ę</w:t>
      </w:r>
      <w:r w:rsidR="005720EA" w:rsidRPr="003E4934">
        <w:rPr>
          <w:rFonts w:cstheme="majorBidi"/>
        </w:rPr>
        <w:t xml:space="preserve"> procesów produkcji materiałów budowlanych</w:t>
      </w:r>
      <w:r w:rsidR="00AF2930" w:rsidRPr="003E4934">
        <w:rPr>
          <w:rFonts w:cstheme="majorBidi"/>
        </w:rPr>
        <w:t>, w tym z wykorzystaniem surowców wtórnych</w:t>
      </w:r>
      <w:r w:rsidR="00014616" w:rsidRPr="003E4934">
        <w:rPr>
          <w:rFonts w:cstheme="majorBidi"/>
        </w:rPr>
        <w:t>,</w:t>
      </w:r>
      <w:r w:rsidR="005720EA" w:rsidRPr="003E4934">
        <w:rPr>
          <w:rFonts w:cstheme="majorBidi"/>
        </w:rPr>
        <w:t xml:space="preserve"> (iii) </w:t>
      </w:r>
      <w:r w:rsidR="00027AAD" w:rsidRPr="003E4934">
        <w:rPr>
          <w:rFonts w:cstheme="majorBidi"/>
        </w:rPr>
        <w:t xml:space="preserve"> </w:t>
      </w:r>
      <w:r w:rsidR="008545BC" w:rsidRPr="003E4934">
        <w:rPr>
          <w:rFonts w:cstheme="majorBidi"/>
        </w:rPr>
        <w:t>minimalizacj</w:t>
      </w:r>
      <w:r w:rsidR="00014616" w:rsidRPr="003E4934">
        <w:rPr>
          <w:rFonts w:cstheme="majorBidi"/>
        </w:rPr>
        <w:t>ę</w:t>
      </w:r>
      <w:r w:rsidR="008545BC" w:rsidRPr="003E4934">
        <w:rPr>
          <w:rFonts w:cstheme="majorBidi"/>
        </w:rPr>
        <w:t xml:space="preserve"> zużycia zasobów naturalnych</w:t>
      </w:r>
      <w:r w:rsidR="00AF2930" w:rsidRPr="003E4934">
        <w:rPr>
          <w:rFonts w:cstheme="majorBidi"/>
        </w:rPr>
        <w:t xml:space="preserve"> i śladu węglowego w trakcie przygotowania, konstrukcji i eksploatacji budynków</w:t>
      </w:r>
      <w:r w:rsidR="00027AAD" w:rsidRPr="003E4934">
        <w:rPr>
          <w:rFonts w:cstheme="majorBidi"/>
        </w:rPr>
        <w:t xml:space="preserve">, (iv) </w:t>
      </w:r>
      <w:r w:rsidR="00027AAD" w:rsidRPr="003E4934">
        <w:t xml:space="preserve">ograniczenie zużycia wody poprzez wykorzystanie deszczówki i wody szarej, (v) opracowanie Rozwiązania w </w:t>
      </w:r>
      <w:r w:rsidR="00027AAD" w:rsidRPr="003E4934">
        <w:lastRenderedPageBreak/>
        <w:t>technologii Modelu 2D albo Modelu 3D</w:t>
      </w:r>
      <w:r w:rsidR="00FF1C34" w:rsidRPr="003E4934">
        <w:rPr>
          <w:rFonts w:cstheme="majorBidi"/>
        </w:rPr>
        <w:t>,</w:t>
      </w:r>
      <w:r w:rsidR="00980BDB" w:rsidRPr="003E4934">
        <w:rPr>
          <w:rFonts w:cstheme="majorBidi"/>
        </w:rPr>
        <w:t xml:space="preserve"> które </w:t>
      </w:r>
      <w:r w:rsidR="00014616" w:rsidRPr="003E4934">
        <w:rPr>
          <w:rFonts w:cstheme="majorBidi"/>
        </w:rPr>
        <w:t xml:space="preserve">to innowacje </w:t>
      </w:r>
      <w:r w:rsidR="0077196B" w:rsidRPr="003E4934">
        <w:rPr>
          <w:rFonts w:cstheme="majorBidi"/>
        </w:rPr>
        <w:t xml:space="preserve">pośrednio </w:t>
      </w:r>
      <w:r w:rsidR="00980BDB" w:rsidRPr="003E4934">
        <w:rPr>
          <w:rFonts w:cstheme="majorBidi"/>
        </w:rPr>
        <w:t xml:space="preserve">pozwolą </w:t>
      </w:r>
      <w:r w:rsidR="00565F75" w:rsidRPr="003E4934">
        <w:rPr>
          <w:rFonts w:cstheme="majorBidi"/>
        </w:rPr>
        <w:t xml:space="preserve">na </w:t>
      </w:r>
      <w:r w:rsidR="002510BB" w:rsidRPr="003E4934">
        <w:rPr>
          <w:rFonts w:cstheme="majorBidi"/>
        </w:rPr>
        <w:t>zwiększenie dostępności i jakości zasobów mieszkaniowych w</w:t>
      </w:r>
      <w:r w:rsidR="0077196B" w:rsidRPr="003E4934">
        <w:rPr>
          <w:rFonts w:cstheme="majorBidi"/>
        </w:rPr>
        <w:t> </w:t>
      </w:r>
      <w:r w:rsidR="002510BB" w:rsidRPr="003E4934">
        <w:rPr>
          <w:rFonts w:cstheme="majorBidi"/>
        </w:rPr>
        <w:t>Polsce</w:t>
      </w:r>
      <w:r w:rsidR="0077196B" w:rsidRPr="003E4934">
        <w:rPr>
          <w:rFonts w:cstheme="majorBidi"/>
        </w:rPr>
        <w:t xml:space="preserve"> oraz </w:t>
      </w:r>
      <w:r w:rsidR="00014616" w:rsidRPr="003E4934">
        <w:rPr>
          <w:rFonts w:cstheme="majorBidi"/>
        </w:rPr>
        <w:t xml:space="preserve">– </w:t>
      </w:r>
      <w:r w:rsidR="0033022E" w:rsidRPr="003E4934">
        <w:rPr>
          <w:rFonts w:cstheme="majorBidi"/>
        </w:rPr>
        <w:t>wobec</w:t>
      </w:r>
      <w:r w:rsidR="0077196B" w:rsidRPr="003E4934">
        <w:rPr>
          <w:rFonts w:cstheme="majorBidi"/>
        </w:rPr>
        <w:t xml:space="preserve"> zidentyfikowanego przez </w:t>
      </w:r>
      <w:r w:rsidR="00345633" w:rsidRPr="003E4934">
        <w:rPr>
          <w:rFonts w:cstheme="majorBidi"/>
        </w:rPr>
        <w:t>NCBR potencjału badawczo-rozwojowego i</w:t>
      </w:r>
      <w:r w:rsidR="0077196B" w:rsidRPr="003E4934">
        <w:rPr>
          <w:rFonts w:cstheme="majorBidi"/>
        </w:rPr>
        <w:t> </w:t>
      </w:r>
      <w:r w:rsidR="00345633" w:rsidRPr="003E4934">
        <w:rPr>
          <w:rFonts w:cstheme="majorBidi"/>
        </w:rPr>
        <w:t>komercyjnego</w:t>
      </w:r>
      <w:r w:rsidR="0077196B" w:rsidRPr="003E4934">
        <w:rPr>
          <w:rFonts w:cstheme="majorBidi"/>
        </w:rPr>
        <w:t xml:space="preserve"> </w:t>
      </w:r>
      <w:r w:rsidR="0033022E" w:rsidRPr="003E4934">
        <w:rPr>
          <w:rFonts w:cstheme="majorBidi"/>
        </w:rPr>
        <w:t xml:space="preserve">– </w:t>
      </w:r>
      <w:r w:rsidR="0077196B" w:rsidRPr="003E4934">
        <w:rPr>
          <w:rFonts w:cstheme="majorBidi"/>
        </w:rPr>
        <w:t>pośrednio przyczynią się</w:t>
      </w:r>
      <w:r w:rsidR="397A42F0" w:rsidRPr="003E4934">
        <w:rPr>
          <w:rFonts w:cstheme="majorBidi"/>
        </w:rPr>
        <w:t xml:space="preserve"> do </w:t>
      </w:r>
      <w:r w:rsidR="0077196B" w:rsidRPr="003E4934">
        <w:rPr>
          <w:rFonts w:cstheme="majorBidi"/>
        </w:rPr>
        <w:t xml:space="preserve"> zaspokojenia istotnych potrzeb </w:t>
      </w:r>
      <w:r w:rsidR="00EB7B56" w:rsidRPr="003E4934">
        <w:rPr>
          <w:rFonts w:cstheme="majorBidi"/>
        </w:rPr>
        <w:t xml:space="preserve">technologicznych, </w:t>
      </w:r>
      <w:r w:rsidR="0077196B" w:rsidRPr="003E4934">
        <w:rPr>
          <w:rFonts w:cstheme="majorBidi"/>
        </w:rPr>
        <w:t>społecznych i klimatycznych</w:t>
      </w:r>
      <w:r w:rsidR="00345633" w:rsidRPr="003E4934">
        <w:rPr>
          <w:rFonts w:cstheme="majorBidi"/>
        </w:rPr>
        <w:t>.</w:t>
      </w:r>
    </w:p>
    <w:p w14:paraId="2877D600" w14:textId="4C6D787C" w:rsidR="0077196B" w:rsidRPr="003E4934" w:rsidRDefault="0028542F" w:rsidP="1CFE8F73">
      <w:pPr>
        <w:pStyle w:val="Akapitzlist"/>
        <w:numPr>
          <w:ilvl w:val="0"/>
          <w:numId w:val="16"/>
        </w:numPr>
        <w:spacing w:after="0" w:line="240" w:lineRule="auto"/>
        <w:ind w:left="567" w:hanging="425"/>
        <w:jc w:val="both"/>
        <w:rPr>
          <w:rFonts w:cstheme="majorBidi"/>
        </w:rPr>
      </w:pPr>
      <w:r w:rsidRPr="003E4934">
        <w:rPr>
          <w:rFonts w:cstheme="majorBidi"/>
        </w:rPr>
        <w:t>[</w:t>
      </w:r>
      <w:r w:rsidRPr="003E4934">
        <w:rPr>
          <w:rFonts w:cstheme="majorBidi"/>
          <w:b/>
          <w:bCs/>
        </w:rPr>
        <w:t>Cel partykularny NCBR</w:t>
      </w:r>
      <w:r w:rsidRPr="003E4934">
        <w:rPr>
          <w:rFonts w:cstheme="majorBidi"/>
        </w:rPr>
        <w:t xml:space="preserve">] </w:t>
      </w:r>
      <w:r w:rsidR="002510BB" w:rsidRPr="003E4934">
        <w:rPr>
          <w:rFonts w:cstheme="majorBidi"/>
        </w:rPr>
        <w:t>Przedsięwzięci</w:t>
      </w:r>
      <w:r w:rsidR="00705916" w:rsidRPr="003E4934">
        <w:rPr>
          <w:rFonts w:cstheme="majorBidi"/>
        </w:rPr>
        <w:t>e</w:t>
      </w:r>
      <w:r w:rsidR="002510BB" w:rsidRPr="003E4934">
        <w:rPr>
          <w:rFonts w:cstheme="majorBidi"/>
        </w:rPr>
        <w:t xml:space="preserve"> </w:t>
      </w:r>
      <w:r w:rsidR="00705916" w:rsidRPr="003E4934">
        <w:rPr>
          <w:rFonts w:cstheme="majorBidi"/>
        </w:rPr>
        <w:t>służy</w:t>
      </w:r>
      <w:r w:rsidR="002510BB" w:rsidRPr="003E4934">
        <w:rPr>
          <w:rFonts w:cstheme="majorBidi"/>
        </w:rPr>
        <w:t xml:space="preserve"> </w:t>
      </w:r>
      <w:r w:rsidR="00345633" w:rsidRPr="003E4934">
        <w:rPr>
          <w:rFonts w:cstheme="majorBidi"/>
        </w:rPr>
        <w:t>osiągnięciu</w:t>
      </w:r>
      <w:r w:rsidR="00705916" w:rsidRPr="003E4934">
        <w:rPr>
          <w:rFonts w:cstheme="majorBidi"/>
        </w:rPr>
        <w:t xml:space="preserve"> </w:t>
      </w:r>
      <w:r w:rsidR="002510BB" w:rsidRPr="003E4934">
        <w:rPr>
          <w:rFonts w:cstheme="majorBidi"/>
        </w:rPr>
        <w:t xml:space="preserve">celów NCBR </w:t>
      </w:r>
      <w:r w:rsidR="00705916" w:rsidRPr="003E4934">
        <w:rPr>
          <w:rFonts w:cstheme="majorBidi"/>
        </w:rPr>
        <w:t xml:space="preserve">w ramach projektu POIR.04.01.03-00-0001/20-00 </w:t>
      </w:r>
      <w:r w:rsidR="009D4DF9" w:rsidRPr="003E4934">
        <w:rPr>
          <w:rFonts w:cstheme="majorBidi"/>
        </w:rPr>
        <w:t xml:space="preserve">(realizacji zadań NCBR związanych z udziałem w programach operacyjnych </w:t>
      </w:r>
      <w:r w:rsidR="009B535C" w:rsidRPr="003E4934">
        <w:t xml:space="preserve">w zakresie polityki spójności) </w:t>
      </w:r>
      <w:r w:rsidR="00705916" w:rsidRPr="003E4934">
        <w:rPr>
          <w:rFonts w:cstheme="majorBidi"/>
        </w:rPr>
        <w:t xml:space="preserve">oraz </w:t>
      </w:r>
      <w:r w:rsidR="009D4DF9" w:rsidRPr="003E4934">
        <w:rPr>
          <w:rFonts w:cstheme="majorBidi"/>
        </w:rPr>
        <w:t>realizacji zadań</w:t>
      </w:r>
      <w:r w:rsidR="00705916" w:rsidRPr="003E4934">
        <w:rPr>
          <w:rFonts w:cstheme="majorBidi"/>
        </w:rPr>
        <w:t xml:space="preserve"> ustawowych N</w:t>
      </w:r>
      <w:r w:rsidR="005F5A88" w:rsidRPr="003E4934">
        <w:rPr>
          <w:rFonts w:cstheme="majorBidi"/>
        </w:rPr>
        <w:t>C</w:t>
      </w:r>
      <w:r w:rsidR="00705916" w:rsidRPr="003E4934">
        <w:rPr>
          <w:rFonts w:cstheme="majorBidi"/>
        </w:rPr>
        <w:t xml:space="preserve">BR </w:t>
      </w:r>
      <w:r w:rsidR="002510BB" w:rsidRPr="003E4934">
        <w:rPr>
          <w:rFonts w:cstheme="majorBidi"/>
        </w:rPr>
        <w:t>w zakresie zapewniania finansowania prac badawczo-rozwojowych</w:t>
      </w:r>
      <w:r w:rsidR="00705916" w:rsidRPr="003E4934">
        <w:rPr>
          <w:rFonts w:cstheme="majorBidi"/>
        </w:rPr>
        <w:t xml:space="preserve"> i wspierania ich transferu do gospodarki, przy </w:t>
      </w:r>
      <w:r w:rsidRPr="003E4934">
        <w:rPr>
          <w:rFonts w:cstheme="majorBidi"/>
        </w:rPr>
        <w:t>jednoczesnym</w:t>
      </w:r>
      <w:r w:rsidR="000B7C58" w:rsidRPr="003E4934">
        <w:rPr>
          <w:rFonts w:cstheme="majorBidi"/>
        </w:rPr>
        <w:t xml:space="preserve"> wprowadzeniu</w:t>
      </w:r>
      <w:r w:rsidR="002510BB" w:rsidRPr="003E4934">
        <w:rPr>
          <w:rFonts w:cstheme="majorBidi"/>
        </w:rPr>
        <w:t xml:space="preserve"> udział</w:t>
      </w:r>
      <w:r w:rsidR="00705916" w:rsidRPr="003E4934">
        <w:rPr>
          <w:rFonts w:cstheme="majorBidi"/>
        </w:rPr>
        <w:t>u</w:t>
      </w:r>
      <w:r w:rsidR="002510BB" w:rsidRPr="003E4934">
        <w:rPr>
          <w:rFonts w:cstheme="majorBidi"/>
        </w:rPr>
        <w:t xml:space="preserve"> </w:t>
      </w:r>
      <w:r w:rsidR="000B7C58" w:rsidRPr="003E4934">
        <w:rPr>
          <w:rFonts w:cstheme="majorBidi"/>
        </w:rPr>
        <w:t xml:space="preserve">Centrum </w:t>
      </w:r>
      <w:r w:rsidR="002510BB" w:rsidRPr="003E4934">
        <w:rPr>
          <w:rFonts w:cstheme="majorBidi"/>
        </w:rPr>
        <w:t xml:space="preserve">w </w:t>
      </w:r>
      <w:r w:rsidR="00D319E4" w:rsidRPr="003E4934">
        <w:rPr>
          <w:rFonts w:cstheme="majorBidi"/>
        </w:rPr>
        <w:t>korzyściach</w:t>
      </w:r>
      <w:r w:rsidR="002510BB" w:rsidRPr="003E4934">
        <w:rPr>
          <w:rFonts w:cstheme="majorBidi"/>
        </w:rPr>
        <w:t xml:space="preserve"> z </w:t>
      </w:r>
      <w:r w:rsidRPr="003E4934">
        <w:rPr>
          <w:rFonts w:cstheme="majorBidi"/>
        </w:rPr>
        <w:t>komercjalizacji opracowanych w</w:t>
      </w:r>
      <w:r w:rsidR="00345633" w:rsidRPr="003E4934">
        <w:rPr>
          <w:rFonts w:cstheme="majorBidi"/>
        </w:rPr>
        <w:t> </w:t>
      </w:r>
      <w:r w:rsidRPr="003E4934">
        <w:rPr>
          <w:rFonts w:cstheme="majorBidi"/>
        </w:rPr>
        <w:t>ramach Przedsięwzięcia</w:t>
      </w:r>
      <w:r w:rsidR="002510BB" w:rsidRPr="003E4934">
        <w:rPr>
          <w:rFonts w:cstheme="majorBidi"/>
        </w:rPr>
        <w:t xml:space="preserve"> </w:t>
      </w:r>
      <w:r w:rsidR="00640AED" w:rsidRPr="003E4934">
        <w:rPr>
          <w:rFonts w:cstheme="majorBidi"/>
        </w:rPr>
        <w:t>Rozwiązań</w:t>
      </w:r>
      <w:r w:rsidR="002510BB" w:rsidRPr="003E4934">
        <w:rPr>
          <w:rFonts w:cstheme="majorBidi"/>
        </w:rPr>
        <w:t>, któr</w:t>
      </w:r>
      <w:r w:rsidR="00747112" w:rsidRPr="003E4934">
        <w:rPr>
          <w:rFonts w:cstheme="majorBidi"/>
        </w:rPr>
        <w:t>e to korzyści</w:t>
      </w:r>
      <w:r w:rsidR="00D319E4" w:rsidRPr="003E4934">
        <w:rPr>
          <w:rFonts w:cstheme="majorBidi"/>
        </w:rPr>
        <w:t xml:space="preserve"> potencjalnie </w:t>
      </w:r>
      <w:r w:rsidR="00747112" w:rsidRPr="003E4934">
        <w:rPr>
          <w:rFonts w:cstheme="majorBidi"/>
        </w:rPr>
        <w:t>będą tworzyć</w:t>
      </w:r>
      <w:r w:rsidR="00D319E4" w:rsidRPr="003E4934">
        <w:rPr>
          <w:rFonts w:cstheme="majorBidi"/>
        </w:rPr>
        <w:t xml:space="preserve"> strumień </w:t>
      </w:r>
      <w:r w:rsidR="00345633" w:rsidRPr="003E4934">
        <w:rPr>
          <w:rFonts w:cstheme="majorBidi"/>
        </w:rPr>
        <w:t xml:space="preserve">przychodów </w:t>
      </w:r>
      <w:r w:rsidR="002510BB" w:rsidRPr="003E4934">
        <w:rPr>
          <w:rFonts w:cstheme="majorBidi"/>
        </w:rPr>
        <w:t>umożliwi</w:t>
      </w:r>
      <w:r w:rsidR="00D319E4" w:rsidRPr="003E4934">
        <w:rPr>
          <w:rFonts w:cstheme="majorBidi"/>
        </w:rPr>
        <w:t>ających</w:t>
      </w:r>
      <w:r w:rsidR="002510BB" w:rsidRPr="003E4934">
        <w:rPr>
          <w:rFonts w:cstheme="majorBidi"/>
        </w:rPr>
        <w:t xml:space="preserve"> finansowanie kolejnych działań NCBR.</w:t>
      </w:r>
    </w:p>
    <w:p w14:paraId="7B9FD90A" w14:textId="6C88A0EE" w:rsidR="002940AA" w:rsidRPr="003E4934" w:rsidRDefault="000B7C58" w:rsidP="1CFE8F73">
      <w:pPr>
        <w:pStyle w:val="Akapitzlist"/>
        <w:numPr>
          <w:ilvl w:val="0"/>
          <w:numId w:val="16"/>
        </w:numPr>
        <w:spacing w:after="0" w:line="240" w:lineRule="auto"/>
        <w:ind w:left="567" w:hanging="426"/>
        <w:jc w:val="both"/>
        <w:rPr>
          <w:rFonts w:cstheme="majorBidi"/>
        </w:rPr>
      </w:pPr>
      <w:bookmarkStart w:id="18" w:name="_Hlk508987952"/>
      <w:r w:rsidRPr="003E4934">
        <w:rPr>
          <w:rFonts w:cstheme="majorBidi"/>
        </w:rPr>
        <w:t>[</w:t>
      </w:r>
      <w:r w:rsidRPr="003E4934">
        <w:rPr>
          <w:rFonts w:cstheme="majorBidi"/>
          <w:b/>
          <w:bCs/>
        </w:rPr>
        <w:t>Uzasadnienie Przedsięwzięcia</w:t>
      </w:r>
      <w:r w:rsidRPr="003E4934">
        <w:rPr>
          <w:rFonts w:cstheme="majorBidi"/>
        </w:rPr>
        <w:t xml:space="preserve">] </w:t>
      </w:r>
      <w:r w:rsidR="00E40D84" w:rsidRPr="003E4934">
        <w:rPr>
          <w:rFonts w:cstheme="majorBidi"/>
        </w:rPr>
        <w:t xml:space="preserve">Uzasadnieniem </w:t>
      </w:r>
      <w:r w:rsidR="009A0972" w:rsidRPr="003E4934">
        <w:rPr>
          <w:rFonts w:cstheme="majorBidi"/>
        </w:rPr>
        <w:t>wyboru zakresu tematycznego dla</w:t>
      </w:r>
      <w:r w:rsidR="00E40D84" w:rsidRPr="003E4934">
        <w:rPr>
          <w:rFonts w:cstheme="majorBidi"/>
        </w:rPr>
        <w:t xml:space="preserve"> Przedsięwzięcia jest ocena przeprowadzona przez NCBR</w:t>
      </w:r>
      <w:r w:rsidR="00345633" w:rsidRPr="003E4934">
        <w:rPr>
          <w:rFonts w:cstheme="majorBidi"/>
        </w:rPr>
        <w:t>, która wskazała</w:t>
      </w:r>
      <w:r w:rsidR="00E40D84" w:rsidRPr="003E4934">
        <w:rPr>
          <w:rFonts w:cstheme="majorBidi"/>
        </w:rPr>
        <w:t xml:space="preserve">, że budownictwo mieszkaniowe jest </w:t>
      </w:r>
      <w:r w:rsidR="007F4DB2" w:rsidRPr="003E4934">
        <w:rPr>
          <w:rFonts w:cstheme="majorBidi"/>
        </w:rPr>
        <w:t>obszarem,</w:t>
      </w:r>
      <w:r w:rsidR="00E40D84" w:rsidRPr="003E4934">
        <w:rPr>
          <w:rFonts w:cstheme="majorBidi"/>
        </w:rPr>
        <w:t xml:space="preserve"> w którym krzyżują się </w:t>
      </w:r>
      <w:r w:rsidR="00345633" w:rsidRPr="003E4934">
        <w:rPr>
          <w:rFonts w:cstheme="majorBidi"/>
        </w:rPr>
        <w:t xml:space="preserve">istotne </w:t>
      </w:r>
      <w:r w:rsidR="00E40D84" w:rsidRPr="003E4934">
        <w:rPr>
          <w:rFonts w:cstheme="majorBidi"/>
        </w:rPr>
        <w:t xml:space="preserve">potrzeby </w:t>
      </w:r>
      <w:r w:rsidR="00027AAD" w:rsidRPr="003E4934">
        <w:rPr>
          <w:rFonts w:cstheme="majorBidi"/>
        </w:rPr>
        <w:t xml:space="preserve">technologiczne, </w:t>
      </w:r>
      <w:r w:rsidR="00E40D84" w:rsidRPr="003E4934">
        <w:rPr>
          <w:rFonts w:cstheme="majorBidi"/>
        </w:rPr>
        <w:t>społeczne</w:t>
      </w:r>
      <w:r w:rsidR="00345633" w:rsidRPr="003E4934">
        <w:rPr>
          <w:rFonts w:cstheme="majorBidi"/>
        </w:rPr>
        <w:t xml:space="preserve"> i klimatyczne oraz </w:t>
      </w:r>
      <w:r w:rsidR="00E40D84" w:rsidRPr="003E4934">
        <w:rPr>
          <w:rFonts w:cstheme="majorBidi"/>
        </w:rPr>
        <w:t>potencjał</w:t>
      </w:r>
      <w:r w:rsidR="00345633" w:rsidRPr="003E4934">
        <w:rPr>
          <w:rFonts w:cstheme="majorBidi"/>
        </w:rPr>
        <w:t>y</w:t>
      </w:r>
      <w:r w:rsidR="00E40D84" w:rsidRPr="003E4934">
        <w:rPr>
          <w:rFonts w:cstheme="majorBidi"/>
        </w:rPr>
        <w:t xml:space="preserve"> badawczo-rozwojowy </w:t>
      </w:r>
      <w:r w:rsidR="00345633" w:rsidRPr="003E4934">
        <w:rPr>
          <w:rFonts w:cstheme="majorBidi"/>
        </w:rPr>
        <w:t xml:space="preserve">i </w:t>
      </w:r>
      <w:r w:rsidR="00E40D84" w:rsidRPr="003E4934">
        <w:rPr>
          <w:rFonts w:cstheme="majorBidi"/>
        </w:rPr>
        <w:t>komercyjny</w:t>
      </w:r>
      <w:r w:rsidR="002940AA" w:rsidRPr="003E4934">
        <w:rPr>
          <w:rFonts w:cstheme="majorBidi"/>
        </w:rPr>
        <w:t>:</w:t>
      </w:r>
    </w:p>
    <w:p w14:paraId="159C3B9E" w14:textId="57A3EC86" w:rsidR="00027AAD" w:rsidRPr="003E4934" w:rsidRDefault="00EB7B56" w:rsidP="1CFE8F73">
      <w:pPr>
        <w:pStyle w:val="Akapitzlist"/>
        <w:numPr>
          <w:ilvl w:val="1"/>
          <w:numId w:val="16"/>
        </w:numPr>
        <w:spacing w:after="0" w:line="240" w:lineRule="auto"/>
        <w:jc w:val="both"/>
        <w:rPr>
          <w:rFonts w:cstheme="majorBidi"/>
        </w:rPr>
      </w:pPr>
      <w:r w:rsidRPr="003E4934">
        <w:rPr>
          <w:rFonts w:cstheme="majorBidi"/>
        </w:rPr>
        <w:t>p</w:t>
      </w:r>
      <w:r w:rsidR="00027AAD" w:rsidRPr="003E4934">
        <w:rPr>
          <w:rFonts w:cstheme="majorBidi"/>
        </w:rPr>
        <w:t xml:space="preserve">otrzeby technologiczne: </w:t>
      </w:r>
      <w:r w:rsidR="028DD5F0" w:rsidRPr="003E4934">
        <w:t>zastąpienie budownictwa tradycyjnego przez nowoczesne rozwiązania ograniczające zakres prac na budowie, konieczność skracania czasu budowy, ograniczanie kosztów budowy i eksploatacji dzięki kompleksowym rozwiązaniom technicznym</w:t>
      </w:r>
      <w:r w:rsidR="0B612379" w:rsidRPr="003E4934">
        <w:t>,</w:t>
      </w:r>
    </w:p>
    <w:p w14:paraId="267FA0F9" w14:textId="03E00C7F" w:rsidR="00027AAD" w:rsidRPr="003E4934" w:rsidRDefault="00027AAD" w:rsidP="00A65A55">
      <w:pPr>
        <w:spacing w:after="0" w:line="240" w:lineRule="auto"/>
        <w:ind w:left="720"/>
        <w:jc w:val="both"/>
        <w:rPr>
          <w:rFonts w:cstheme="majorBidi"/>
        </w:rPr>
      </w:pPr>
    </w:p>
    <w:p w14:paraId="7D2BC0FF" w14:textId="1EB41580" w:rsidR="002940AA" w:rsidRPr="003E4934" w:rsidRDefault="002940AA" w:rsidP="1CFE8F73">
      <w:pPr>
        <w:pStyle w:val="Akapitzlist"/>
        <w:numPr>
          <w:ilvl w:val="1"/>
          <w:numId w:val="16"/>
        </w:numPr>
        <w:spacing w:after="0" w:line="240" w:lineRule="auto"/>
        <w:jc w:val="both"/>
        <w:rPr>
          <w:rFonts w:cstheme="majorBidi"/>
        </w:rPr>
      </w:pPr>
      <w:r w:rsidRPr="003E4934">
        <w:rPr>
          <w:rFonts w:cstheme="majorBidi"/>
        </w:rPr>
        <w:t xml:space="preserve">potrzeby społeczne: </w:t>
      </w:r>
      <w:r w:rsidR="6AB39611" w:rsidRPr="003E4934">
        <w:t>obniżenie kosztów ponoszonych przez mieszkańców dzięki redukcji rachunków za media, generacja nowych specjalistycznych miejsc pracy, umożliwienie zmiany miejsca zamieszkania seniorom na lokale przystosowane do ich potrzeb, zwolnienie zasobów mieszkaniowych przez seniorów i przekazanie ich młodym rodzinom</w:t>
      </w:r>
      <w:r w:rsidR="00027AAD" w:rsidRPr="003E4934">
        <w:rPr>
          <w:rFonts w:cstheme="majorBidi"/>
        </w:rPr>
        <w:t>,</w:t>
      </w:r>
    </w:p>
    <w:p w14:paraId="7A7AB24C" w14:textId="7DA98AEA" w:rsidR="00345633" w:rsidRPr="003E4934" w:rsidRDefault="00345633" w:rsidP="1CFE8F73">
      <w:pPr>
        <w:pStyle w:val="Akapitzlist"/>
        <w:numPr>
          <w:ilvl w:val="1"/>
          <w:numId w:val="16"/>
        </w:numPr>
        <w:spacing w:after="0" w:line="240" w:lineRule="auto"/>
        <w:jc w:val="both"/>
        <w:rPr>
          <w:rFonts w:asciiTheme="majorHAnsi" w:eastAsiaTheme="majorEastAsia" w:hAnsiTheme="majorHAnsi" w:cstheme="majorBidi"/>
        </w:rPr>
      </w:pPr>
      <w:r w:rsidRPr="003E4934">
        <w:rPr>
          <w:rFonts w:cstheme="majorBidi"/>
        </w:rPr>
        <w:t xml:space="preserve">potrzeby klimatyczne: </w:t>
      </w:r>
      <w:r w:rsidR="564F0350" w:rsidRPr="003E4934">
        <w:t>zmniejszenie emisji gazów cieplarnianych, zmniejszenie ilości pyłów i zanieczyszczeń powietrza, zminimalizowanie ilości odpadów budowlanych, oszczędność zasobów wody pitnej, ograniczenie smogu</w:t>
      </w:r>
      <w:r w:rsidRPr="003E4934">
        <w:rPr>
          <w:rFonts w:cstheme="majorBidi"/>
        </w:rPr>
        <w:t>,</w:t>
      </w:r>
    </w:p>
    <w:p w14:paraId="68629488" w14:textId="6C4334C8" w:rsidR="002940AA" w:rsidRPr="003E4934" w:rsidRDefault="002940AA" w:rsidP="1CFE8F73">
      <w:pPr>
        <w:pStyle w:val="Akapitzlist"/>
        <w:numPr>
          <w:ilvl w:val="1"/>
          <w:numId w:val="16"/>
        </w:numPr>
        <w:spacing w:after="0" w:line="240" w:lineRule="auto"/>
        <w:jc w:val="both"/>
        <w:rPr>
          <w:rFonts w:asciiTheme="majorHAnsi" w:eastAsiaTheme="majorEastAsia" w:hAnsiTheme="majorHAnsi" w:cstheme="majorBidi"/>
        </w:rPr>
      </w:pPr>
      <w:r w:rsidRPr="003E4934">
        <w:rPr>
          <w:rFonts w:cstheme="majorBidi"/>
        </w:rPr>
        <w:t xml:space="preserve">potencjał badawczo-rozwojowy: </w:t>
      </w:r>
      <w:r w:rsidR="62043E16" w:rsidRPr="003E4934">
        <w:t>rozwój wykonawców z sektora budownictwa i zwiększenie możliwości eksportowych technologii rozumianej jako produkt</w:t>
      </w:r>
      <w:r w:rsidR="00027AAD" w:rsidRPr="003E4934">
        <w:rPr>
          <w:rFonts w:cstheme="majorBidi"/>
        </w:rPr>
        <w:t>,</w:t>
      </w:r>
    </w:p>
    <w:p w14:paraId="7B376E7C" w14:textId="694CCD92" w:rsidR="0061113F" w:rsidRPr="003E4934" w:rsidRDefault="002940AA" w:rsidP="1CFE8F73">
      <w:pPr>
        <w:pStyle w:val="Akapitzlist"/>
        <w:numPr>
          <w:ilvl w:val="1"/>
          <w:numId w:val="16"/>
        </w:numPr>
        <w:spacing w:after="0" w:line="240" w:lineRule="auto"/>
        <w:jc w:val="both"/>
        <w:rPr>
          <w:rFonts w:cstheme="majorBidi"/>
        </w:rPr>
      </w:pPr>
      <w:r w:rsidRPr="003E4934">
        <w:rPr>
          <w:rFonts w:cstheme="majorBidi"/>
        </w:rPr>
        <w:t xml:space="preserve">potencjał komercyjny: </w:t>
      </w:r>
      <w:r w:rsidR="0602F159" w:rsidRPr="003E4934">
        <w:t>wykorzystanie koniunktury krajowej i eksportowej dot. budynków wraz z wyposażeniem</w:t>
      </w:r>
      <w:r w:rsidR="00E40D84" w:rsidRPr="003E4934">
        <w:rPr>
          <w:rFonts w:cstheme="majorBidi"/>
        </w:rPr>
        <w:t xml:space="preserve">. </w:t>
      </w:r>
    </w:p>
    <w:bookmarkEnd w:id="18"/>
    <w:p w14:paraId="4F41955A" w14:textId="0D497380" w:rsidR="00345633" w:rsidRPr="003E4934" w:rsidRDefault="00345633" w:rsidP="1CFE8F73">
      <w:pPr>
        <w:pStyle w:val="Akapitzlist"/>
        <w:numPr>
          <w:ilvl w:val="0"/>
          <w:numId w:val="16"/>
        </w:numPr>
        <w:spacing w:after="0" w:line="240" w:lineRule="auto"/>
        <w:ind w:left="567" w:hanging="426"/>
        <w:jc w:val="both"/>
        <w:rPr>
          <w:rFonts w:asciiTheme="majorHAnsi" w:eastAsiaTheme="majorEastAsia" w:hAnsiTheme="majorHAnsi" w:cstheme="majorBidi"/>
        </w:rPr>
      </w:pPr>
      <w:r w:rsidRPr="003E4934">
        <w:rPr>
          <w:rFonts w:cstheme="majorBidi"/>
        </w:rPr>
        <w:t>NCBR z uwzględnieniem powyższ</w:t>
      </w:r>
      <w:r w:rsidR="000B7C58" w:rsidRPr="003E4934">
        <w:rPr>
          <w:rFonts w:cstheme="majorBidi"/>
        </w:rPr>
        <w:t xml:space="preserve">ej oceny </w:t>
      </w:r>
      <w:r w:rsidR="002523F1" w:rsidRPr="003E4934">
        <w:rPr>
          <w:rFonts w:cstheme="majorBidi"/>
        </w:rPr>
        <w:t>oraz w oparciu o przeprowadzony dialog techniczny</w:t>
      </w:r>
      <w:r w:rsidRPr="003E4934">
        <w:rPr>
          <w:rFonts w:cstheme="majorBidi"/>
        </w:rPr>
        <w:t xml:space="preserve"> ustaliło, że </w:t>
      </w:r>
      <w:r w:rsidR="002523F1" w:rsidRPr="003E4934">
        <w:rPr>
          <w:rFonts w:cstheme="majorBidi"/>
        </w:rPr>
        <w:t xml:space="preserve">wybór przedmiotu oraz </w:t>
      </w:r>
      <w:r w:rsidR="000B7C58" w:rsidRPr="003E4934">
        <w:rPr>
          <w:rFonts w:cstheme="majorBidi"/>
        </w:rPr>
        <w:t xml:space="preserve">określenie </w:t>
      </w:r>
      <w:r w:rsidR="002523F1" w:rsidRPr="003E4934">
        <w:rPr>
          <w:rFonts w:cstheme="majorBidi"/>
        </w:rPr>
        <w:t xml:space="preserve">podstawowych wymagań </w:t>
      </w:r>
      <w:r w:rsidRPr="003E4934">
        <w:rPr>
          <w:rFonts w:cstheme="majorBidi"/>
        </w:rPr>
        <w:t xml:space="preserve">dotyczących </w:t>
      </w:r>
      <w:r w:rsidR="00D319E4" w:rsidRPr="003E4934">
        <w:rPr>
          <w:rFonts w:cstheme="majorBidi"/>
        </w:rPr>
        <w:t>Rozwiąza</w:t>
      </w:r>
      <w:r w:rsidR="00342169" w:rsidRPr="003E4934">
        <w:rPr>
          <w:rFonts w:cstheme="majorBidi"/>
        </w:rPr>
        <w:t>ń</w:t>
      </w:r>
      <w:r w:rsidRPr="003E4934">
        <w:rPr>
          <w:rFonts w:cstheme="majorBidi"/>
        </w:rPr>
        <w:t>, które mają powstać w ramach Przedsięwzięcia</w:t>
      </w:r>
      <w:r w:rsidR="002523F1" w:rsidRPr="003E4934">
        <w:rPr>
          <w:rFonts w:cstheme="majorBidi"/>
        </w:rPr>
        <w:t>,</w:t>
      </w:r>
      <w:r w:rsidRPr="003E4934">
        <w:rPr>
          <w:rFonts w:cstheme="majorBidi"/>
        </w:rPr>
        <w:t xml:space="preserve"> są zasadne</w:t>
      </w:r>
      <w:r w:rsidR="009A0972" w:rsidRPr="003E4934">
        <w:rPr>
          <w:rFonts w:cstheme="majorBidi"/>
        </w:rPr>
        <w:t xml:space="preserve"> dla osiągnięcia celów stawianych prze</w:t>
      </w:r>
      <w:r w:rsidR="6FC0F1D0" w:rsidRPr="003E4934">
        <w:rPr>
          <w:rFonts w:cstheme="majorBidi"/>
        </w:rPr>
        <w:t>d</w:t>
      </w:r>
      <w:r w:rsidR="009A0972" w:rsidRPr="003E4934">
        <w:rPr>
          <w:rFonts w:cstheme="majorBidi"/>
        </w:rPr>
        <w:t xml:space="preserve"> Przedsięwzięciem</w:t>
      </w:r>
      <w:r w:rsidRPr="003E4934">
        <w:rPr>
          <w:rFonts w:cstheme="majorBidi"/>
        </w:rPr>
        <w:t xml:space="preserve">, ponieważ </w:t>
      </w:r>
      <w:r w:rsidR="66149FD4" w:rsidRPr="003E4934">
        <w:t>potencjalni Uczestnicy Przedsięwzięcia dysponują potencjałem technologicznym do rozwoju, rozwiązania te są realne do osiągnięcia i służą zaspokojeniu konkretnych potrzeb</w:t>
      </w:r>
      <w:r w:rsidRPr="003E4934">
        <w:rPr>
          <w:rFonts w:cstheme="majorBidi"/>
        </w:rPr>
        <w:t>.</w:t>
      </w:r>
    </w:p>
    <w:p w14:paraId="637917A2" w14:textId="55E0B051" w:rsidR="009A0972" w:rsidRPr="003E4934" w:rsidRDefault="002523F1" w:rsidP="1CFE8F73">
      <w:pPr>
        <w:pStyle w:val="Akapitzlist"/>
        <w:numPr>
          <w:ilvl w:val="0"/>
          <w:numId w:val="16"/>
        </w:numPr>
        <w:spacing w:after="0" w:line="240" w:lineRule="auto"/>
        <w:ind w:left="567" w:hanging="426"/>
        <w:jc w:val="both"/>
        <w:rPr>
          <w:rFonts w:asciiTheme="majorHAnsi" w:eastAsiaTheme="majorEastAsia" w:hAnsiTheme="majorHAnsi" w:cstheme="majorBidi"/>
        </w:rPr>
      </w:pPr>
      <w:r w:rsidRPr="003E4934">
        <w:rPr>
          <w:rFonts w:cstheme="majorBidi"/>
        </w:rPr>
        <w:t xml:space="preserve">Realizacja Przedsięwzięcia obejmuje działania badawczo-rozwojowe, które obarczone są ryzykiem niepowodzenia, </w:t>
      </w:r>
      <w:r w:rsidR="00D319E4" w:rsidRPr="003E4934">
        <w:rPr>
          <w:rFonts w:cstheme="majorBidi"/>
        </w:rPr>
        <w:t xml:space="preserve">i </w:t>
      </w:r>
      <w:r w:rsidRPr="003E4934">
        <w:rPr>
          <w:rFonts w:cstheme="majorBidi"/>
        </w:rPr>
        <w:t xml:space="preserve">które jest dzielone pomiędzy NCBR a </w:t>
      </w:r>
      <w:r w:rsidR="00D15DB4" w:rsidRPr="003E4934">
        <w:rPr>
          <w:rFonts w:cstheme="majorBidi"/>
        </w:rPr>
        <w:t>Uczestników Przedsięwzięcia</w:t>
      </w:r>
      <w:r w:rsidR="00883867" w:rsidRPr="003E4934">
        <w:rPr>
          <w:rFonts w:cstheme="majorBidi"/>
        </w:rPr>
        <w:t xml:space="preserve">, </w:t>
      </w:r>
      <w:r w:rsidR="00640AED" w:rsidRPr="003E4934">
        <w:rPr>
          <w:rFonts w:cstheme="majorBidi"/>
        </w:rPr>
        <w:t xml:space="preserve">w szczególności </w:t>
      </w:r>
      <w:r w:rsidR="00883867" w:rsidRPr="003E4934">
        <w:rPr>
          <w:rFonts w:cstheme="majorBidi"/>
        </w:rPr>
        <w:t>w postaci dopuszczaln</w:t>
      </w:r>
      <w:r w:rsidR="00625B7D" w:rsidRPr="003E4934">
        <w:rPr>
          <w:rFonts w:cstheme="majorBidi"/>
        </w:rPr>
        <w:t xml:space="preserve">ych w </w:t>
      </w:r>
      <w:r w:rsidR="59033FFE" w:rsidRPr="003E4934">
        <w:rPr>
          <w:rFonts w:cstheme="majorBidi"/>
        </w:rPr>
        <w:t>Z</w:t>
      </w:r>
      <w:r w:rsidR="00A65A55" w:rsidRPr="003E4934">
        <w:rPr>
          <w:rFonts w:cstheme="majorBidi"/>
        </w:rPr>
        <w:t>ałączni</w:t>
      </w:r>
      <w:r w:rsidR="00625B7D" w:rsidRPr="003E4934">
        <w:rPr>
          <w:rFonts w:cstheme="majorBidi"/>
        </w:rPr>
        <w:t>ku nr 1</w:t>
      </w:r>
      <w:r w:rsidR="00883867" w:rsidRPr="003E4934">
        <w:rPr>
          <w:rFonts w:cstheme="majorBidi"/>
        </w:rPr>
        <w:t xml:space="preserve"> tolerancji </w:t>
      </w:r>
      <w:r w:rsidR="00625B7D" w:rsidRPr="003E4934">
        <w:rPr>
          <w:rFonts w:cstheme="majorBidi"/>
        </w:rPr>
        <w:t xml:space="preserve">oraz wskazanej w Umowie Granicy Błędu, </w:t>
      </w:r>
      <w:r w:rsidR="00883867" w:rsidRPr="003E4934">
        <w:rPr>
          <w:rFonts w:cstheme="majorBidi"/>
        </w:rPr>
        <w:t xml:space="preserve">w zakresie </w:t>
      </w:r>
      <w:r w:rsidR="78CC3A28" w:rsidRPr="003E4934">
        <w:rPr>
          <w:rFonts w:cstheme="majorBidi"/>
        </w:rPr>
        <w:t xml:space="preserve">wyników </w:t>
      </w:r>
      <w:r w:rsidR="00883867" w:rsidRPr="003E4934">
        <w:rPr>
          <w:rFonts w:cstheme="majorBidi"/>
        </w:rPr>
        <w:t>osiąganych przez Uczestników Przedsięwzięcia</w:t>
      </w:r>
      <w:r w:rsidRPr="003E4934">
        <w:rPr>
          <w:rFonts w:cstheme="majorBidi"/>
        </w:rPr>
        <w:t xml:space="preserve">. </w:t>
      </w:r>
      <w:r w:rsidR="000B7C58" w:rsidRPr="003E4934">
        <w:rPr>
          <w:rFonts w:cstheme="majorBidi"/>
        </w:rPr>
        <w:t>Środkami</w:t>
      </w:r>
      <w:r w:rsidR="009A0972" w:rsidRPr="003E4934">
        <w:rPr>
          <w:rFonts w:cstheme="majorBidi"/>
        </w:rPr>
        <w:t xml:space="preserve"> operacyjnymi służącymi </w:t>
      </w:r>
      <w:r w:rsidR="000B7C58" w:rsidRPr="003E4934">
        <w:rPr>
          <w:rFonts w:cstheme="majorBidi"/>
        </w:rPr>
        <w:t xml:space="preserve">zaadresowaniu wskazanego ryzyka </w:t>
      </w:r>
      <w:r w:rsidR="009A0972" w:rsidRPr="003E4934">
        <w:rPr>
          <w:rFonts w:cstheme="majorBidi"/>
        </w:rPr>
        <w:t xml:space="preserve">są przeprowadzone przez NCBR </w:t>
      </w:r>
      <w:r w:rsidR="538ED24D" w:rsidRPr="003E4934">
        <w:rPr>
          <w:rFonts w:cstheme="majorBidi"/>
        </w:rPr>
        <w:t xml:space="preserve">ocena </w:t>
      </w:r>
      <w:r w:rsidR="009A0972" w:rsidRPr="003E4934">
        <w:rPr>
          <w:rFonts w:cstheme="majorBidi"/>
        </w:rPr>
        <w:t xml:space="preserve">i dialog techniczny. Sposobem materialnym </w:t>
      </w:r>
      <w:r w:rsidR="000B7C58" w:rsidRPr="003E4934">
        <w:rPr>
          <w:rFonts w:cstheme="majorBidi"/>
        </w:rPr>
        <w:t xml:space="preserve">służącym zaadresowaniu wskazanego ryzyka </w:t>
      </w:r>
      <w:r w:rsidR="009A0972" w:rsidRPr="003E4934">
        <w:rPr>
          <w:rFonts w:cstheme="majorBidi"/>
        </w:rPr>
        <w:t xml:space="preserve">jest </w:t>
      </w:r>
      <w:r w:rsidR="000B7C58" w:rsidRPr="003E4934">
        <w:rPr>
          <w:rFonts w:cstheme="majorBidi"/>
        </w:rPr>
        <w:t>uwzględnienie wśród</w:t>
      </w:r>
      <w:r w:rsidR="009A0972" w:rsidRPr="003E4934">
        <w:rPr>
          <w:rFonts w:cstheme="majorBidi"/>
        </w:rPr>
        <w:t xml:space="preserve"> </w:t>
      </w:r>
      <w:r w:rsidR="005CF5CF" w:rsidRPr="003E4934">
        <w:rPr>
          <w:rFonts w:cstheme="majorBidi"/>
        </w:rPr>
        <w:t>Wymagań</w:t>
      </w:r>
      <w:r w:rsidR="009A0972" w:rsidRPr="003E4934">
        <w:rPr>
          <w:rFonts w:cstheme="majorBidi"/>
        </w:rPr>
        <w:t xml:space="preserve"> i kierunków Przedsięwzięcia wyników</w:t>
      </w:r>
      <w:r w:rsidR="000B7C58" w:rsidRPr="003E4934">
        <w:rPr>
          <w:rFonts w:cstheme="majorBidi"/>
        </w:rPr>
        <w:t xml:space="preserve"> i informacji wynikających z</w:t>
      </w:r>
      <w:r w:rsidR="009A0972" w:rsidRPr="003E4934">
        <w:rPr>
          <w:rFonts w:cstheme="majorBidi"/>
        </w:rPr>
        <w:t xml:space="preserve"> przeprowadzonej analizy i dialogu technicznego</w:t>
      </w:r>
      <w:r w:rsidR="00F8496B" w:rsidRPr="003E4934">
        <w:rPr>
          <w:rFonts w:cstheme="majorBidi"/>
        </w:rPr>
        <w:t xml:space="preserve"> oraz wymaganie od Uczestników Przedsięwzięcia </w:t>
      </w:r>
      <w:r w:rsidR="000930F4" w:rsidRPr="003E4934">
        <w:rPr>
          <w:rFonts w:cstheme="majorBidi"/>
        </w:rPr>
        <w:t xml:space="preserve">wiarygodności proponowanych Rozwiązań, a następnie – w razie zawarcia Umowy – </w:t>
      </w:r>
      <w:r w:rsidR="00F8496B" w:rsidRPr="003E4934">
        <w:rPr>
          <w:rFonts w:cstheme="majorBidi"/>
        </w:rPr>
        <w:t>należytej staranności i rzetelności w prowadzonych przez nich usługach badawczo-rozwojowych</w:t>
      </w:r>
      <w:r w:rsidR="009A0972" w:rsidRPr="003E4934">
        <w:rPr>
          <w:rFonts w:cstheme="majorBidi"/>
        </w:rPr>
        <w:t>.</w:t>
      </w:r>
    </w:p>
    <w:p w14:paraId="193DB8AF" w14:textId="27D903D2" w:rsidR="002523F1" w:rsidRPr="003E4934" w:rsidRDefault="009A0972" w:rsidP="1CFE8F73">
      <w:pPr>
        <w:pStyle w:val="Akapitzlist"/>
        <w:numPr>
          <w:ilvl w:val="0"/>
          <w:numId w:val="16"/>
        </w:numPr>
        <w:spacing w:after="0" w:line="240" w:lineRule="auto"/>
        <w:ind w:left="567" w:hanging="426"/>
        <w:jc w:val="both"/>
        <w:rPr>
          <w:rFonts w:cstheme="majorBidi"/>
        </w:rPr>
      </w:pPr>
      <w:r w:rsidRPr="003E4934">
        <w:rPr>
          <w:rFonts w:cstheme="majorBidi"/>
        </w:rPr>
        <w:lastRenderedPageBreak/>
        <w:t>Z </w:t>
      </w:r>
      <w:r w:rsidR="002523F1" w:rsidRPr="003E4934">
        <w:rPr>
          <w:rFonts w:cstheme="majorBidi"/>
        </w:rPr>
        <w:t>uwzględnieniem niepewności wynikającej</w:t>
      </w:r>
      <w:r w:rsidR="00DD4E56" w:rsidRPr="003E4934">
        <w:rPr>
          <w:rFonts w:cstheme="majorBidi"/>
        </w:rPr>
        <w:t xml:space="preserve"> </w:t>
      </w:r>
      <w:r w:rsidR="002523F1" w:rsidRPr="003E4934">
        <w:rPr>
          <w:rFonts w:cstheme="majorBidi"/>
        </w:rPr>
        <w:t>z ww. ryzyka</w:t>
      </w:r>
      <w:r w:rsidRPr="003E4934">
        <w:rPr>
          <w:rFonts w:cstheme="majorBidi"/>
        </w:rPr>
        <w:t xml:space="preserve"> niepowodzenia działania badawczo-rozwojowego</w:t>
      </w:r>
      <w:r w:rsidR="002523F1" w:rsidRPr="003E4934">
        <w:rPr>
          <w:rFonts w:cstheme="majorBidi"/>
        </w:rPr>
        <w:t xml:space="preserve">, </w:t>
      </w:r>
      <w:r w:rsidRPr="003E4934">
        <w:rPr>
          <w:rFonts w:cstheme="majorBidi"/>
        </w:rPr>
        <w:t xml:space="preserve">oczekiwanym </w:t>
      </w:r>
      <w:r w:rsidR="002523F1" w:rsidRPr="003E4934">
        <w:rPr>
          <w:rFonts w:cstheme="majorBidi"/>
        </w:rPr>
        <w:t>efektem:</w:t>
      </w:r>
    </w:p>
    <w:p w14:paraId="75E241B9" w14:textId="64470E64" w:rsidR="002523F1" w:rsidRPr="003E4934" w:rsidRDefault="002523F1" w:rsidP="1CFE8F73">
      <w:pPr>
        <w:pStyle w:val="Akapitzlist"/>
        <w:numPr>
          <w:ilvl w:val="1"/>
          <w:numId w:val="16"/>
        </w:numPr>
        <w:spacing w:after="0" w:line="240" w:lineRule="auto"/>
        <w:ind w:left="1134"/>
        <w:jc w:val="both"/>
        <w:rPr>
          <w:rFonts w:cstheme="majorBidi"/>
        </w:rPr>
      </w:pPr>
      <w:r w:rsidRPr="003E4934">
        <w:rPr>
          <w:rFonts w:cstheme="majorBidi"/>
        </w:rPr>
        <w:t>minimalnym Przedsięwzięcia jest przyspieszenie i wzmocnienie pozytywnych zjawisk badawczo-rozwojowych i komercyjnych w obszarze objętym Przedsięwzięciem</w:t>
      </w:r>
      <w:r w:rsidR="00D319E4" w:rsidRPr="003E4934">
        <w:rPr>
          <w:rFonts w:cstheme="majorBidi"/>
        </w:rPr>
        <w:t>,</w:t>
      </w:r>
    </w:p>
    <w:p w14:paraId="363B445D" w14:textId="4153518C" w:rsidR="00345633" w:rsidRPr="003E4934" w:rsidRDefault="002523F1" w:rsidP="1CFE8F73">
      <w:pPr>
        <w:pStyle w:val="Akapitzlist"/>
        <w:numPr>
          <w:ilvl w:val="1"/>
          <w:numId w:val="16"/>
        </w:numPr>
        <w:spacing w:after="0" w:line="240" w:lineRule="auto"/>
        <w:ind w:left="1134"/>
        <w:jc w:val="both"/>
        <w:rPr>
          <w:rFonts w:cstheme="majorBidi"/>
        </w:rPr>
      </w:pPr>
      <w:r w:rsidRPr="003E4934">
        <w:rPr>
          <w:rFonts w:cstheme="majorBidi"/>
        </w:rPr>
        <w:t xml:space="preserve">właściwym jest </w:t>
      </w:r>
      <w:r w:rsidR="006B0513" w:rsidRPr="003E4934">
        <w:rPr>
          <w:rFonts w:cstheme="majorBidi"/>
        </w:rPr>
        <w:t xml:space="preserve">uzyskanie przez NCBR </w:t>
      </w:r>
      <w:r w:rsidR="00D319E4" w:rsidRPr="003E4934">
        <w:rPr>
          <w:rFonts w:cstheme="majorBidi"/>
        </w:rPr>
        <w:t>Rozwiąza</w:t>
      </w:r>
      <w:r w:rsidR="00564219" w:rsidRPr="003E4934">
        <w:rPr>
          <w:rFonts w:cstheme="majorBidi"/>
        </w:rPr>
        <w:t>ń</w:t>
      </w:r>
      <w:r w:rsidR="00D319E4" w:rsidRPr="003E4934">
        <w:rPr>
          <w:rFonts w:cstheme="majorBidi"/>
        </w:rPr>
        <w:t xml:space="preserve"> w postaci </w:t>
      </w:r>
      <w:r w:rsidRPr="003E4934">
        <w:rPr>
          <w:rFonts w:cstheme="majorBidi"/>
        </w:rPr>
        <w:t xml:space="preserve">technologii adresującej zidentyfikowane potrzeby </w:t>
      </w:r>
      <w:r w:rsidR="00027AAD" w:rsidRPr="003E4934">
        <w:rPr>
          <w:rFonts w:cstheme="majorBidi"/>
        </w:rPr>
        <w:t xml:space="preserve">technologiczne, </w:t>
      </w:r>
      <w:r w:rsidRPr="003E4934">
        <w:rPr>
          <w:rFonts w:cstheme="majorBidi"/>
        </w:rPr>
        <w:t>społeczne i klimatyczne</w:t>
      </w:r>
      <w:r w:rsidR="00B97256" w:rsidRPr="003E4934">
        <w:rPr>
          <w:rFonts w:cstheme="majorBidi"/>
        </w:rPr>
        <w:t>,</w:t>
      </w:r>
      <w:r w:rsidRPr="003E4934">
        <w:rPr>
          <w:rFonts w:cstheme="majorBidi"/>
        </w:rPr>
        <w:t xml:space="preserve"> </w:t>
      </w:r>
      <w:r w:rsidR="009A0972" w:rsidRPr="003E4934">
        <w:rPr>
          <w:rFonts w:cstheme="majorBidi"/>
        </w:rPr>
        <w:t>zgodn</w:t>
      </w:r>
      <w:r w:rsidR="006B0513" w:rsidRPr="003E4934">
        <w:rPr>
          <w:rFonts w:cstheme="majorBidi"/>
        </w:rPr>
        <w:t>ych</w:t>
      </w:r>
      <w:r w:rsidR="009A0972" w:rsidRPr="003E4934">
        <w:rPr>
          <w:rFonts w:cstheme="majorBidi"/>
        </w:rPr>
        <w:t xml:space="preserve"> z przedstawionymi </w:t>
      </w:r>
      <w:r w:rsidR="1960D85A" w:rsidRPr="003E4934">
        <w:rPr>
          <w:rFonts w:cstheme="majorBidi"/>
        </w:rPr>
        <w:t>Wymaganiami</w:t>
      </w:r>
      <w:r w:rsidR="003E6DD8" w:rsidRPr="003E4934">
        <w:rPr>
          <w:rFonts w:cstheme="majorBidi"/>
        </w:rPr>
        <w:t xml:space="preserve"> </w:t>
      </w:r>
      <w:r w:rsidR="006B0513" w:rsidRPr="003E4934">
        <w:rPr>
          <w:rFonts w:cstheme="majorBidi"/>
        </w:rPr>
        <w:t xml:space="preserve">Obligatoryjnymi </w:t>
      </w:r>
      <w:r w:rsidRPr="003E4934">
        <w:rPr>
          <w:rFonts w:cstheme="majorBidi"/>
        </w:rPr>
        <w:t>oraz realizując</w:t>
      </w:r>
      <w:r w:rsidR="00B97256" w:rsidRPr="003E4934">
        <w:rPr>
          <w:rFonts w:cstheme="majorBidi"/>
        </w:rPr>
        <w:t>ych</w:t>
      </w:r>
      <w:r w:rsidRPr="003E4934">
        <w:rPr>
          <w:rFonts w:cstheme="majorBidi"/>
        </w:rPr>
        <w:t xml:space="preserve"> </w:t>
      </w:r>
      <w:r w:rsidR="006B0513" w:rsidRPr="003E4934">
        <w:rPr>
          <w:rFonts w:cstheme="majorBidi"/>
        </w:rPr>
        <w:t xml:space="preserve">ww. cele Przedsięwzięcia oraz </w:t>
      </w:r>
      <w:r w:rsidRPr="003E4934">
        <w:rPr>
          <w:rFonts w:cstheme="majorBidi"/>
        </w:rPr>
        <w:t>cel</w:t>
      </w:r>
      <w:r w:rsidR="006B0513" w:rsidRPr="003E4934">
        <w:rPr>
          <w:rFonts w:cstheme="majorBidi"/>
        </w:rPr>
        <w:t>e</w:t>
      </w:r>
      <w:r w:rsidRPr="003E4934">
        <w:rPr>
          <w:rFonts w:cstheme="majorBidi"/>
        </w:rPr>
        <w:t xml:space="preserve"> partykularn</w:t>
      </w:r>
      <w:r w:rsidR="006B0513" w:rsidRPr="003E4934">
        <w:rPr>
          <w:rFonts w:cstheme="majorBidi"/>
        </w:rPr>
        <w:t>e</w:t>
      </w:r>
      <w:r w:rsidRPr="003E4934">
        <w:rPr>
          <w:rFonts w:cstheme="majorBidi"/>
        </w:rPr>
        <w:t xml:space="preserve"> NCBR</w:t>
      </w:r>
      <w:r w:rsidR="00345633" w:rsidRPr="003E4934">
        <w:rPr>
          <w:rFonts w:cstheme="majorBidi"/>
        </w:rPr>
        <w:t>.</w:t>
      </w:r>
    </w:p>
    <w:p w14:paraId="18969152" w14:textId="49032311" w:rsidR="00E915E2" w:rsidRPr="003E4934" w:rsidRDefault="00586E2C" w:rsidP="1CFE8F73">
      <w:pPr>
        <w:pStyle w:val="Akapitzlist"/>
        <w:numPr>
          <w:ilvl w:val="0"/>
          <w:numId w:val="16"/>
        </w:numPr>
        <w:spacing w:after="0" w:line="240" w:lineRule="auto"/>
        <w:ind w:left="567" w:hanging="426"/>
        <w:jc w:val="both"/>
        <w:rPr>
          <w:rFonts w:cstheme="majorBidi"/>
        </w:rPr>
      </w:pPr>
      <w:r w:rsidRPr="003E4934">
        <w:rPr>
          <w:rFonts w:cstheme="majorBidi"/>
        </w:rPr>
        <w:t xml:space="preserve">Przedsięwzięcie </w:t>
      </w:r>
      <w:r w:rsidR="0021085F" w:rsidRPr="003E4934">
        <w:rPr>
          <w:rFonts w:cstheme="majorBidi"/>
        </w:rPr>
        <w:t>jest realizowan</w:t>
      </w:r>
      <w:r w:rsidR="002B1873" w:rsidRPr="003E4934">
        <w:rPr>
          <w:rFonts w:cstheme="majorBidi"/>
        </w:rPr>
        <w:t>e</w:t>
      </w:r>
      <w:r w:rsidR="0021085F" w:rsidRPr="003E4934">
        <w:rPr>
          <w:rFonts w:cstheme="majorBidi"/>
        </w:rPr>
        <w:t xml:space="preserve"> </w:t>
      </w:r>
      <w:r w:rsidR="001E0B0E" w:rsidRPr="003E4934">
        <w:rPr>
          <w:rFonts w:cstheme="majorBidi"/>
        </w:rPr>
        <w:t xml:space="preserve">w </w:t>
      </w:r>
      <w:r w:rsidR="002940AA" w:rsidRPr="003E4934">
        <w:rPr>
          <w:rFonts w:cstheme="majorBidi"/>
        </w:rPr>
        <w:t>oparciu o tryb</w:t>
      </w:r>
      <w:r w:rsidR="001E0B0E" w:rsidRPr="003E4934">
        <w:rPr>
          <w:rFonts w:cstheme="majorBidi"/>
        </w:rPr>
        <w:t xml:space="preserve"> </w:t>
      </w:r>
      <w:r w:rsidR="00925F04" w:rsidRPr="003E4934">
        <w:rPr>
          <w:b/>
          <w:bCs/>
        </w:rPr>
        <w:t>Z</w:t>
      </w:r>
      <w:r w:rsidR="001208F9" w:rsidRPr="003E4934">
        <w:rPr>
          <w:rFonts w:cstheme="majorBidi"/>
          <w:b/>
          <w:bCs/>
        </w:rPr>
        <w:t>a</w:t>
      </w:r>
      <w:r w:rsidR="00925F04" w:rsidRPr="003E4934">
        <w:rPr>
          <w:rFonts w:cstheme="majorBidi"/>
          <w:b/>
          <w:bCs/>
        </w:rPr>
        <w:t>mówienia P</w:t>
      </w:r>
      <w:r w:rsidR="001208F9" w:rsidRPr="003E4934">
        <w:rPr>
          <w:rFonts w:cstheme="majorBidi"/>
          <w:b/>
          <w:bCs/>
        </w:rPr>
        <w:t>rzedkomercyjneg</w:t>
      </w:r>
      <w:r w:rsidR="00A807A1" w:rsidRPr="003E4934">
        <w:rPr>
          <w:rFonts w:cstheme="majorBidi"/>
          <w:b/>
          <w:bCs/>
        </w:rPr>
        <w:t xml:space="preserve">o </w:t>
      </w:r>
      <w:r w:rsidR="00A807A1" w:rsidRPr="003E4934">
        <w:rPr>
          <w:rFonts w:cstheme="majorBidi"/>
        </w:rPr>
        <w:t>(ang. Pre-commercial Procurement – PCP)</w:t>
      </w:r>
      <w:r w:rsidR="002940AA" w:rsidRPr="003E4934">
        <w:rPr>
          <w:rFonts w:cstheme="majorBidi"/>
        </w:rPr>
        <w:t xml:space="preserve">, z uwzględnieniem modyfikacji wskazanych w </w:t>
      </w:r>
      <w:r w:rsidR="00132C1F" w:rsidRPr="003E4934">
        <w:rPr>
          <w:rFonts w:cstheme="majorBidi"/>
        </w:rPr>
        <w:t>kolejnym punkcie tego</w:t>
      </w:r>
      <w:r w:rsidR="002940AA" w:rsidRPr="003E4934">
        <w:rPr>
          <w:rFonts w:cstheme="majorBidi"/>
        </w:rPr>
        <w:t xml:space="preserve"> dokumentu.</w:t>
      </w:r>
    </w:p>
    <w:p w14:paraId="6351BD72" w14:textId="46A0000E" w:rsidR="0048001E" w:rsidRPr="003E4934" w:rsidRDefault="0048001E" w:rsidP="0048001E">
      <w:pPr>
        <w:pStyle w:val="Akapitzlist"/>
        <w:spacing w:after="0" w:line="240" w:lineRule="auto"/>
        <w:ind w:left="425"/>
        <w:jc w:val="both"/>
        <w:rPr>
          <w:rFonts w:cstheme="majorHAnsi"/>
        </w:rPr>
      </w:pPr>
    </w:p>
    <w:p w14:paraId="032EF4BA" w14:textId="77777777" w:rsidR="009F6BF1" w:rsidRPr="003E4934" w:rsidRDefault="009F6BF1" w:rsidP="0048001E">
      <w:pPr>
        <w:pStyle w:val="Akapitzlist"/>
        <w:spacing w:after="0" w:line="240" w:lineRule="auto"/>
        <w:ind w:left="425"/>
        <w:jc w:val="both"/>
        <w:rPr>
          <w:rFonts w:cstheme="majorHAnsi"/>
        </w:rPr>
      </w:pPr>
    </w:p>
    <w:p w14:paraId="51DDA344" w14:textId="77777777" w:rsidR="001C5625" w:rsidRPr="003E4934" w:rsidRDefault="008C0349" w:rsidP="00E52F80">
      <w:pPr>
        <w:pStyle w:val="Nagwek2"/>
        <w:keepNext w:val="0"/>
        <w:keepLines w:val="0"/>
        <w:numPr>
          <w:ilvl w:val="1"/>
          <w:numId w:val="15"/>
        </w:numPr>
        <w:spacing w:before="0" w:line="240" w:lineRule="auto"/>
        <w:ind w:left="709" w:hanging="567"/>
        <w:jc w:val="both"/>
        <w:rPr>
          <w:rFonts w:asciiTheme="minorHAnsi" w:hAnsiTheme="minorHAnsi" w:cstheme="majorHAnsi"/>
          <w:b/>
          <w:color w:val="C00000"/>
          <w:sz w:val="24"/>
          <w:szCs w:val="24"/>
        </w:rPr>
      </w:pPr>
      <w:bookmarkStart w:id="19" w:name="_Toc494180634"/>
      <w:bookmarkStart w:id="20" w:name="_Toc496261287"/>
      <w:bookmarkStart w:id="21" w:name="_Toc503862995"/>
      <w:bookmarkStart w:id="22" w:name="_Toc53762090"/>
      <w:bookmarkStart w:id="23" w:name="_Toc59586177"/>
      <w:r w:rsidRPr="003E4934">
        <w:rPr>
          <w:rFonts w:asciiTheme="minorHAnsi" w:hAnsiTheme="minorHAnsi" w:cstheme="majorHAnsi"/>
          <w:b/>
          <w:color w:val="C00000"/>
          <w:sz w:val="24"/>
          <w:szCs w:val="24"/>
        </w:rPr>
        <w:t xml:space="preserve">Podstawy prawne prowadzenia </w:t>
      </w:r>
      <w:bookmarkEnd w:id="19"/>
      <w:r w:rsidR="00390FB3" w:rsidRPr="003E4934">
        <w:rPr>
          <w:rFonts w:asciiTheme="minorHAnsi" w:hAnsiTheme="minorHAnsi" w:cstheme="majorHAnsi"/>
          <w:b/>
          <w:color w:val="C00000"/>
          <w:sz w:val="24"/>
          <w:szCs w:val="24"/>
        </w:rPr>
        <w:t>Przedsięwzięcia</w:t>
      </w:r>
      <w:r w:rsidRPr="003E4934">
        <w:rPr>
          <w:rFonts w:asciiTheme="minorHAnsi" w:hAnsiTheme="minorHAnsi" w:cstheme="majorHAnsi"/>
          <w:b/>
          <w:color w:val="C00000"/>
          <w:sz w:val="24"/>
          <w:szCs w:val="24"/>
        </w:rPr>
        <w:t xml:space="preserve"> i Postępowania</w:t>
      </w:r>
      <w:bookmarkEnd w:id="20"/>
      <w:bookmarkEnd w:id="21"/>
      <w:bookmarkEnd w:id="22"/>
      <w:bookmarkEnd w:id="23"/>
      <w:r w:rsidR="00011F84" w:rsidRPr="003E4934">
        <w:rPr>
          <w:rFonts w:asciiTheme="minorHAnsi" w:hAnsiTheme="minorHAnsi" w:cstheme="majorHAnsi"/>
          <w:b/>
          <w:color w:val="C00000"/>
          <w:sz w:val="24"/>
          <w:szCs w:val="24"/>
        </w:rPr>
        <w:t xml:space="preserve"> </w:t>
      </w:r>
    </w:p>
    <w:p w14:paraId="3ECD5446" w14:textId="77777777" w:rsidR="001C5625" w:rsidRPr="003E4934" w:rsidRDefault="001C5625" w:rsidP="001C5625">
      <w:pPr>
        <w:rPr>
          <w:sz w:val="8"/>
          <w:szCs w:val="8"/>
        </w:rPr>
      </w:pPr>
    </w:p>
    <w:p w14:paraId="6626E2D6" w14:textId="19FD27B8" w:rsidR="00E915E2" w:rsidRPr="003E4934" w:rsidRDefault="008C0349" w:rsidP="009B4D79">
      <w:pPr>
        <w:pStyle w:val="Akapitzlist"/>
        <w:numPr>
          <w:ilvl w:val="0"/>
          <w:numId w:val="8"/>
        </w:numPr>
        <w:spacing w:after="0" w:line="240" w:lineRule="auto"/>
        <w:ind w:left="567" w:hanging="425"/>
        <w:jc w:val="both"/>
        <w:rPr>
          <w:rFonts w:cstheme="majorHAnsi"/>
        </w:rPr>
      </w:pPr>
      <w:r w:rsidRPr="003E4934">
        <w:rPr>
          <w:rFonts w:cstheme="majorHAnsi"/>
        </w:rPr>
        <w:t xml:space="preserve">NCBR prowadzi </w:t>
      </w:r>
      <w:r w:rsidR="00390FB3" w:rsidRPr="003E4934">
        <w:rPr>
          <w:rFonts w:cstheme="majorHAnsi"/>
        </w:rPr>
        <w:t xml:space="preserve">Przedsięwzięcie </w:t>
      </w:r>
      <w:r w:rsidRPr="003E4934">
        <w:rPr>
          <w:rFonts w:cstheme="majorHAnsi"/>
        </w:rPr>
        <w:t>i Postępowanie</w:t>
      </w:r>
      <w:r w:rsidR="002940AA" w:rsidRPr="003E4934">
        <w:rPr>
          <w:rFonts w:cstheme="majorHAnsi"/>
        </w:rPr>
        <w:t xml:space="preserve"> </w:t>
      </w:r>
      <w:r w:rsidRPr="003E4934">
        <w:rPr>
          <w:rFonts w:cstheme="majorHAnsi"/>
        </w:rPr>
        <w:t>na podstawie lub z uwzględnieniem</w:t>
      </w:r>
      <w:r w:rsidR="00FF10D6" w:rsidRPr="003E4934">
        <w:rPr>
          <w:rFonts w:cstheme="majorHAnsi"/>
        </w:rPr>
        <w:t xml:space="preserve"> w szczególności</w:t>
      </w:r>
      <w:r w:rsidRPr="003E4934">
        <w:rPr>
          <w:rFonts w:cstheme="majorHAnsi"/>
        </w:rPr>
        <w:t>:</w:t>
      </w:r>
    </w:p>
    <w:p w14:paraId="7CD90AAC" w14:textId="75587880" w:rsidR="00796CF0" w:rsidRPr="003E4934" w:rsidRDefault="008C0349" w:rsidP="2FB2A7D6">
      <w:pPr>
        <w:pStyle w:val="Akapitzlist"/>
        <w:numPr>
          <w:ilvl w:val="0"/>
          <w:numId w:val="17"/>
        </w:numPr>
        <w:spacing w:after="0" w:line="240" w:lineRule="auto"/>
        <w:contextualSpacing w:val="0"/>
        <w:jc w:val="both"/>
        <w:rPr>
          <w:rFonts w:cstheme="majorBidi"/>
        </w:rPr>
      </w:pPr>
      <w:r w:rsidRPr="003E4934">
        <w:rPr>
          <w:rFonts w:cstheme="majorBidi"/>
        </w:rPr>
        <w:t xml:space="preserve">art. 4 pkt. 3) lit. e) </w:t>
      </w:r>
      <w:r w:rsidR="00F765A3" w:rsidRPr="003E4934">
        <w:rPr>
          <w:rFonts w:cstheme="majorBidi"/>
        </w:rPr>
        <w:t>Ustawy</w:t>
      </w:r>
      <w:r w:rsidR="00FA786D" w:rsidRPr="003E4934">
        <w:rPr>
          <w:rFonts w:cstheme="majorBidi"/>
        </w:rPr>
        <w:t xml:space="preserve"> </w:t>
      </w:r>
      <w:r w:rsidR="009A0972" w:rsidRPr="003E4934">
        <w:rPr>
          <w:rFonts w:cstheme="majorBidi"/>
        </w:rPr>
        <w:t>PZP</w:t>
      </w:r>
      <w:r w:rsidR="00B553A1" w:rsidRPr="003E4934">
        <w:rPr>
          <w:rFonts w:cstheme="majorBidi"/>
        </w:rPr>
        <w:t xml:space="preserve"> (i art. 11 ust. 1 pkt 3 zastępującej ją Ustawy Nowe PZP)</w:t>
      </w:r>
      <w:r w:rsidRPr="003E4934">
        <w:rPr>
          <w:rFonts w:cstheme="majorBidi"/>
        </w:rPr>
        <w:t>;</w:t>
      </w:r>
      <w:bookmarkStart w:id="24" w:name="_Hlk53778345"/>
      <w:bookmarkEnd w:id="24"/>
    </w:p>
    <w:p w14:paraId="2D7B6E02" w14:textId="0D8F7F43" w:rsidR="00FF10D6" w:rsidRPr="003E4934" w:rsidRDefault="00A376D0" w:rsidP="00E52F80">
      <w:pPr>
        <w:pStyle w:val="Akapitzlist"/>
        <w:numPr>
          <w:ilvl w:val="0"/>
          <w:numId w:val="17"/>
        </w:numPr>
        <w:spacing w:after="0" w:line="240" w:lineRule="auto"/>
        <w:contextualSpacing w:val="0"/>
        <w:jc w:val="both"/>
        <w:rPr>
          <w:rFonts w:cstheme="majorHAnsi"/>
          <w:b/>
        </w:rPr>
      </w:pPr>
      <w:r w:rsidRPr="003E4934">
        <w:rPr>
          <w:rFonts w:cstheme="majorHAnsi"/>
        </w:rPr>
        <w:t xml:space="preserve">art. 14 </w:t>
      </w:r>
      <w:r w:rsidR="003D67AB" w:rsidRPr="003E4934">
        <w:rPr>
          <w:rFonts w:cstheme="majorHAnsi"/>
        </w:rPr>
        <w:t>Dyrektywy 2014/24/UE</w:t>
      </w:r>
      <w:r w:rsidR="00FF10D6" w:rsidRPr="003E4934">
        <w:rPr>
          <w:rFonts w:cstheme="majorHAnsi"/>
        </w:rPr>
        <w:t>;</w:t>
      </w:r>
    </w:p>
    <w:p w14:paraId="48E0CD0A" w14:textId="4B745473" w:rsidR="00796CF0" w:rsidRPr="003E4934" w:rsidRDefault="00753A20" w:rsidP="29DA62CB">
      <w:pPr>
        <w:pStyle w:val="Akapitzlist"/>
        <w:numPr>
          <w:ilvl w:val="0"/>
          <w:numId w:val="17"/>
        </w:numPr>
        <w:spacing w:after="0" w:line="240" w:lineRule="auto"/>
        <w:jc w:val="both"/>
        <w:rPr>
          <w:rFonts w:cstheme="majorBidi"/>
        </w:rPr>
      </w:pPr>
      <w:r w:rsidRPr="003E4934">
        <w:rPr>
          <w:rFonts w:cstheme="majorBidi"/>
        </w:rPr>
        <w:t xml:space="preserve">Ustawy </w:t>
      </w:r>
      <w:r w:rsidR="00CC1712" w:rsidRPr="003E4934">
        <w:rPr>
          <w:rFonts w:cstheme="majorBidi"/>
        </w:rPr>
        <w:t xml:space="preserve">z </w:t>
      </w:r>
      <w:r w:rsidRPr="003E4934">
        <w:rPr>
          <w:rFonts w:cstheme="majorBidi"/>
        </w:rPr>
        <w:t>o NCBR</w:t>
      </w:r>
      <w:r w:rsidR="004E334D" w:rsidRPr="003E4934">
        <w:rPr>
          <w:rFonts w:cstheme="majorBidi"/>
        </w:rPr>
        <w:t xml:space="preserve"> (</w:t>
      </w:r>
      <w:r w:rsidR="00331F73" w:rsidRPr="003E4934">
        <w:rPr>
          <w:rFonts w:cstheme="majorBidi"/>
        </w:rPr>
        <w:t>art. 3</w:t>
      </w:r>
      <w:r w:rsidR="000830CF" w:rsidRPr="003E4934">
        <w:rPr>
          <w:rFonts w:cstheme="majorBidi"/>
        </w:rPr>
        <w:t xml:space="preserve">0 </w:t>
      </w:r>
      <w:r w:rsidR="00331F73" w:rsidRPr="003E4934">
        <w:rPr>
          <w:rFonts w:cstheme="majorBidi"/>
        </w:rPr>
        <w:t>ust.</w:t>
      </w:r>
      <w:r w:rsidR="000830CF" w:rsidRPr="003E4934">
        <w:rPr>
          <w:rFonts w:cstheme="majorBidi"/>
        </w:rPr>
        <w:t xml:space="preserve"> 5 i 6</w:t>
      </w:r>
      <w:r w:rsidR="004E334D" w:rsidRPr="003E4934">
        <w:rPr>
          <w:rFonts w:cstheme="majorBidi"/>
        </w:rPr>
        <w:t>)</w:t>
      </w:r>
      <w:r w:rsidR="000830CF" w:rsidRPr="003E4934">
        <w:rPr>
          <w:rFonts w:cstheme="majorBidi"/>
        </w:rPr>
        <w:t xml:space="preserve"> oraz § 2 pkt 2 Rozporządzenia MN</w:t>
      </w:r>
      <w:r w:rsidR="58E2AD27" w:rsidRPr="003E4934">
        <w:rPr>
          <w:rFonts w:cstheme="majorBidi"/>
        </w:rPr>
        <w:t>i</w:t>
      </w:r>
      <w:r w:rsidR="000830CF" w:rsidRPr="003E4934">
        <w:rPr>
          <w:rFonts w:cstheme="majorBidi"/>
        </w:rPr>
        <w:t>SW;</w:t>
      </w:r>
      <w:r w:rsidR="00DD4E56" w:rsidRPr="003E4934">
        <w:rPr>
          <w:rFonts w:cstheme="majorBidi"/>
        </w:rPr>
        <w:t xml:space="preserve"> </w:t>
      </w:r>
    </w:p>
    <w:p w14:paraId="7326D95D" w14:textId="48D88C5B" w:rsidR="00FC630B" w:rsidRPr="003E4934" w:rsidRDefault="1567E7FD" w:rsidP="29DA62CB">
      <w:pPr>
        <w:pStyle w:val="Akapitzlist"/>
        <w:numPr>
          <w:ilvl w:val="0"/>
          <w:numId w:val="17"/>
        </w:numPr>
        <w:spacing w:after="0" w:line="240" w:lineRule="auto"/>
        <w:contextualSpacing w:val="0"/>
        <w:jc w:val="both"/>
        <w:rPr>
          <w:rFonts w:cstheme="majorBidi"/>
          <w:b/>
          <w:bCs/>
        </w:rPr>
      </w:pPr>
      <w:r w:rsidRPr="003E4934">
        <w:rPr>
          <w:rFonts w:cstheme="majorBidi"/>
        </w:rPr>
        <w:t>U</w:t>
      </w:r>
      <w:r w:rsidR="008C0349" w:rsidRPr="003E4934">
        <w:rPr>
          <w:rFonts w:cstheme="majorBidi"/>
        </w:rPr>
        <w:t>stawy o finansach publicznych;</w:t>
      </w:r>
    </w:p>
    <w:p w14:paraId="6F4830F7" w14:textId="19A3F7E5" w:rsidR="00796CF0" w:rsidRPr="003E4934" w:rsidRDefault="00FF10D6" w:rsidP="2FB2A7D6">
      <w:pPr>
        <w:pStyle w:val="Akapitzlist"/>
        <w:numPr>
          <w:ilvl w:val="0"/>
          <w:numId w:val="17"/>
        </w:numPr>
        <w:spacing w:after="0" w:line="240" w:lineRule="auto"/>
        <w:contextualSpacing w:val="0"/>
        <w:jc w:val="both"/>
        <w:rPr>
          <w:rFonts w:cstheme="majorBidi"/>
          <w:b/>
          <w:bCs/>
        </w:rPr>
      </w:pPr>
      <w:r w:rsidRPr="003E4934">
        <w:rPr>
          <w:rFonts w:cstheme="majorBidi"/>
        </w:rPr>
        <w:t>Ustawy PWP</w:t>
      </w:r>
      <w:r w:rsidR="008C0349" w:rsidRPr="003E4934">
        <w:rPr>
          <w:rFonts w:cstheme="majorBidi"/>
        </w:rPr>
        <w:t>;</w:t>
      </w:r>
    </w:p>
    <w:p w14:paraId="3F8B725C" w14:textId="412199FE" w:rsidR="00796CF0" w:rsidRPr="003E4934" w:rsidRDefault="00FF10D6" w:rsidP="2FB2A7D6">
      <w:pPr>
        <w:pStyle w:val="Akapitzlist"/>
        <w:numPr>
          <w:ilvl w:val="0"/>
          <w:numId w:val="17"/>
        </w:numPr>
        <w:spacing w:after="0" w:line="240" w:lineRule="auto"/>
        <w:contextualSpacing w:val="0"/>
        <w:jc w:val="both"/>
        <w:rPr>
          <w:rFonts w:cstheme="majorBidi"/>
          <w:b/>
          <w:bCs/>
        </w:rPr>
      </w:pPr>
      <w:r w:rsidRPr="003E4934">
        <w:rPr>
          <w:rFonts w:cstheme="majorBidi"/>
        </w:rPr>
        <w:t xml:space="preserve">Ustawy </w:t>
      </w:r>
      <w:r w:rsidR="009A0972" w:rsidRPr="003E4934">
        <w:rPr>
          <w:rFonts w:cstheme="majorBidi"/>
        </w:rPr>
        <w:t xml:space="preserve">o Prawie </w:t>
      </w:r>
      <w:r w:rsidRPr="003E4934">
        <w:rPr>
          <w:rFonts w:cstheme="majorBidi"/>
        </w:rPr>
        <w:t>A</w:t>
      </w:r>
      <w:r w:rsidR="009A0972" w:rsidRPr="003E4934">
        <w:rPr>
          <w:rFonts w:cstheme="majorBidi"/>
        </w:rPr>
        <w:t>utorskim</w:t>
      </w:r>
      <w:r w:rsidR="00491916" w:rsidRPr="003E4934">
        <w:rPr>
          <w:rFonts w:cstheme="majorBidi"/>
        </w:rPr>
        <w:t>.</w:t>
      </w:r>
    </w:p>
    <w:p w14:paraId="759A1379" w14:textId="1FE96F39" w:rsidR="00E915E2" w:rsidRPr="003E4934" w:rsidRDefault="008C0349" w:rsidP="009B4D79">
      <w:pPr>
        <w:pStyle w:val="Akapitzlist"/>
        <w:numPr>
          <w:ilvl w:val="0"/>
          <w:numId w:val="8"/>
        </w:numPr>
        <w:spacing w:after="0" w:line="240" w:lineRule="auto"/>
        <w:ind w:left="567" w:hanging="425"/>
        <w:jc w:val="both"/>
        <w:rPr>
          <w:rFonts w:cstheme="majorHAnsi"/>
        </w:rPr>
      </w:pPr>
      <w:r w:rsidRPr="003E4934">
        <w:rPr>
          <w:rFonts w:cstheme="majorHAnsi"/>
        </w:rPr>
        <w:t xml:space="preserve">NCBR </w:t>
      </w:r>
      <w:r w:rsidR="00E509D8" w:rsidRPr="003E4934">
        <w:rPr>
          <w:rFonts w:cstheme="majorHAnsi"/>
        </w:rPr>
        <w:t xml:space="preserve">realizuje </w:t>
      </w:r>
      <w:r w:rsidR="00CE25AC" w:rsidRPr="003E4934">
        <w:rPr>
          <w:rFonts w:cstheme="majorHAnsi"/>
        </w:rPr>
        <w:t xml:space="preserve">Przedsięwzięcie </w:t>
      </w:r>
      <w:r w:rsidRPr="003E4934">
        <w:rPr>
          <w:rFonts w:cstheme="majorHAnsi"/>
        </w:rPr>
        <w:t>z uwzględnieniem</w:t>
      </w:r>
      <w:r w:rsidR="0021085F" w:rsidRPr="003E4934">
        <w:rPr>
          <w:rFonts w:cstheme="majorHAnsi"/>
        </w:rPr>
        <w:t xml:space="preserve"> zasad dotyczących prowadzenia Z</w:t>
      </w:r>
      <w:r w:rsidRPr="003E4934">
        <w:rPr>
          <w:rFonts w:cstheme="majorHAnsi"/>
        </w:rPr>
        <w:t xml:space="preserve">amówień </w:t>
      </w:r>
      <w:r w:rsidR="0021085F" w:rsidRPr="003E4934">
        <w:rPr>
          <w:rFonts w:cstheme="majorHAnsi"/>
        </w:rPr>
        <w:t>P</w:t>
      </w:r>
      <w:r w:rsidRPr="003E4934">
        <w:rPr>
          <w:rFonts w:cstheme="majorHAnsi"/>
        </w:rPr>
        <w:t>rzedkomercyjnych</w:t>
      </w:r>
      <w:r w:rsidR="0021085F" w:rsidRPr="003E4934">
        <w:rPr>
          <w:rFonts w:cstheme="majorHAnsi"/>
        </w:rPr>
        <w:t>,</w:t>
      </w:r>
      <w:r w:rsidRPr="003E4934">
        <w:rPr>
          <w:rFonts w:cstheme="majorHAnsi"/>
        </w:rPr>
        <w:t xml:space="preserve"> na podstawie dokumentów opublikowanych przez organy Unii Europejskiej, w tym:</w:t>
      </w:r>
    </w:p>
    <w:p w14:paraId="3FF845BC" w14:textId="77777777" w:rsidR="00761A85" w:rsidRPr="003E4934" w:rsidRDefault="008C0349" w:rsidP="00761A85">
      <w:pPr>
        <w:pStyle w:val="Akapitzlist"/>
        <w:numPr>
          <w:ilvl w:val="0"/>
          <w:numId w:val="9"/>
        </w:numPr>
        <w:spacing w:after="0" w:line="240" w:lineRule="auto"/>
        <w:ind w:left="851" w:hanging="284"/>
        <w:contextualSpacing w:val="0"/>
        <w:jc w:val="both"/>
        <w:rPr>
          <w:rFonts w:cstheme="majorHAnsi"/>
        </w:rPr>
      </w:pPr>
      <w:r w:rsidRPr="003E4934">
        <w:rPr>
          <w:rFonts w:cstheme="majorHAnsi"/>
        </w:rPr>
        <w:t>Zasad ramowych</w:t>
      </w:r>
      <w:r w:rsidR="00761A85" w:rsidRPr="003E4934">
        <w:rPr>
          <w:rFonts w:cstheme="majorHAnsi"/>
        </w:rPr>
        <w:t xml:space="preserve"> dotyczących pomocy państwa na działalność badawczą, rozwojową i innowacyjną (2014/C 198/01)</w:t>
      </w:r>
      <w:r w:rsidR="0004269C" w:rsidRPr="003E4934">
        <w:rPr>
          <w:rFonts w:cstheme="majorHAnsi"/>
        </w:rPr>
        <w:t>, a w szczególności ich punktu 2.3.</w:t>
      </w:r>
      <w:r w:rsidRPr="003E4934">
        <w:rPr>
          <w:rFonts w:cstheme="majorHAnsi"/>
        </w:rPr>
        <w:t>;</w:t>
      </w:r>
    </w:p>
    <w:p w14:paraId="55E74D3B" w14:textId="50D8F1EC" w:rsidR="00501035" w:rsidRPr="003E4934" w:rsidRDefault="008C0349" w:rsidP="00761A85">
      <w:pPr>
        <w:pStyle w:val="Akapitzlist"/>
        <w:numPr>
          <w:ilvl w:val="0"/>
          <w:numId w:val="9"/>
        </w:numPr>
        <w:spacing w:after="0" w:line="240" w:lineRule="auto"/>
        <w:ind w:left="851" w:hanging="284"/>
        <w:contextualSpacing w:val="0"/>
        <w:jc w:val="both"/>
        <w:rPr>
          <w:rFonts w:cstheme="majorHAnsi"/>
        </w:rPr>
      </w:pPr>
      <w:r w:rsidRPr="003E4934">
        <w:rPr>
          <w:rFonts w:cstheme="majorHAnsi"/>
        </w:rPr>
        <w:t>Komunikatu Komisji</w:t>
      </w:r>
      <w:r w:rsidR="00761A85" w:rsidRPr="003E4934">
        <w:rPr>
          <w:rFonts w:cstheme="majorHAnsi"/>
        </w:rPr>
        <w:t xml:space="preserve"> d</w:t>
      </w:r>
      <w:r w:rsidR="00761A85" w:rsidRPr="003E4934">
        <w:t>o Parlamentu Europejskiego, Rady, Europejskiego Komitetu Ekonomiczno-Społecznego i Komitetu Regionów „Zamówienia przedkomercyjne: wspieranie innowacyjności w celu zapewnienia trwałości i wysokiej jakości usług publicznych w Europie”</w:t>
      </w:r>
      <w:r w:rsidRPr="003E4934">
        <w:rPr>
          <w:rFonts w:cstheme="majorHAnsi"/>
        </w:rPr>
        <w:t>.</w:t>
      </w:r>
    </w:p>
    <w:p w14:paraId="5D1A8350" w14:textId="49491AB5" w:rsidR="000B7C58" w:rsidRPr="003E4934" w:rsidRDefault="000B7C58" w:rsidP="000B7C58">
      <w:pPr>
        <w:pStyle w:val="Akapitzlist"/>
        <w:numPr>
          <w:ilvl w:val="0"/>
          <w:numId w:val="8"/>
        </w:numPr>
        <w:spacing w:after="0" w:line="240" w:lineRule="auto"/>
        <w:ind w:left="567" w:hanging="425"/>
        <w:jc w:val="both"/>
        <w:rPr>
          <w:rFonts w:cstheme="majorHAnsi"/>
        </w:rPr>
      </w:pPr>
      <w:r w:rsidRPr="003E4934">
        <w:t xml:space="preserve">Z przyczyn uzasadnionych analizą NCBR, przebiegiem dialogu technicznego oraz możliwościami finansowymi NCBR, przyjęto następujące </w:t>
      </w:r>
      <w:r w:rsidR="00132C1F" w:rsidRPr="003E4934">
        <w:t xml:space="preserve">dopuszczalne </w:t>
      </w:r>
      <w:r w:rsidRPr="003E4934">
        <w:t xml:space="preserve">odstępstwa od </w:t>
      </w:r>
      <w:r w:rsidR="00132C1F" w:rsidRPr="003E4934">
        <w:t xml:space="preserve">podstawowego </w:t>
      </w:r>
      <w:r w:rsidRPr="003E4934">
        <w:t>modelu</w:t>
      </w:r>
      <w:r w:rsidR="00AB21D9" w:rsidRPr="003E4934">
        <w:t xml:space="preserve"> organizacji Zamówienia Przedkomercyjnego</w:t>
      </w:r>
      <w:r w:rsidRPr="003E4934">
        <w:t xml:space="preserve"> zaproponowanego w Komunikacie Komisji:</w:t>
      </w:r>
    </w:p>
    <w:p w14:paraId="5D2C7744" w14:textId="16C33F79" w:rsidR="000B7C58" w:rsidRPr="003E4934" w:rsidRDefault="000B7C58" w:rsidP="00132C1F">
      <w:pPr>
        <w:pStyle w:val="Akapitzlist"/>
        <w:numPr>
          <w:ilvl w:val="1"/>
          <w:numId w:val="9"/>
        </w:numPr>
        <w:spacing w:after="0" w:line="240" w:lineRule="auto"/>
        <w:ind w:left="851"/>
        <w:jc w:val="both"/>
      </w:pPr>
      <w:r w:rsidRPr="003E4934">
        <w:t xml:space="preserve">wydzielono w ramach </w:t>
      </w:r>
      <w:r w:rsidR="00B97256" w:rsidRPr="003E4934">
        <w:t>Przedsięwzięcia</w:t>
      </w:r>
      <w:r w:rsidRPr="003E4934">
        <w:t xml:space="preserve"> trzy różne </w:t>
      </w:r>
      <w:r w:rsidR="00532594" w:rsidRPr="003E4934">
        <w:t>Strumienie</w:t>
      </w:r>
      <w:r w:rsidRPr="003E4934">
        <w:t xml:space="preserve"> technologiczne: </w:t>
      </w:r>
      <w:r w:rsidR="00AB21D9" w:rsidRPr="003E4934">
        <w:t>B</w:t>
      </w:r>
      <w:r w:rsidRPr="003E4934">
        <w:t xml:space="preserve">udownictwo </w:t>
      </w:r>
      <w:r w:rsidR="00AB21D9" w:rsidRPr="003E4934">
        <w:t>S</w:t>
      </w:r>
      <w:r w:rsidRPr="003E4934">
        <w:t xml:space="preserve">połeczne, </w:t>
      </w:r>
      <w:r w:rsidR="00AB21D9" w:rsidRPr="003E4934">
        <w:t>B</w:t>
      </w:r>
      <w:r w:rsidRPr="003E4934">
        <w:t xml:space="preserve">udownictwo </w:t>
      </w:r>
      <w:r w:rsidR="00AB21D9" w:rsidRPr="003E4934">
        <w:t>S</w:t>
      </w:r>
      <w:r w:rsidRPr="003E4934">
        <w:t xml:space="preserve">enioralne i </w:t>
      </w:r>
      <w:r w:rsidR="00AB21D9" w:rsidRPr="003E4934">
        <w:t>B</w:t>
      </w:r>
      <w:r w:rsidRPr="003E4934">
        <w:t xml:space="preserve">udownictwo </w:t>
      </w:r>
      <w:r w:rsidR="00AB21D9" w:rsidRPr="003E4934">
        <w:t>J</w:t>
      </w:r>
      <w:r w:rsidRPr="003E4934">
        <w:t>ednorodzinne,</w:t>
      </w:r>
      <w:r w:rsidR="00861722" w:rsidRPr="003E4934">
        <w:t xml:space="preserve"> ze względów wyjaśnionych w pkt </w:t>
      </w:r>
      <w:r w:rsidR="00861722" w:rsidRPr="003E4934">
        <w:fldChar w:fldCharType="begin"/>
      </w:r>
      <w:r w:rsidR="00861722" w:rsidRPr="003E4934">
        <w:instrText xml:space="preserve"> REF _Ref52625619 \r \h </w:instrText>
      </w:r>
      <w:r w:rsidR="00473099" w:rsidRPr="003E4934">
        <w:instrText xml:space="preserve"> \* MERGEFORMAT </w:instrText>
      </w:r>
      <w:r w:rsidR="00861722" w:rsidRPr="003E4934">
        <w:fldChar w:fldCharType="separate"/>
      </w:r>
      <w:r w:rsidR="009C1D2B">
        <w:t>1.5</w:t>
      </w:r>
      <w:r w:rsidR="00861722" w:rsidRPr="003E4934">
        <w:fldChar w:fldCharType="end"/>
      </w:r>
      <w:r w:rsidR="00EB7B56" w:rsidRPr="003E4934">
        <w:t>,</w:t>
      </w:r>
    </w:p>
    <w:p w14:paraId="0DE8586D" w14:textId="129B1F83" w:rsidR="000B7C58" w:rsidRPr="003E4934" w:rsidRDefault="000B7C58" w:rsidP="00132C1F">
      <w:pPr>
        <w:pStyle w:val="Akapitzlist"/>
        <w:numPr>
          <w:ilvl w:val="1"/>
          <w:numId w:val="9"/>
        </w:numPr>
        <w:spacing w:after="0" w:line="240" w:lineRule="auto"/>
        <w:ind w:left="851"/>
        <w:jc w:val="both"/>
      </w:pPr>
      <w:r w:rsidRPr="003E4934">
        <w:t xml:space="preserve">ze względu na ograniczenia budżetowe </w:t>
      </w:r>
      <w:r w:rsidR="00861722" w:rsidRPr="003E4934">
        <w:t xml:space="preserve">oraz szacowane przez NCBR koszty przygotowania Demonstratorów </w:t>
      </w:r>
      <w:r w:rsidRPr="003E4934">
        <w:t xml:space="preserve">przyjęto, że w ramach każdego </w:t>
      </w:r>
      <w:r w:rsidR="00532594" w:rsidRPr="003E4934">
        <w:t>Strumienia</w:t>
      </w:r>
      <w:r w:rsidRPr="003E4934">
        <w:t xml:space="preserve"> powstanie </w:t>
      </w:r>
      <w:r w:rsidR="00D52739" w:rsidRPr="003E4934">
        <w:t>zasadniczo</w:t>
      </w:r>
      <w:r w:rsidR="00DD4E56" w:rsidRPr="003E4934">
        <w:t xml:space="preserve"> </w:t>
      </w:r>
      <w:r w:rsidR="00D52739" w:rsidRPr="003E4934">
        <w:t xml:space="preserve">jeden </w:t>
      </w:r>
      <w:r w:rsidR="00532594" w:rsidRPr="003E4934">
        <w:t>D</w:t>
      </w:r>
      <w:r w:rsidRPr="003E4934">
        <w:t xml:space="preserve">emonstrator </w:t>
      </w:r>
      <w:r w:rsidR="00D319E4" w:rsidRPr="003E4934">
        <w:t>Rozwiązania</w:t>
      </w:r>
      <w:r w:rsidR="00B97256" w:rsidRPr="003E4934">
        <w:t xml:space="preserve"> (tj. z wyjątkiem Strumieni</w:t>
      </w:r>
      <w:r w:rsidR="00424E82" w:rsidRPr="003E4934">
        <w:t>a</w:t>
      </w:r>
      <w:r w:rsidR="00B97256" w:rsidRPr="003E4934">
        <w:t xml:space="preserve"> 3</w:t>
      </w:r>
      <w:r w:rsidR="00424E82" w:rsidRPr="003E4934">
        <w:t>, gdzie mogą powstać dwa Demonstratory</w:t>
      </w:r>
      <w:r w:rsidR="00B97256" w:rsidRPr="003E4934">
        <w:t>)</w:t>
      </w:r>
      <w:r w:rsidR="00883867" w:rsidRPr="003E4934">
        <w:t xml:space="preserve">, z zastrzeżeniem postanowień dot. dopuszczalności zwiększenia budżetu przez NCBR zgodnie z </w:t>
      </w:r>
      <w:r w:rsidR="010895D3" w:rsidRPr="003E4934">
        <w:t>R</w:t>
      </w:r>
      <w:r w:rsidR="00A65A55" w:rsidRPr="003E4934">
        <w:t>ozdział</w:t>
      </w:r>
      <w:r w:rsidR="00883867" w:rsidRPr="003E4934">
        <w:t xml:space="preserve">em </w:t>
      </w:r>
      <w:r w:rsidRPr="003E4934">
        <w:fldChar w:fldCharType="begin"/>
      </w:r>
      <w:r w:rsidRPr="003E4934">
        <w:instrText xml:space="preserve"> REF _Ref54707550 \r \h </w:instrText>
      </w:r>
      <w:r w:rsidR="004E2D42" w:rsidRPr="003E4934">
        <w:instrText xml:space="preserve"> \* MERGEFORMAT </w:instrText>
      </w:r>
      <w:r w:rsidRPr="003E4934">
        <w:fldChar w:fldCharType="separate"/>
      </w:r>
      <w:r w:rsidR="009C1D2B">
        <w:t>X</w:t>
      </w:r>
      <w:r w:rsidRPr="003E4934">
        <w:fldChar w:fldCharType="end"/>
      </w:r>
      <w:r w:rsidR="009D640A" w:rsidRPr="003E4934">
        <w:t xml:space="preserve"> Regulaminu</w:t>
      </w:r>
      <w:r w:rsidR="00883867" w:rsidRPr="003E4934">
        <w:t xml:space="preserve">, skutkującego możliwością zwiększenia liczby Uczestników Przedsięwzięcia na kolejnych etapach realizacji </w:t>
      </w:r>
      <w:r w:rsidR="309A53F5" w:rsidRPr="003E4934">
        <w:t>U</w:t>
      </w:r>
      <w:r w:rsidR="00883867" w:rsidRPr="003E4934">
        <w:t>mowy</w:t>
      </w:r>
      <w:r w:rsidRPr="003E4934">
        <w:t>.</w:t>
      </w:r>
    </w:p>
    <w:p w14:paraId="258AA1CF" w14:textId="2FEED57E" w:rsidR="00501035" w:rsidRPr="003E4934" w:rsidRDefault="00CF0A4B" w:rsidP="00E52F80">
      <w:pPr>
        <w:pStyle w:val="Akapitzlist"/>
        <w:numPr>
          <w:ilvl w:val="0"/>
          <w:numId w:val="29"/>
        </w:numPr>
        <w:spacing w:after="0" w:line="240" w:lineRule="auto"/>
        <w:ind w:left="567" w:hanging="425"/>
        <w:jc w:val="both"/>
      </w:pPr>
      <w:r w:rsidRPr="003E4934">
        <w:t>Ogłoszenie n</w:t>
      </w:r>
      <w:r w:rsidR="004C2A0F" w:rsidRPr="003E4934">
        <w:t>iniejsze</w:t>
      </w:r>
      <w:r w:rsidRPr="003E4934">
        <w:t>go</w:t>
      </w:r>
      <w:r w:rsidR="004C2A0F" w:rsidRPr="003E4934">
        <w:t xml:space="preserve"> postępowani</w:t>
      </w:r>
      <w:r w:rsidRPr="003E4934">
        <w:t>a</w:t>
      </w:r>
      <w:r w:rsidR="004C2A0F" w:rsidRPr="003E4934">
        <w:t xml:space="preserve"> zostało poprzedzone procedurą dialogu technicznego, o</w:t>
      </w:r>
      <w:r w:rsidR="005068B7" w:rsidRPr="003E4934">
        <w:t> </w:t>
      </w:r>
      <w:r w:rsidR="004C2A0F" w:rsidRPr="003E4934">
        <w:t>której mowa w art. 31a ust. 1</w:t>
      </w:r>
      <w:r w:rsidR="004C2A0F" w:rsidRPr="003E4934">
        <w:rPr>
          <w:b/>
          <w:bCs/>
        </w:rPr>
        <w:t xml:space="preserve"> </w:t>
      </w:r>
      <w:r w:rsidR="00FF10D6" w:rsidRPr="003E4934">
        <w:t>Ustawy PZP.</w:t>
      </w:r>
    </w:p>
    <w:p w14:paraId="526E3FB7" w14:textId="274DFCE4" w:rsidR="004C2A0F" w:rsidRPr="003E4934" w:rsidRDefault="004C2A0F" w:rsidP="00E52F80">
      <w:pPr>
        <w:pStyle w:val="Akapitzlist"/>
        <w:numPr>
          <w:ilvl w:val="0"/>
          <w:numId w:val="29"/>
        </w:numPr>
        <w:spacing w:after="0" w:line="240" w:lineRule="auto"/>
        <w:ind w:left="567" w:hanging="425"/>
        <w:jc w:val="both"/>
      </w:pPr>
      <w:r w:rsidRPr="003E4934">
        <w:t xml:space="preserve">Rozwiązania proponowane przez Wnioskodawców muszą wpisywać się co najmniej jedną Krajową Inteligentną Specjalizację wskazaną w Załączniku nr </w:t>
      </w:r>
      <w:r w:rsidR="00EB7B56" w:rsidRPr="003E4934">
        <w:t xml:space="preserve">9 </w:t>
      </w:r>
      <w:r w:rsidRPr="003E4934">
        <w:t xml:space="preserve">do Regulaminu. </w:t>
      </w:r>
    </w:p>
    <w:p w14:paraId="25BE1E75" w14:textId="6517E48F" w:rsidR="008C5CDA" w:rsidRPr="003E4934" w:rsidRDefault="0008442B" w:rsidP="00E52F80">
      <w:pPr>
        <w:pStyle w:val="Akapitzlist"/>
        <w:numPr>
          <w:ilvl w:val="0"/>
          <w:numId w:val="29"/>
        </w:numPr>
        <w:spacing w:after="0" w:line="240" w:lineRule="auto"/>
        <w:ind w:left="567" w:hanging="425"/>
        <w:jc w:val="both"/>
      </w:pPr>
      <w:r w:rsidRPr="003E4934">
        <w:lastRenderedPageBreak/>
        <w:t xml:space="preserve">Przygotowanie Postępowania poprzedzające jego ogłoszenie nastąpiło </w:t>
      </w:r>
      <w:r w:rsidR="008C5CDA" w:rsidRPr="003E4934">
        <w:t xml:space="preserve">w oparciu o </w:t>
      </w:r>
      <w:r w:rsidRPr="003E4934">
        <w:t xml:space="preserve">wewnętrzną </w:t>
      </w:r>
      <w:r w:rsidR="008C5CDA" w:rsidRPr="003E4934">
        <w:t>procedurę NCBR</w:t>
      </w:r>
      <w:r w:rsidR="004E334D" w:rsidRPr="003E4934">
        <w:t xml:space="preserve"> pn. „</w:t>
      </w:r>
      <w:r w:rsidR="00B262D4" w:rsidRPr="003E4934">
        <w:t>Przygotowanie i realizacja przedsięwzięć w trybie innowacyjnych zamówień publicznych”</w:t>
      </w:r>
      <w:r w:rsidR="008C5CDA" w:rsidRPr="003E4934">
        <w:t>.</w:t>
      </w:r>
    </w:p>
    <w:p w14:paraId="6A8F2E30" w14:textId="77777777" w:rsidR="00EE1AA0" w:rsidRPr="003E4934" w:rsidRDefault="00EE1AA0" w:rsidP="00761AC8">
      <w:pPr>
        <w:spacing w:after="0" w:line="240" w:lineRule="auto"/>
        <w:jc w:val="both"/>
      </w:pPr>
    </w:p>
    <w:p w14:paraId="00377763" w14:textId="77777777" w:rsidR="00AE3493" w:rsidRPr="003E4934" w:rsidRDefault="00AE3493" w:rsidP="00A3013C">
      <w:pPr>
        <w:spacing w:after="0" w:line="240" w:lineRule="auto"/>
        <w:jc w:val="both"/>
        <w:rPr>
          <w:rFonts w:cstheme="majorHAnsi"/>
        </w:rPr>
      </w:pPr>
    </w:p>
    <w:p w14:paraId="6AEBB7A0" w14:textId="77777777" w:rsidR="00A3013C" w:rsidRPr="003E4934" w:rsidRDefault="0021085F" w:rsidP="00E52F80">
      <w:pPr>
        <w:pStyle w:val="Nagwek2"/>
        <w:keepNext w:val="0"/>
        <w:keepLines w:val="0"/>
        <w:numPr>
          <w:ilvl w:val="1"/>
          <w:numId w:val="15"/>
        </w:numPr>
        <w:spacing w:before="0" w:line="240" w:lineRule="auto"/>
        <w:ind w:left="709" w:hanging="567"/>
        <w:jc w:val="both"/>
        <w:rPr>
          <w:rFonts w:asciiTheme="minorHAnsi" w:hAnsiTheme="minorHAnsi" w:cstheme="majorHAnsi"/>
          <w:b/>
          <w:color w:val="C00000"/>
          <w:sz w:val="24"/>
          <w:szCs w:val="24"/>
        </w:rPr>
      </w:pPr>
      <w:bookmarkStart w:id="25" w:name="_Toc53762091"/>
      <w:bookmarkStart w:id="26" w:name="_Toc59586178"/>
      <w:bookmarkStart w:id="27" w:name="_Toc494180636"/>
      <w:bookmarkStart w:id="28" w:name="_Ref495417300"/>
      <w:bookmarkStart w:id="29" w:name="_Toc496261288"/>
      <w:bookmarkStart w:id="30" w:name="_Toc503862996"/>
      <w:r w:rsidRPr="003E4934">
        <w:rPr>
          <w:rFonts w:asciiTheme="minorHAnsi" w:hAnsiTheme="minorHAnsi" w:cstheme="majorHAnsi"/>
          <w:b/>
          <w:color w:val="C00000"/>
          <w:sz w:val="24"/>
          <w:szCs w:val="24"/>
        </w:rPr>
        <w:t xml:space="preserve">Omówienie formuły </w:t>
      </w:r>
      <w:r w:rsidR="002F344B" w:rsidRPr="003E4934">
        <w:rPr>
          <w:rFonts w:asciiTheme="minorHAnsi" w:hAnsiTheme="minorHAnsi" w:cstheme="majorHAnsi"/>
          <w:b/>
          <w:color w:val="C00000"/>
          <w:sz w:val="24"/>
          <w:szCs w:val="24"/>
        </w:rPr>
        <w:t>PCP</w:t>
      </w:r>
      <w:bookmarkEnd w:id="25"/>
      <w:bookmarkEnd w:id="26"/>
    </w:p>
    <w:p w14:paraId="753F89C0" w14:textId="65819947" w:rsidR="00EA05DF" w:rsidRPr="003E4934" w:rsidRDefault="0066051D" w:rsidP="29DA62CB">
      <w:pPr>
        <w:pStyle w:val="Akapitzlist"/>
        <w:numPr>
          <w:ilvl w:val="0"/>
          <w:numId w:val="21"/>
        </w:numPr>
        <w:spacing w:after="0" w:line="240" w:lineRule="auto"/>
        <w:ind w:left="567" w:hanging="425"/>
        <w:jc w:val="both"/>
        <w:rPr>
          <w:rFonts w:cstheme="majorBidi"/>
        </w:rPr>
      </w:pPr>
      <w:r w:rsidRPr="003E4934">
        <w:rPr>
          <w:rFonts w:cstheme="majorBidi"/>
        </w:rPr>
        <w:t xml:space="preserve">W </w:t>
      </w:r>
      <w:r w:rsidR="00EA05DF" w:rsidRPr="003E4934">
        <w:rPr>
          <w:rFonts w:cstheme="majorBidi"/>
        </w:rPr>
        <w:t>cz</w:t>
      </w:r>
      <w:r w:rsidR="3EF1EB21" w:rsidRPr="003E4934">
        <w:rPr>
          <w:rFonts w:cstheme="majorBidi"/>
        </w:rPr>
        <w:t xml:space="preserve">ęści </w:t>
      </w:r>
      <w:r w:rsidR="00EA05DF" w:rsidRPr="003E4934">
        <w:rPr>
          <w:rFonts w:cstheme="majorBidi"/>
        </w:rPr>
        <w:t>2.3 pkt 31 Zasad Ramowych wskazano, że podmioty udzielające zamówień publicznych mogą zamawiać usługi badawcze i rozwojowe od przedsiębiorstw</w:t>
      </w:r>
      <w:r w:rsidR="004F2CD3" w:rsidRPr="003E4934">
        <w:rPr>
          <w:rFonts w:cstheme="majorBidi"/>
        </w:rPr>
        <w:t xml:space="preserve"> </w:t>
      </w:r>
      <w:r w:rsidR="0021085F" w:rsidRPr="003E4934">
        <w:rPr>
          <w:rFonts w:cstheme="majorBidi"/>
        </w:rPr>
        <w:t>(</w:t>
      </w:r>
      <w:r w:rsidR="00517628" w:rsidRPr="003E4934">
        <w:rPr>
          <w:rFonts w:cstheme="majorBidi"/>
        </w:rPr>
        <w:t>w tym podmiotów realizujących usług</w:t>
      </w:r>
      <w:r w:rsidR="00E21CB5" w:rsidRPr="003E4934">
        <w:rPr>
          <w:rFonts w:cstheme="majorBidi"/>
        </w:rPr>
        <w:t xml:space="preserve">i w zakresie prowadzenia </w:t>
      </w:r>
      <w:r w:rsidR="009D640A" w:rsidRPr="003E4934">
        <w:rPr>
          <w:rFonts w:cstheme="majorBidi"/>
        </w:rPr>
        <w:t xml:space="preserve">Prac </w:t>
      </w:r>
      <w:r w:rsidR="00E21CB5" w:rsidRPr="003E4934">
        <w:rPr>
          <w:rFonts w:cstheme="majorBidi"/>
        </w:rPr>
        <w:t>B+</w:t>
      </w:r>
      <w:r w:rsidR="00517628" w:rsidRPr="003E4934">
        <w:rPr>
          <w:rFonts w:cstheme="majorBidi"/>
        </w:rPr>
        <w:t>R w ramach prowadzonej działalności gospodarczej</w:t>
      </w:r>
      <w:r w:rsidR="00401E7A" w:rsidRPr="003E4934">
        <w:rPr>
          <w:rFonts w:cstheme="majorBidi"/>
        </w:rPr>
        <w:t>, takie jak przedsiębiorstwa, uczelnie, instytuty badawcze, konsorcja i inne</w:t>
      </w:r>
      <w:r w:rsidR="0021085F" w:rsidRPr="003E4934">
        <w:rPr>
          <w:rFonts w:cstheme="majorBidi"/>
        </w:rPr>
        <w:t>)</w:t>
      </w:r>
      <w:r w:rsidR="00517628" w:rsidRPr="003E4934">
        <w:rPr>
          <w:rFonts w:cstheme="majorBidi"/>
        </w:rPr>
        <w:t>,</w:t>
      </w:r>
      <w:r w:rsidR="00EA05DF" w:rsidRPr="003E4934">
        <w:rPr>
          <w:rFonts w:cstheme="majorBidi"/>
        </w:rPr>
        <w:t xml:space="preserve"> zarówno poprzez procedury opracowania na wyłączność, jak i </w:t>
      </w:r>
      <w:r w:rsidR="00D661AF" w:rsidRPr="003E4934">
        <w:rPr>
          <w:rFonts w:cstheme="majorBidi"/>
          <w:b/>
          <w:bCs/>
        </w:rPr>
        <w:t>Z</w:t>
      </w:r>
      <w:r w:rsidR="00EA05DF" w:rsidRPr="003E4934">
        <w:rPr>
          <w:rFonts w:cstheme="majorBidi"/>
          <w:b/>
          <w:bCs/>
        </w:rPr>
        <w:t xml:space="preserve">amówienia </w:t>
      </w:r>
      <w:r w:rsidR="00D661AF" w:rsidRPr="003E4934">
        <w:rPr>
          <w:rFonts w:cstheme="majorBidi"/>
          <w:b/>
          <w:bCs/>
        </w:rPr>
        <w:t>P</w:t>
      </w:r>
      <w:r w:rsidR="00EA05DF" w:rsidRPr="003E4934">
        <w:rPr>
          <w:rFonts w:cstheme="majorBidi"/>
          <w:b/>
          <w:bCs/>
        </w:rPr>
        <w:t>rzedkomercyjne</w:t>
      </w:r>
      <w:r w:rsidR="00EA05DF" w:rsidRPr="003E4934">
        <w:rPr>
          <w:rFonts w:cstheme="majorBidi"/>
        </w:rPr>
        <w:t xml:space="preserve">. </w:t>
      </w:r>
      <w:r w:rsidR="009B4CE5" w:rsidRPr="003E4934">
        <w:rPr>
          <w:rFonts w:cstheme="majorBidi"/>
        </w:rPr>
        <w:t>Jak wskazano w motywie 47 Dyrektywy 2014/24/UE: „</w:t>
      </w:r>
      <w:r w:rsidR="009B4CE5" w:rsidRPr="003E4934">
        <w:t>Organy publiczne powinny optymalnie pod względem strategicznym wykorzystać zamówienia publiczne w celu wspierania innowacji. Zakup innowacyjnych produktów, robót budowlanych i usług odgrywa kluczową rolę w poprawie skuteczności i jakości usług publicznych, przyczyniając się przy tym do rozwiązywania poważnych problemów społecznych. Pozwala także uzyskać optymalną relację jakości do wielkości zainwestowanych środków publicznych, jak również szersze korzyści gospodarcze, środowiskowe i społeczne pod względem generowania nowych pomysłów, przełożenia ich na produkty i usługi innowacyjne, wspierając w ten sposób trwały wzrost gospodarczy.”</w:t>
      </w:r>
    </w:p>
    <w:p w14:paraId="21948E40" w14:textId="77777777" w:rsidR="00A3013C" w:rsidRPr="003E4934" w:rsidRDefault="00EA05DF" w:rsidP="00E52F80">
      <w:pPr>
        <w:pStyle w:val="Akapitzlist"/>
        <w:numPr>
          <w:ilvl w:val="0"/>
          <w:numId w:val="21"/>
        </w:numPr>
        <w:spacing w:after="0" w:line="240" w:lineRule="auto"/>
        <w:ind w:left="567" w:hanging="425"/>
        <w:jc w:val="both"/>
        <w:rPr>
          <w:rFonts w:cstheme="majorHAnsi"/>
        </w:rPr>
      </w:pPr>
      <w:r w:rsidRPr="003E4934">
        <w:rPr>
          <w:rFonts w:cstheme="majorHAnsi"/>
        </w:rPr>
        <w:t>Podstawowe cechy</w:t>
      </w:r>
      <w:r w:rsidR="00A3013C" w:rsidRPr="003E4934">
        <w:rPr>
          <w:rFonts w:cstheme="majorHAnsi"/>
        </w:rPr>
        <w:t xml:space="preserve"> </w:t>
      </w:r>
      <w:r w:rsidR="00D661AF" w:rsidRPr="003E4934">
        <w:rPr>
          <w:rFonts w:cstheme="majorHAnsi"/>
          <w:b/>
          <w:color w:val="C00000"/>
        </w:rPr>
        <w:t>Z</w:t>
      </w:r>
      <w:r w:rsidRPr="003E4934">
        <w:rPr>
          <w:rFonts w:cstheme="majorHAnsi"/>
          <w:b/>
          <w:color w:val="C00000"/>
        </w:rPr>
        <w:t xml:space="preserve">amówienia </w:t>
      </w:r>
      <w:r w:rsidR="00D661AF" w:rsidRPr="003E4934">
        <w:rPr>
          <w:rFonts w:cstheme="majorHAnsi"/>
          <w:b/>
          <w:color w:val="C00000"/>
        </w:rPr>
        <w:t>P</w:t>
      </w:r>
      <w:r w:rsidRPr="003E4934">
        <w:rPr>
          <w:rFonts w:cstheme="majorHAnsi"/>
          <w:b/>
          <w:color w:val="C00000"/>
        </w:rPr>
        <w:t>rzedkomercyjnego</w:t>
      </w:r>
      <w:r w:rsidRPr="003E4934">
        <w:rPr>
          <w:rFonts w:cstheme="majorHAnsi"/>
          <w:color w:val="C00000"/>
        </w:rPr>
        <w:t xml:space="preserve"> </w:t>
      </w:r>
      <w:r w:rsidRPr="003E4934">
        <w:rPr>
          <w:rFonts w:cstheme="majorHAnsi"/>
        </w:rPr>
        <w:t xml:space="preserve">można określić </w:t>
      </w:r>
      <w:r w:rsidR="00517628" w:rsidRPr="003E4934">
        <w:rPr>
          <w:rFonts w:cstheme="majorHAnsi"/>
        </w:rPr>
        <w:t>w następujący sposób</w:t>
      </w:r>
      <w:r w:rsidR="00A3013C" w:rsidRPr="003E4934">
        <w:rPr>
          <w:rFonts w:cstheme="majorHAnsi"/>
        </w:rPr>
        <w:t>:</w:t>
      </w:r>
    </w:p>
    <w:p w14:paraId="5B21FEB2" w14:textId="77777777" w:rsidR="00EA05DF"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w:t>
      </w:r>
      <w:r w:rsidR="007A43F6" w:rsidRPr="003E4934">
        <w:rPr>
          <w:rFonts w:cstheme="majorHAnsi"/>
          <w:b/>
        </w:rPr>
        <w:t xml:space="preserve">dotyczy usług badawczych i </w:t>
      </w:r>
      <w:r w:rsidR="00A3013C" w:rsidRPr="003E4934">
        <w:rPr>
          <w:rFonts w:cstheme="majorHAnsi"/>
          <w:b/>
        </w:rPr>
        <w:t>rozwojowych</w:t>
      </w:r>
      <w:r w:rsidR="00A3013C" w:rsidRPr="003E4934">
        <w:rPr>
          <w:rFonts w:cstheme="majorHAnsi"/>
        </w:rPr>
        <w:t>;</w:t>
      </w:r>
    </w:p>
    <w:p w14:paraId="4234DD83" w14:textId="77777777" w:rsidR="00EA05DF"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w:t>
      </w:r>
      <w:r w:rsidR="00A3013C" w:rsidRPr="003E4934">
        <w:rPr>
          <w:rFonts w:cstheme="majorHAnsi"/>
          <w:b/>
        </w:rPr>
        <w:t xml:space="preserve">prowadzone </w:t>
      </w:r>
      <w:r w:rsidR="00EA05DF" w:rsidRPr="003E4934">
        <w:rPr>
          <w:rFonts w:cstheme="majorHAnsi"/>
          <w:b/>
        </w:rPr>
        <w:t>jest w otwartej, transparentnej</w:t>
      </w:r>
      <w:r w:rsidR="00EA05DF" w:rsidRPr="003E4934">
        <w:rPr>
          <w:rFonts w:cstheme="majorHAnsi"/>
          <w:b/>
        </w:rPr>
        <w:br/>
      </w:r>
      <w:r w:rsidR="00A3013C" w:rsidRPr="003E4934">
        <w:rPr>
          <w:rFonts w:cstheme="majorHAnsi"/>
          <w:b/>
        </w:rPr>
        <w:t>i niedyskryminacyjnej procedurze wyboru wykonawców zamówienia</w:t>
      </w:r>
      <w:r w:rsidR="00A3013C" w:rsidRPr="003E4934">
        <w:rPr>
          <w:rFonts w:cstheme="majorHAnsi"/>
        </w:rPr>
        <w:t>;</w:t>
      </w:r>
    </w:p>
    <w:p w14:paraId="0122C52F" w14:textId="77777777" w:rsidR="00EA05DF"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w:t>
      </w:r>
      <w:r w:rsidRPr="003E4934">
        <w:rPr>
          <w:rFonts w:cstheme="majorHAnsi"/>
        </w:rPr>
        <w:t>dopuszcza</w:t>
      </w:r>
      <w:r w:rsidR="00A3013C" w:rsidRPr="003E4934">
        <w:rPr>
          <w:rFonts w:cstheme="majorHAnsi"/>
        </w:rPr>
        <w:t xml:space="preserve"> </w:t>
      </w:r>
      <w:r w:rsidR="00A3013C" w:rsidRPr="003E4934">
        <w:rPr>
          <w:rFonts w:cstheme="majorHAnsi"/>
          <w:b/>
        </w:rPr>
        <w:t xml:space="preserve">prowadzenie prac badawczo-rozwojowych </w:t>
      </w:r>
      <w:r w:rsidR="00EA05DF" w:rsidRPr="003E4934">
        <w:rPr>
          <w:rFonts w:cstheme="majorHAnsi"/>
          <w:b/>
        </w:rPr>
        <w:br/>
      </w:r>
      <w:r w:rsidR="00A3013C" w:rsidRPr="003E4934">
        <w:rPr>
          <w:rFonts w:cstheme="majorHAnsi"/>
          <w:b/>
        </w:rPr>
        <w:t>w fazach, w których wykonawcy ze sobą konkurują, zmierzając do stworzenia najlepszego rozwiązania</w:t>
      </w:r>
      <w:r w:rsidR="00A3013C" w:rsidRPr="003E4934">
        <w:rPr>
          <w:rFonts w:cstheme="majorHAnsi"/>
        </w:rPr>
        <w:t>;</w:t>
      </w:r>
    </w:p>
    <w:p w14:paraId="2DF34057" w14:textId="68C0221A" w:rsidR="00EA05DF" w:rsidRPr="003E4934" w:rsidRDefault="00D661AF" w:rsidP="46C03593">
      <w:pPr>
        <w:pStyle w:val="Akapitzlist"/>
        <w:numPr>
          <w:ilvl w:val="0"/>
          <w:numId w:val="5"/>
        </w:numPr>
        <w:spacing w:after="0" w:line="240" w:lineRule="auto"/>
        <w:ind w:left="993" w:hanging="426"/>
        <w:contextualSpacing w:val="0"/>
        <w:jc w:val="both"/>
        <w:rPr>
          <w:rFonts w:cstheme="majorBidi"/>
        </w:rPr>
      </w:pPr>
      <w:r w:rsidRPr="003E4934">
        <w:rPr>
          <w:rFonts w:cstheme="majorBidi"/>
        </w:rPr>
        <w:t>Z</w:t>
      </w:r>
      <w:r w:rsidR="00A3013C" w:rsidRPr="003E4934">
        <w:rPr>
          <w:rFonts w:cstheme="majorBidi"/>
        </w:rPr>
        <w:t xml:space="preserve">amówienie </w:t>
      </w:r>
      <w:r w:rsidRPr="003E4934">
        <w:rPr>
          <w:rFonts w:cstheme="majorBidi"/>
        </w:rPr>
        <w:t>P</w:t>
      </w:r>
      <w:r w:rsidR="00A3013C" w:rsidRPr="003E4934">
        <w:rPr>
          <w:rFonts w:cstheme="majorBidi"/>
        </w:rPr>
        <w:t xml:space="preserve">rzedkomercyjne </w:t>
      </w:r>
      <w:r w:rsidRPr="003E4934">
        <w:rPr>
          <w:rFonts w:cstheme="majorBidi"/>
        </w:rPr>
        <w:t>dopuszcza</w:t>
      </w:r>
      <w:r w:rsidR="00A3013C" w:rsidRPr="003E4934">
        <w:rPr>
          <w:rFonts w:cstheme="majorBidi"/>
        </w:rPr>
        <w:t xml:space="preserve">, że </w:t>
      </w:r>
      <w:r w:rsidR="00A3013C" w:rsidRPr="003E4934">
        <w:rPr>
          <w:rFonts w:cstheme="majorBidi"/>
          <w:b/>
          <w:bCs/>
        </w:rPr>
        <w:t xml:space="preserve">po każdej fazie prac badawczo-rozwojowych dochodzi do oceny </w:t>
      </w:r>
      <w:r w:rsidR="002F2CDC" w:rsidRPr="003E4934">
        <w:rPr>
          <w:rFonts w:cstheme="majorBidi"/>
          <w:b/>
          <w:bCs/>
        </w:rPr>
        <w:t xml:space="preserve">wyników </w:t>
      </w:r>
      <w:r w:rsidR="00A3013C" w:rsidRPr="003E4934">
        <w:rPr>
          <w:rFonts w:cstheme="majorBidi"/>
          <w:b/>
          <w:bCs/>
        </w:rPr>
        <w:t xml:space="preserve">prac wykonawców, zmierzającej do wyboru </w:t>
      </w:r>
      <w:r w:rsidR="00401E7A" w:rsidRPr="003E4934">
        <w:rPr>
          <w:rFonts w:cstheme="majorBidi"/>
          <w:b/>
          <w:bCs/>
        </w:rPr>
        <w:t xml:space="preserve">najlepszych </w:t>
      </w:r>
      <w:r w:rsidR="00A3013C" w:rsidRPr="003E4934">
        <w:rPr>
          <w:rFonts w:cstheme="majorBidi"/>
          <w:b/>
          <w:bCs/>
        </w:rPr>
        <w:t>rozwiąza</w:t>
      </w:r>
      <w:r w:rsidR="00401E7A" w:rsidRPr="003E4934">
        <w:rPr>
          <w:rFonts w:cstheme="majorBidi"/>
          <w:b/>
          <w:bCs/>
        </w:rPr>
        <w:t>ń</w:t>
      </w:r>
      <w:r w:rsidR="00A3013C" w:rsidRPr="003E4934">
        <w:rPr>
          <w:rFonts w:cstheme="majorBidi"/>
          <w:b/>
          <w:bCs/>
        </w:rPr>
        <w:t>/</w:t>
      </w:r>
      <w:r w:rsidR="00401E7A" w:rsidRPr="003E4934">
        <w:rPr>
          <w:rFonts w:cstheme="majorBidi"/>
          <w:b/>
          <w:bCs/>
        </w:rPr>
        <w:t xml:space="preserve">rozwiązań </w:t>
      </w:r>
      <w:r w:rsidR="00A3013C" w:rsidRPr="003E4934">
        <w:rPr>
          <w:rFonts w:cstheme="majorBidi"/>
          <w:b/>
          <w:bCs/>
        </w:rPr>
        <w:t xml:space="preserve">najbardziej </w:t>
      </w:r>
      <w:r w:rsidR="00E95116" w:rsidRPr="003E4934">
        <w:rPr>
          <w:rFonts w:cstheme="majorBidi"/>
          <w:b/>
          <w:bCs/>
        </w:rPr>
        <w:t xml:space="preserve">odpowiadających </w:t>
      </w:r>
      <w:r w:rsidR="1D190E2A" w:rsidRPr="003E4934">
        <w:rPr>
          <w:rFonts w:cstheme="majorBidi"/>
          <w:b/>
          <w:bCs/>
        </w:rPr>
        <w:t>Wymaganiom</w:t>
      </w:r>
      <w:r w:rsidR="00A3013C" w:rsidRPr="003E4934">
        <w:rPr>
          <w:rFonts w:cstheme="majorBidi"/>
          <w:b/>
          <w:bCs/>
        </w:rPr>
        <w:t xml:space="preserve"> instytucji zamawiającej</w:t>
      </w:r>
      <w:r w:rsidR="00A3013C" w:rsidRPr="003E4934">
        <w:rPr>
          <w:rFonts w:cstheme="majorBidi"/>
        </w:rPr>
        <w:t>;</w:t>
      </w:r>
    </w:p>
    <w:p w14:paraId="67F82026" w14:textId="77777777" w:rsidR="00EA05DF"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przewiduje, że </w:t>
      </w:r>
      <w:r w:rsidR="000F2FDB" w:rsidRPr="003E4934">
        <w:rPr>
          <w:rFonts w:cstheme="majorHAnsi"/>
          <w:b/>
        </w:rPr>
        <w:t>Z</w:t>
      </w:r>
      <w:r w:rsidR="00A3013C" w:rsidRPr="003E4934">
        <w:rPr>
          <w:rFonts w:cstheme="majorHAnsi"/>
          <w:b/>
        </w:rPr>
        <w:t xml:space="preserve">amawiający oraz </w:t>
      </w:r>
      <w:r w:rsidR="000F2FDB" w:rsidRPr="003E4934">
        <w:rPr>
          <w:rFonts w:cstheme="majorHAnsi"/>
          <w:b/>
        </w:rPr>
        <w:t>W</w:t>
      </w:r>
      <w:r w:rsidR="00A3013C" w:rsidRPr="003E4934">
        <w:rPr>
          <w:rFonts w:cstheme="majorHAnsi"/>
          <w:b/>
        </w:rPr>
        <w:t>ykonawcy wspólnie poznają swoje oczekiwania i możliwości</w:t>
      </w:r>
      <w:r w:rsidR="00A3013C" w:rsidRPr="003E4934">
        <w:rPr>
          <w:rFonts w:cstheme="majorHAnsi"/>
        </w:rPr>
        <w:t>;</w:t>
      </w:r>
    </w:p>
    <w:p w14:paraId="6380944D" w14:textId="77777777" w:rsidR="00FF16FC"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w:t>
      </w:r>
      <w:r w:rsidR="00A3013C" w:rsidRPr="003E4934">
        <w:rPr>
          <w:rFonts w:cstheme="majorHAnsi"/>
          <w:b/>
        </w:rPr>
        <w:t>przewiduje</w:t>
      </w:r>
      <w:r w:rsidR="00DD4EF4" w:rsidRPr="003E4934">
        <w:rPr>
          <w:rFonts w:cstheme="majorHAnsi"/>
          <w:b/>
        </w:rPr>
        <w:t xml:space="preserve"> </w:t>
      </w:r>
      <w:r w:rsidR="00A3013C" w:rsidRPr="003E4934">
        <w:rPr>
          <w:rFonts w:cstheme="majorHAnsi"/>
          <w:b/>
        </w:rPr>
        <w:t xml:space="preserve">podział ryzyka i korzyści wynikających </w:t>
      </w:r>
      <w:r w:rsidR="000F2FDB" w:rsidRPr="003E4934">
        <w:rPr>
          <w:rFonts w:cstheme="majorHAnsi"/>
          <w:b/>
        </w:rPr>
        <w:br/>
      </w:r>
      <w:r w:rsidR="00A3013C" w:rsidRPr="003E4934">
        <w:rPr>
          <w:rFonts w:cstheme="majorHAnsi"/>
          <w:b/>
        </w:rPr>
        <w:t>z prowadzenia zamówienia</w:t>
      </w:r>
      <w:r w:rsidR="006007DD" w:rsidRPr="003E4934">
        <w:rPr>
          <w:rFonts w:cstheme="majorHAnsi"/>
          <w:b/>
        </w:rPr>
        <w:t>, na warunkach rynkowych</w:t>
      </w:r>
      <w:r w:rsidR="00FF16FC" w:rsidRPr="003E4934">
        <w:rPr>
          <w:rFonts w:cstheme="majorHAnsi"/>
          <w:b/>
        </w:rPr>
        <w:t>,</w:t>
      </w:r>
    </w:p>
    <w:p w14:paraId="5FFDD350" w14:textId="77777777" w:rsidR="00610135" w:rsidRPr="003E4934" w:rsidRDefault="00FF16FC"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b/>
        </w:rPr>
        <w:t xml:space="preserve">Dopuszczalne w ramach Zamówienia Przedkomercyjnego jest opracowanie </w:t>
      </w:r>
      <w:r w:rsidR="00B97289" w:rsidRPr="003E4934">
        <w:rPr>
          <w:rFonts w:cstheme="majorHAnsi"/>
          <w:b/>
        </w:rPr>
        <w:t>demonstratora technologii</w:t>
      </w:r>
      <w:r w:rsidR="00610135" w:rsidRPr="003E4934">
        <w:rPr>
          <w:rFonts w:cstheme="majorHAnsi"/>
          <w:b/>
        </w:rPr>
        <w:t>,</w:t>
      </w:r>
    </w:p>
    <w:p w14:paraId="56C6422F" w14:textId="4C9F8A89" w:rsidR="00EA05DF" w:rsidRPr="003E4934" w:rsidRDefault="00610135"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b/>
        </w:rPr>
        <w:t>Dopuszczalne w ramach Zamówienia Przedkomercyjnego jest realizowanie innego przedmiotu zamówienia</w:t>
      </w:r>
      <w:r w:rsidR="00FE6544" w:rsidRPr="003E4934">
        <w:rPr>
          <w:rFonts w:cstheme="majorHAnsi"/>
          <w:b/>
        </w:rPr>
        <w:t xml:space="preserve"> niż usługi badawczo-rozwojowe</w:t>
      </w:r>
      <w:r w:rsidRPr="003E4934">
        <w:rPr>
          <w:rFonts w:cstheme="majorHAnsi"/>
          <w:b/>
        </w:rPr>
        <w:t>, o ile takiego przedmiotu zamówienia nie można oddzielić od usług badawczo-rozwojowych, a usługi badawczo-rozwojowe stanowią główny przedmiot zamówienia</w:t>
      </w:r>
      <w:r w:rsidR="00A3013C" w:rsidRPr="003E4934">
        <w:rPr>
          <w:rFonts w:cstheme="majorHAnsi"/>
        </w:rPr>
        <w:t>.</w:t>
      </w:r>
    </w:p>
    <w:p w14:paraId="0EE5FAB7" w14:textId="37E237CC" w:rsidR="00282734" w:rsidRPr="003E4934" w:rsidRDefault="00D661AF" w:rsidP="7E8C02BE">
      <w:pPr>
        <w:pStyle w:val="Akapitzlist"/>
        <w:numPr>
          <w:ilvl w:val="0"/>
          <w:numId w:val="21"/>
        </w:numPr>
        <w:spacing w:after="0" w:line="240" w:lineRule="auto"/>
        <w:ind w:left="567" w:hanging="425"/>
        <w:jc w:val="both"/>
        <w:rPr>
          <w:rFonts w:cstheme="majorBidi"/>
        </w:rPr>
      </w:pPr>
      <w:r w:rsidRPr="003E4934">
        <w:rPr>
          <w:rFonts w:cstheme="majorBidi"/>
          <w:b/>
          <w:bCs/>
        </w:rPr>
        <w:t>Zamówienie P</w:t>
      </w:r>
      <w:r w:rsidR="00A3013C" w:rsidRPr="003E4934">
        <w:rPr>
          <w:rFonts w:cstheme="majorBidi"/>
          <w:b/>
          <w:bCs/>
        </w:rPr>
        <w:t xml:space="preserve">rzedkomercyjne nie </w:t>
      </w:r>
      <w:r w:rsidR="000F2FDB" w:rsidRPr="003E4934">
        <w:rPr>
          <w:rFonts w:cstheme="majorBidi"/>
          <w:b/>
          <w:bCs/>
        </w:rPr>
        <w:t xml:space="preserve">zostało </w:t>
      </w:r>
      <w:r w:rsidR="00A3013C" w:rsidRPr="003E4934">
        <w:rPr>
          <w:rFonts w:cstheme="majorBidi"/>
          <w:b/>
          <w:bCs/>
        </w:rPr>
        <w:t>zdefiniowane w polskim prawodawstwie.</w:t>
      </w:r>
      <w:r w:rsidR="00A3013C" w:rsidRPr="003E4934">
        <w:rPr>
          <w:rFonts w:cstheme="majorBidi"/>
        </w:rPr>
        <w:t xml:space="preserve"> </w:t>
      </w:r>
      <w:r w:rsidR="00282734" w:rsidRPr="003E4934">
        <w:rPr>
          <w:rFonts w:cstheme="majorBidi"/>
        </w:rPr>
        <w:t>Z</w:t>
      </w:r>
      <w:r w:rsidR="00A3013C" w:rsidRPr="003E4934">
        <w:rPr>
          <w:rFonts w:cstheme="majorBidi"/>
        </w:rPr>
        <w:t>godnie</w:t>
      </w:r>
      <w:r w:rsidR="00282734" w:rsidRPr="003E4934">
        <w:rPr>
          <w:rFonts w:cstheme="majorBidi"/>
        </w:rPr>
        <w:t xml:space="preserve"> jednak</w:t>
      </w:r>
      <w:r w:rsidR="00A3013C" w:rsidRPr="003E4934">
        <w:rPr>
          <w:rFonts w:cstheme="majorBidi"/>
        </w:rPr>
        <w:t xml:space="preserve"> z art. 4 pkt. 3</w:t>
      </w:r>
      <w:r w:rsidR="000F2FDB" w:rsidRPr="003E4934">
        <w:rPr>
          <w:rFonts w:cstheme="majorBidi"/>
        </w:rPr>
        <w:t xml:space="preserve"> </w:t>
      </w:r>
      <w:r w:rsidR="00A3013C" w:rsidRPr="003E4934">
        <w:rPr>
          <w:rFonts w:cstheme="majorBidi"/>
        </w:rPr>
        <w:t xml:space="preserve">lit. e) </w:t>
      </w:r>
      <w:r w:rsidR="00282734" w:rsidRPr="003E4934">
        <w:rPr>
          <w:rFonts w:cstheme="majorBidi"/>
        </w:rPr>
        <w:t xml:space="preserve">Ustawy </w:t>
      </w:r>
      <w:r w:rsidR="00EC126E" w:rsidRPr="003E4934">
        <w:rPr>
          <w:rFonts w:cstheme="majorBidi"/>
        </w:rPr>
        <w:t>PZP</w:t>
      </w:r>
      <w:r w:rsidR="00A3013C" w:rsidRPr="003E4934">
        <w:rPr>
          <w:rFonts w:cstheme="majorBidi"/>
        </w:rPr>
        <w:t xml:space="preserve"> (</w:t>
      </w:r>
      <w:r w:rsidR="00A303F2" w:rsidRPr="003E4934">
        <w:rPr>
          <w:rFonts w:cstheme="majorBidi"/>
        </w:rPr>
        <w:t xml:space="preserve">wprowadzonym do ustawy PZP w wyniku </w:t>
      </w:r>
      <w:r w:rsidR="00A3013C" w:rsidRPr="003E4934">
        <w:rPr>
          <w:rFonts w:cstheme="majorBidi"/>
        </w:rPr>
        <w:t>implementacj</w:t>
      </w:r>
      <w:r w:rsidR="00A303F2" w:rsidRPr="003E4934">
        <w:rPr>
          <w:rFonts w:cstheme="majorBidi"/>
        </w:rPr>
        <w:t>i</w:t>
      </w:r>
      <w:r w:rsidR="00A3013C" w:rsidRPr="003E4934">
        <w:rPr>
          <w:rFonts w:cstheme="majorBidi"/>
        </w:rPr>
        <w:t xml:space="preserve"> </w:t>
      </w:r>
      <w:r w:rsidR="00A303F2" w:rsidRPr="003E4934">
        <w:rPr>
          <w:rFonts w:cstheme="majorBidi"/>
        </w:rPr>
        <w:t xml:space="preserve">do krajowego porządku prawnego </w:t>
      </w:r>
      <w:r w:rsidR="00A3013C" w:rsidRPr="003E4934">
        <w:rPr>
          <w:rFonts w:cstheme="majorBidi"/>
        </w:rPr>
        <w:t xml:space="preserve">art. 14 Dyrektywy 2014/24/UE) nie stosuje się przepisów </w:t>
      </w:r>
      <w:r w:rsidR="00282734" w:rsidRPr="003E4934">
        <w:rPr>
          <w:rFonts w:cstheme="majorBidi"/>
        </w:rPr>
        <w:t xml:space="preserve">Ustawy </w:t>
      </w:r>
      <w:r w:rsidR="00A3013C" w:rsidRPr="003E4934">
        <w:rPr>
          <w:rFonts w:cstheme="majorBidi"/>
        </w:rPr>
        <w:t>PZP do zamówień, który</w:t>
      </w:r>
      <w:r w:rsidR="000F2FDB" w:rsidRPr="003E4934">
        <w:rPr>
          <w:rFonts w:cstheme="majorBidi"/>
        </w:rPr>
        <w:t>ch</w:t>
      </w:r>
      <w:r w:rsidR="00A3013C" w:rsidRPr="003E4934">
        <w:rPr>
          <w:rFonts w:cstheme="majorBidi"/>
        </w:rPr>
        <w:t xml:space="preserve"> przedmiotem są „usługi badawcze i rozwojowe, chyba że są one objęte kodami CPV od 73000000-2 do 73120000-9, 73300000-5, 73420000-2 i 73430000-5 […] oraz jeżeli spełnione są </w:t>
      </w:r>
      <w:r w:rsidR="00A3013C" w:rsidRPr="003E4934">
        <w:rPr>
          <w:rFonts w:cstheme="majorBidi"/>
          <w:b/>
          <w:bCs/>
        </w:rPr>
        <w:t>łącznie</w:t>
      </w:r>
      <w:r w:rsidR="00A3013C" w:rsidRPr="003E4934">
        <w:rPr>
          <w:rFonts w:cstheme="majorBidi"/>
        </w:rPr>
        <w:t xml:space="preserve"> następujące warunki: korzyści z tych usług przypadają wyłącznie zamawiającemu na potrzeby jego własnej działalności, całość wynagrodzenia za</w:t>
      </w:r>
      <w:r w:rsidR="005068B7" w:rsidRPr="003E4934">
        <w:rPr>
          <w:rFonts w:cstheme="majorBidi"/>
        </w:rPr>
        <w:t> </w:t>
      </w:r>
      <w:r w:rsidR="00A3013C" w:rsidRPr="003E4934">
        <w:rPr>
          <w:rFonts w:cstheme="majorBidi"/>
        </w:rPr>
        <w:t xml:space="preserve">świadczoną usługę wypłaca zamawiający”. Wobec tego do </w:t>
      </w:r>
      <w:r w:rsidR="00837C7D" w:rsidRPr="003E4934">
        <w:rPr>
          <w:rFonts w:cstheme="majorBidi"/>
        </w:rPr>
        <w:t>Zamówień Pr</w:t>
      </w:r>
      <w:r w:rsidR="00A3013C" w:rsidRPr="003E4934">
        <w:rPr>
          <w:rFonts w:cstheme="majorBidi"/>
        </w:rPr>
        <w:t>zedkomercyjnych</w:t>
      </w:r>
      <w:r w:rsidR="00837C7D" w:rsidRPr="003E4934">
        <w:rPr>
          <w:rFonts w:cstheme="majorBidi"/>
        </w:rPr>
        <w:t xml:space="preserve">, jako </w:t>
      </w:r>
      <w:r w:rsidR="001A1410" w:rsidRPr="003E4934">
        <w:rPr>
          <w:rFonts w:cstheme="majorBidi"/>
        </w:rPr>
        <w:t xml:space="preserve">dotyczących usług badawczo-rozwojowych oraz </w:t>
      </w:r>
      <w:r w:rsidR="00837C7D" w:rsidRPr="003E4934">
        <w:rPr>
          <w:rFonts w:cstheme="majorBidi"/>
        </w:rPr>
        <w:t xml:space="preserve">przewidujących podział korzyści </w:t>
      </w:r>
      <w:r w:rsidR="00500AC8" w:rsidRPr="003E4934">
        <w:rPr>
          <w:rFonts w:cstheme="majorBidi"/>
        </w:rPr>
        <w:t xml:space="preserve">z </w:t>
      </w:r>
      <w:r w:rsidR="00500AC8" w:rsidRPr="003E4934">
        <w:rPr>
          <w:rFonts w:cstheme="majorBidi"/>
        </w:rPr>
        <w:lastRenderedPageBreak/>
        <w:t xml:space="preserve">prowadzonych prac </w:t>
      </w:r>
      <w:r w:rsidR="00837C7D" w:rsidRPr="003E4934">
        <w:rPr>
          <w:rFonts w:cstheme="majorBidi"/>
        </w:rPr>
        <w:t xml:space="preserve">pomiędzy </w:t>
      </w:r>
      <w:r w:rsidR="000F2FDB" w:rsidRPr="003E4934">
        <w:rPr>
          <w:rFonts w:cstheme="majorBidi"/>
        </w:rPr>
        <w:t>Z</w:t>
      </w:r>
      <w:r w:rsidR="00837C7D" w:rsidRPr="003E4934">
        <w:rPr>
          <w:rFonts w:cstheme="majorBidi"/>
        </w:rPr>
        <w:t xml:space="preserve">amawiającego i </w:t>
      </w:r>
      <w:r w:rsidR="00D15DB4" w:rsidRPr="003E4934">
        <w:rPr>
          <w:rFonts w:cstheme="majorBidi"/>
        </w:rPr>
        <w:t>Uczestnika Przedsięwzięcia</w:t>
      </w:r>
      <w:r w:rsidR="00837C7D" w:rsidRPr="003E4934">
        <w:rPr>
          <w:rFonts w:cstheme="majorBidi"/>
        </w:rPr>
        <w:t>,</w:t>
      </w:r>
      <w:r w:rsidR="00A3013C" w:rsidRPr="003E4934">
        <w:rPr>
          <w:rFonts w:cstheme="majorBidi"/>
        </w:rPr>
        <w:t xml:space="preserve"> nie stosuje się przepisów </w:t>
      </w:r>
      <w:r w:rsidR="00560107" w:rsidRPr="003E4934">
        <w:rPr>
          <w:rFonts w:cstheme="majorBidi"/>
        </w:rPr>
        <w:t xml:space="preserve">Ustawy </w:t>
      </w:r>
      <w:r w:rsidR="00A3013C" w:rsidRPr="003E4934">
        <w:rPr>
          <w:rFonts w:cstheme="majorBidi"/>
        </w:rPr>
        <w:t>PZP</w:t>
      </w:r>
      <w:r w:rsidR="00B553A1" w:rsidRPr="003E4934">
        <w:rPr>
          <w:rFonts w:cstheme="majorBidi"/>
        </w:rPr>
        <w:t>.</w:t>
      </w:r>
      <w:r w:rsidR="00A3013C" w:rsidRPr="003E4934">
        <w:rPr>
          <w:rFonts w:cstheme="majorBidi"/>
        </w:rPr>
        <w:t xml:space="preserve"> </w:t>
      </w:r>
      <w:r w:rsidR="00B553A1" w:rsidRPr="003E4934">
        <w:rPr>
          <w:rFonts w:cstheme="majorBidi"/>
        </w:rPr>
        <w:t>Zasadę t</w:t>
      </w:r>
      <w:r w:rsidR="00625B7D" w:rsidRPr="003E4934">
        <w:rPr>
          <w:rFonts w:cstheme="majorBidi"/>
        </w:rPr>
        <w:t>ę</w:t>
      </w:r>
      <w:r w:rsidR="00B553A1" w:rsidRPr="003E4934">
        <w:rPr>
          <w:rFonts w:cstheme="majorBidi"/>
        </w:rPr>
        <w:t xml:space="preserve"> utrzymuje art. 11 ust. 1 pkt 3 Ustawy Nowe PZP.</w:t>
      </w:r>
      <w:bookmarkStart w:id="31" w:name="_Hlk53778435"/>
      <w:bookmarkEnd w:id="31"/>
    </w:p>
    <w:p w14:paraId="5FD8BD71" w14:textId="2D21539A" w:rsidR="000B7C58" w:rsidRPr="003E4934" w:rsidRDefault="00E9162A" w:rsidP="00E52F80">
      <w:pPr>
        <w:pStyle w:val="Akapitzlist"/>
        <w:numPr>
          <w:ilvl w:val="0"/>
          <w:numId w:val="21"/>
        </w:numPr>
        <w:spacing w:after="0" w:line="240" w:lineRule="auto"/>
        <w:ind w:left="567" w:hanging="425"/>
        <w:jc w:val="both"/>
        <w:rPr>
          <w:rFonts w:cstheme="majorHAnsi"/>
        </w:rPr>
      </w:pPr>
      <w:r w:rsidRPr="003E4934">
        <w:rPr>
          <w:rFonts w:cstheme="majorHAnsi"/>
        </w:rPr>
        <w:t>Realizacja</w:t>
      </w:r>
      <w:r w:rsidR="00A3013C" w:rsidRPr="003E4934">
        <w:rPr>
          <w:rFonts w:cstheme="majorHAnsi"/>
        </w:rPr>
        <w:t xml:space="preserve"> </w:t>
      </w:r>
      <w:r w:rsidR="00390FB3" w:rsidRPr="003E4934">
        <w:rPr>
          <w:rFonts w:cstheme="majorHAnsi"/>
        </w:rPr>
        <w:t>Przedsięwzięcia</w:t>
      </w:r>
      <w:r w:rsidR="001B56CF" w:rsidRPr="003E4934">
        <w:rPr>
          <w:rFonts w:cstheme="majorHAnsi"/>
        </w:rPr>
        <w:t xml:space="preserve"> </w:t>
      </w:r>
      <w:r w:rsidRPr="003E4934">
        <w:rPr>
          <w:rFonts w:cstheme="majorHAnsi"/>
        </w:rPr>
        <w:t>w trybie</w:t>
      </w:r>
      <w:r w:rsidR="00282734" w:rsidRPr="003E4934">
        <w:rPr>
          <w:rFonts w:cstheme="majorHAnsi"/>
        </w:rPr>
        <w:t xml:space="preserve"> PCP, </w:t>
      </w:r>
      <w:r w:rsidRPr="003E4934">
        <w:rPr>
          <w:rFonts w:cstheme="majorHAnsi"/>
        </w:rPr>
        <w:t>stanowi</w:t>
      </w:r>
      <w:r w:rsidR="000E7029" w:rsidRPr="003E4934">
        <w:rPr>
          <w:rFonts w:cstheme="majorHAnsi"/>
        </w:rPr>
        <w:t xml:space="preserve"> przejaw</w:t>
      </w:r>
      <w:r w:rsidRPr="003E4934">
        <w:rPr>
          <w:rFonts w:cstheme="majorHAnsi"/>
        </w:rPr>
        <w:t xml:space="preserve"> nowe</w:t>
      </w:r>
      <w:r w:rsidR="000E7029" w:rsidRPr="003E4934">
        <w:rPr>
          <w:rFonts w:cstheme="majorHAnsi"/>
        </w:rPr>
        <w:t>go</w:t>
      </w:r>
      <w:r w:rsidRPr="003E4934">
        <w:rPr>
          <w:rFonts w:cstheme="majorHAnsi"/>
        </w:rPr>
        <w:t xml:space="preserve"> podejści</w:t>
      </w:r>
      <w:r w:rsidR="000E7029" w:rsidRPr="003E4934">
        <w:rPr>
          <w:rFonts w:cstheme="majorHAnsi"/>
        </w:rPr>
        <w:t>a</w:t>
      </w:r>
      <w:r w:rsidRPr="003E4934">
        <w:rPr>
          <w:rFonts w:cstheme="majorHAnsi"/>
        </w:rPr>
        <w:t xml:space="preserve"> NCBR</w:t>
      </w:r>
      <w:r w:rsidR="00A3013C" w:rsidRPr="003E4934">
        <w:rPr>
          <w:rFonts w:cstheme="majorHAnsi"/>
        </w:rPr>
        <w:t xml:space="preserve"> do wspierania prac badawczo-rozwojowych</w:t>
      </w:r>
      <w:r w:rsidR="00395C4C" w:rsidRPr="003E4934">
        <w:rPr>
          <w:rFonts w:cstheme="majorHAnsi"/>
        </w:rPr>
        <w:t xml:space="preserve"> na zasadach rynkowych</w:t>
      </w:r>
      <w:r w:rsidR="00A3013C" w:rsidRPr="003E4934">
        <w:rPr>
          <w:rFonts w:cstheme="majorHAnsi"/>
        </w:rPr>
        <w:t xml:space="preserve">. Tryb ten </w:t>
      </w:r>
      <w:r w:rsidR="00282734" w:rsidRPr="003E4934">
        <w:rPr>
          <w:rFonts w:cstheme="majorHAnsi"/>
        </w:rPr>
        <w:t xml:space="preserve">został </w:t>
      </w:r>
      <w:r w:rsidR="00A3013C" w:rsidRPr="003E4934">
        <w:rPr>
          <w:rFonts w:cstheme="majorHAnsi"/>
        </w:rPr>
        <w:t xml:space="preserve">dostosowany do zamawiania rozwiązań niedostępnych na rynku – pozwala przede wszystkim na wybór i finansowanie projektów w taki sposób, by w jak największym stopniu dopasować rozwiązania do oczekiwań jednostki zamawiającej – jest to możliwe, ponieważ jednostka zamawiająca na bieżąco może kształtować nowe technologie będące przedmiotem zamówienia wspólnie z wykonawcami (począwszy od etapu wyboru projektu, </w:t>
      </w:r>
      <w:r w:rsidR="00435D56" w:rsidRPr="003E4934">
        <w:rPr>
          <w:rFonts w:cstheme="majorHAnsi"/>
        </w:rPr>
        <w:t>który dopuszcza doprecyzowanie dokumentacji w</w:t>
      </w:r>
      <w:r w:rsidR="00DA350E" w:rsidRPr="003E4934">
        <w:rPr>
          <w:rFonts w:cstheme="majorHAnsi"/>
        </w:rPr>
        <w:t> </w:t>
      </w:r>
      <w:r w:rsidR="00435D56" w:rsidRPr="003E4934">
        <w:rPr>
          <w:rFonts w:cstheme="majorHAnsi"/>
        </w:rPr>
        <w:t>uzgodnieniu z</w:t>
      </w:r>
      <w:r w:rsidR="005068B7" w:rsidRPr="003E4934">
        <w:rPr>
          <w:rFonts w:cstheme="majorHAnsi"/>
        </w:rPr>
        <w:t> </w:t>
      </w:r>
      <w:r w:rsidR="00435D56" w:rsidRPr="003E4934">
        <w:rPr>
          <w:rFonts w:cstheme="majorHAnsi"/>
        </w:rPr>
        <w:t>wykonawcami</w:t>
      </w:r>
      <w:r w:rsidR="00A3013C" w:rsidRPr="003E4934">
        <w:rPr>
          <w:rFonts w:cstheme="majorHAnsi"/>
        </w:rPr>
        <w:t xml:space="preserve">, poprzez możliwość </w:t>
      </w:r>
      <w:r w:rsidR="00435D56" w:rsidRPr="003E4934">
        <w:rPr>
          <w:rFonts w:cstheme="majorHAnsi"/>
        </w:rPr>
        <w:t xml:space="preserve">jednoczesnego </w:t>
      </w:r>
      <w:r w:rsidR="00A3013C" w:rsidRPr="003E4934">
        <w:rPr>
          <w:rFonts w:cstheme="majorHAnsi"/>
        </w:rPr>
        <w:t>wyboru kilku wykonawców</w:t>
      </w:r>
      <w:r w:rsidR="00435D56" w:rsidRPr="003E4934">
        <w:rPr>
          <w:rFonts w:cstheme="majorHAnsi"/>
        </w:rPr>
        <w:t xml:space="preserve"> wraz z</w:t>
      </w:r>
      <w:r w:rsidR="005068B7" w:rsidRPr="003E4934">
        <w:rPr>
          <w:rFonts w:cstheme="majorHAnsi"/>
        </w:rPr>
        <w:t> </w:t>
      </w:r>
      <w:r w:rsidR="00435D56" w:rsidRPr="003E4934">
        <w:rPr>
          <w:rFonts w:cstheme="majorHAnsi"/>
        </w:rPr>
        <w:t xml:space="preserve">możliwością zakończenia współpracy z niektórymi </w:t>
      </w:r>
      <w:r w:rsidR="004F7ED8" w:rsidRPr="003E4934">
        <w:rPr>
          <w:rFonts w:cstheme="majorHAnsi"/>
        </w:rPr>
        <w:t xml:space="preserve">z nich </w:t>
      </w:r>
      <w:r w:rsidR="00435D56" w:rsidRPr="003E4934">
        <w:rPr>
          <w:rFonts w:cstheme="majorHAnsi"/>
        </w:rPr>
        <w:t>wskutek oceny ich działań na pośrednich etapach prac badawczo-rozwojowych</w:t>
      </w:r>
      <w:r w:rsidR="00A3013C" w:rsidRPr="003E4934">
        <w:rPr>
          <w:rFonts w:cstheme="majorHAnsi"/>
        </w:rPr>
        <w:t xml:space="preserve">, </w:t>
      </w:r>
      <w:r w:rsidR="00435D56" w:rsidRPr="003E4934">
        <w:rPr>
          <w:rFonts w:cstheme="majorHAnsi"/>
        </w:rPr>
        <w:t xml:space="preserve">aż </w:t>
      </w:r>
      <w:r w:rsidR="00174D13" w:rsidRPr="003E4934">
        <w:rPr>
          <w:rFonts w:cstheme="majorHAnsi"/>
        </w:rPr>
        <w:t xml:space="preserve">do </w:t>
      </w:r>
      <w:r w:rsidR="00435D56" w:rsidRPr="003E4934">
        <w:rPr>
          <w:rFonts w:cstheme="majorHAnsi"/>
        </w:rPr>
        <w:t>uzyskania pożądanych rozwiązań</w:t>
      </w:r>
      <w:r w:rsidR="00A3013C" w:rsidRPr="003E4934">
        <w:rPr>
          <w:rFonts w:cstheme="majorHAnsi"/>
        </w:rPr>
        <w:t>). Zaangażowanie NCBR w realizację projektu na wczesnym etapie prowa</w:t>
      </w:r>
      <w:r w:rsidR="002F2650" w:rsidRPr="003E4934">
        <w:rPr>
          <w:rFonts w:cstheme="majorHAnsi"/>
        </w:rPr>
        <w:t>dzenia prac badawczych i rozwojowych</w:t>
      </w:r>
      <w:r w:rsidR="00A3013C" w:rsidRPr="003E4934">
        <w:rPr>
          <w:rFonts w:cstheme="majorHAnsi"/>
        </w:rPr>
        <w:t xml:space="preserve">, może zwiększyć szanse na uzyskanie lepszej relacji ceny do jakości otrzymanego produktu. </w:t>
      </w:r>
    </w:p>
    <w:p w14:paraId="52072AA9" w14:textId="77777777" w:rsidR="00B97289" w:rsidRPr="003E4934" w:rsidRDefault="00B97289" w:rsidP="00B97289">
      <w:pPr>
        <w:spacing w:after="0" w:line="240" w:lineRule="auto"/>
        <w:jc w:val="both"/>
        <w:rPr>
          <w:rFonts w:cstheme="majorHAnsi"/>
        </w:rPr>
      </w:pPr>
    </w:p>
    <w:p w14:paraId="24078FB6" w14:textId="77777777" w:rsidR="00E7168A" w:rsidRPr="003E4934" w:rsidRDefault="008C0349" w:rsidP="00E52F80">
      <w:pPr>
        <w:pStyle w:val="Nagwek2"/>
        <w:keepNext w:val="0"/>
        <w:keepLines w:val="0"/>
        <w:numPr>
          <w:ilvl w:val="1"/>
          <w:numId w:val="15"/>
        </w:numPr>
        <w:spacing w:before="0" w:after="120" w:line="276" w:lineRule="auto"/>
        <w:ind w:left="709" w:hanging="567"/>
        <w:jc w:val="both"/>
        <w:rPr>
          <w:rFonts w:asciiTheme="minorHAnsi" w:hAnsiTheme="minorHAnsi" w:cstheme="majorHAnsi"/>
          <w:b/>
          <w:color w:val="C00000"/>
          <w:sz w:val="24"/>
          <w:szCs w:val="24"/>
        </w:rPr>
      </w:pPr>
      <w:bookmarkStart w:id="32" w:name="_Toc53762092"/>
      <w:bookmarkStart w:id="33" w:name="_Toc59586179"/>
      <w:r w:rsidRPr="003E4934">
        <w:rPr>
          <w:rFonts w:asciiTheme="minorHAnsi" w:hAnsiTheme="minorHAnsi" w:cstheme="majorHAnsi"/>
          <w:b/>
          <w:color w:val="C00000"/>
          <w:sz w:val="24"/>
          <w:szCs w:val="24"/>
        </w:rPr>
        <w:t>Pomoc publiczna</w:t>
      </w:r>
      <w:bookmarkEnd w:id="27"/>
      <w:bookmarkEnd w:id="28"/>
      <w:bookmarkEnd w:id="29"/>
      <w:bookmarkEnd w:id="30"/>
      <w:r w:rsidR="000D2A59" w:rsidRPr="003E4934">
        <w:rPr>
          <w:rFonts w:asciiTheme="minorHAnsi" w:hAnsiTheme="minorHAnsi" w:cstheme="majorHAnsi"/>
          <w:b/>
          <w:color w:val="C00000"/>
          <w:sz w:val="24"/>
          <w:szCs w:val="24"/>
        </w:rPr>
        <w:t xml:space="preserve"> i finansowanie ze środków Europejskiego Funduszu Rozwoju Regionalnego</w:t>
      </w:r>
      <w:bookmarkEnd w:id="32"/>
      <w:bookmarkEnd w:id="33"/>
      <w:r w:rsidR="000D2A59" w:rsidRPr="003E4934">
        <w:rPr>
          <w:rFonts w:asciiTheme="minorHAnsi" w:hAnsiTheme="minorHAnsi" w:cstheme="majorHAnsi"/>
          <w:b/>
          <w:color w:val="C00000"/>
          <w:sz w:val="24"/>
          <w:szCs w:val="24"/>
        </w:rPr>
        <w:t xml:space="preserve"> </w:t>
      </w:r>
    </w:p>
    <w:p w14:paraId="512101CC" w14:textId="67A6AAEF" w:rsidR="00AF3916" w:rsidRPr="003E4934" w:rsidRDefault="002F2650" w:rsidP="29DA62CB">
      <w:pPr>
        <w:pStyle w:val="Akapitzlist"/>
        <w:numPr>
          <w:ilvl w:val="0"/>
          <w:numId w:val="18"/>
        </w:numPr>
        <w:spacing w:after="0" w:line="240" w:lineRule="auto"/>
        <w:ind w:left="567" w:hanging="425"/>
        <w:jc w:val="both"/>
        <w:rPr>
          <w:rFonts w:cstheme="majorBidi"/>
        </w:rPr>
      </w:pPr>
      <w:bookmarkStart w:id="34" w:name="_Ref495417301"/>
      <w:r w:rsidRPr="003E4934">
        <w:rPr>
          <w:rFonts w:cstheme="majorBidi"/>
          <w:b/>
          <w:bCs/>
        </w:rPr>
        <w:t>Z</w:t>
      </w:r>
      <w:r w:rsidR="008C0349" w:rsidRPr="003E4934">
        <w:rPr>
          <w:rFonts w:cstheme="majorBidi"/>
          <w:b/>
          <w:bCs/>
        </w:rPr>
        <w:t xml:space="preserve">godnie z </w:t>
      </w:r>
      <w:r w:rsidRPr="003E4934">
        <w:rPr>
          <w:rFonts w:cstheme="majorBidi"/>
          <w:b/>
          <w:bCs/>
        </w:rPr>
        <w:t>cz</w:t>
      </w:r>
      <w:r w:rsidR="36EDF5D2" w:rsidRPr="003E4934">
        <w:rPr>
          <w:rFonts w:cstheme="majorBidi"/>
          <w:b/>
          <w:bCs/>
        </w:rPr>
        <w:t>ęścią</w:t>
      </w:r>
      <w:r w:rsidR="505396B5" w:rsidRPr="003E4934">
        <w:rPr>
          <w:rFonts w:cstheme="majorBidi"/>
          <w:b/>
          <w:bCs/>
        </w:rPr>
        <w:t xml:space="preserve"> </w:t>
      </w:r>
      <w:r w:rsidRPr="003E4934">
        <w:rPr>
          <w:rFonts w:cstheme="majorBidi"/>
          <w:b/>
          <w:bCs/>
        </w:rPr>
        <w:t xml:space="preserve">2.3. pkt 33 Zasad ramowych udzielenie zamówienia na przeprowadzenie usług badawczo-rozwojowych w formule </w:t>
      </w:r>
      <w:r w:rsidR="00837C7D" w:rsidRPr="003E4934">
        <w:rPr>
          <w:rFonts w:cstheme="majorBidi"/>
          <w:b/>
          <w:bCs/>
        </w:rPr>
        <w:t>Z</w:t>
      </w:r>
      <w:r w:rsidRPr="003E4934">
        <w:rPr>
          <w:rFonts w:cstheme="majorBidi"/>
          <w:b/>
          <w:bCs/>
        </w:rPr>
        <w:t xml:space="preserve">amówienia </w:t>
      </w:r>
      <w:r w:rsidR="00837C7D" w:rsidRPr="003E4934">
        <w:rPr>
          <w:rFonts w:cstheme="majorBidi"/>
          <w:b/>
          <w:bCs/>
        </w:rPr>
        <w:t>P</w:t>
      </w:r>
      <w:r w:rsidRPr="003E4934">
        <w:rPr>
          <w:rFonts w:cstheme="majorBidi"/>
          <w:b/>
          <w:bCs/>
        </w:rPr>
        <w:t>rzedkomercyjnego</w:t>
      </w:r>
      <w:r w:rsidR="00DD4EF4" w:rsidRPr="003E4934">
        <w:rPr>
          <w:rFonts w:cstheme="majorBidi"/>
          <w:b/>
          <w:bCs/>
        </w:rPr>
        <w:t xml:space="preserve"> </w:t>
      </w:r>
      <w:r w:rsidR="008C0349" w:rsidRPr="003E4934">
        <w:rPr>
          <w:rFonts w:cstheme="majorBidi"/>
          <w:b/>
          <w:bCs/>
        </w:rPr>
        <w:t>nie stanowi udzielenia pomocy państwa</w:t>
      </w:r>
      <w:r w:rsidRPr="003E4934">
        <w:rPr>
          <w:rFonts w:cstheme="majorBidi"/>
        </w:rPr>
        <w:t xml:space="preserve"> </w:t>
      </w:r>
      <w:r w:rsidR="009E15E0" w:rsidRPr="003E4934">
        <w:rPr>
          <w:rFonts w:cstheme="majorBidi"/>
        </w:rPr>
        <w:t xml:space="preserve">w rozumieniu art. 107 </w:t>
      </w:r>
      <w:r w:rsidR="00837C7D" w:rsidRPr="003E4934">
        <w:rPr>
          <w:rFonts w:cstheme="majorBidi"/>
        </w:rPr>
        <w:t>Traktatu o Funkcjonowaniu Unii Europejskiej</w:t>
      </w:r>
      <w:r w:rsidR="00E7168A" w:rsidRPr="003E4934">
        <w:rPr>
          <w:rFonts w:cstheme="majorBidi"/>
        </w:rPr>
        <w:t xml:space="preserve">, </w:t>
      </w:r>
      <w:r w:rsidR="00211369" w:rsidRPr="003E4934">
        <w:rPr>
          <w:rFonts w:cstheme="majorBidi"/>
        </w:rPr>
        <w:t>jeżeli</w:t>
      </w:r>
      <w:r w:rsidR="008C0349" w:rsidRPr="003E4934">
        <w:rPr>
          <w:rFonts w:cstheme="majorBidi"/>
        </w:rPr>
        <w:t xml:space="preserve"> </w:t>
      </w:r>
      <w:r w:rsidR="00837C7D" w:rsidRPr="003E4934">
        <w:rPr>
          <w:rFonts w:cstheme="majorBidi"/>
          <w:b/>
          <w:bCs/>
        </w:rPr>
        <w:t>c</w:t>
      </w:r>
      <w:r w:rsidR="00E64133" w:rsidRPr="003E4934">
        <w:rPr>
          <w:rFonts w:cstheme="majorBidi"/>
          <w:b/>
          <w:bCs/>
        </w:rPr>
        <w:t xml:space="preserve">ena zapłacona za usługi badawcze i </w:t>
      </w:r>
      <w:r w:rsidR="00837C7D" w:rsidRPr="003E4934">
        <w:rPr>
          <w:rFonts w:cstheme="majorBidi"/>
          <w:b/>
          <w:bCs/>
        </w:rPr>
        <w:t xml:space="preserve">rozwojowe w pełni odzwierciedla wartość rynkową korzyści uzyskanych przez zamawiającego oraz ryzyko poniesione przez uczestniczących usługodawców. </w:t>
      </w:r>
      <w:r w:rsidR="007803D1" w:rsidRPr="003E4934">
        <w:rPr>
          <w:rFonts w:cstheme="majorBidi"/>
        </w:rPr>
        <w:t>Komisja Europejska wskazuje, że</w:t>
      </w:r>
      <w:r w:rsidR="007803D1" w:rsidRPr="003E4934">
        <w:rPr>
          <w:rFonts w:cstheme="majorBidi"/>
          <w:b/>
          <w:bCs/>
        </w:rPr>
        <w:t xml:space="preserve"> </w:t>
      </w:r>
      <w:r w:rsidR="00874AF5" w:rsidRPr="003E4934">
        <w:rPr>
          <w:rFonts w:cstheme="majorBidi"/>
        </w:rPr>
        <w:t>środkiem do osiągnięcia tego wymogu</w:t>
      </w:r>
      <w:r w:rsidR="007803D1" w:rsidRPr="003E4934">
        <w:rPr>
          <w:rFonts w:cstheme="majorBidi"/>
          <w:b/>
          <w:bCs/>
        </w:rPr>
        <w:t xml:space="preserve"> </w:t>
      </w:r>
      <w:r w:rsidR="007803D1" w:rsidRPr="003E4934">
        <w:rPr>
          <w:rFonts w:cstheme="majorBidi"/>
        </w:rPr>
        <w:t>jest m.in. przeprowadzenie zamówienia w ramach otwartej, przejrzystej, niedyskryminacyjnej procedury, w której wybór wykonawców dokonany jest na podstawie obiektywnych kryteriów wyboru, zaś korzyści w</w:t>
      </w:r>
      <w:r w:rsidR="005068B7" w:rsidRPr="003E4934">
        <w:rPr>
          <w:rFonts w:cstheme="majorBidi"/>
        </w:rPr>
        <w:t> </w:t>
      </w:r>
      <w:r w:rsidR="007803D1" w:rsidRPr="003E4934">
        <w:rPr>
          <w:rFonts w:cstheme="majorBidi"/>
        </w:rPr>
        <w:t>obszarze praw własności intelektualnej są dzielone pomiędzy</w:t>
      </w:r>
      <w:r w:rsidR="007803D1" w:rsidRPr="003E4934">
        <w:rPr>
          <w:rFonts w:cstheme="majorBidi"/>
          <w:b/>
          <w:bCs/>
        </w:rPr>
        <w:t xml:space="preserve"> </w:t>
      </w:r>
      <w:r w:rsidR="007803D1" w:rsidRPr="003E4934">
        <w:rPr>
          <w:rFonts w:cstheme="majorBidi"/>
        </w:rPr>
        <w:t>zamawiającego i wykonawcę.</w:t>
      </w:r>
      <w:bookmarkEnd w:id="34"/>
    </w:p>
    <w:p w14:paraId="7A4ED04A" w14:textId="3BE916E7" w:rsidR="00D849D3" w:rsidRPr="003E4934" w:rsidRDefault="008C0349" w:rsidP="00E52F80">
      <w:pPr>
        <w:pStyle w:val="Akapitzlist"/>
        <w:numPr>
          <w:ilvl w:val="0"/>
          <w:numId w:val="18"/>
        </w:numPr>
        <w:spacing w:after="0" w:line="240" w:lineRule="auto"/>
        <w:ind w:left="567" w:hanging="425"/>
        <w:jc w:val="both"/>
        <w:rPr>
          <w:rFonts w:cstheme="majorHAnsi"/>
        </w:rPr>
      </w:pPr>
      <w:r w:rsidRPr="003E4934">
        <w:rPr>
          <w:rFonts w:cstheme="majorHAnsi"/>
        </w:rPr>
        <w:t xml:space="preserve">Zamiarem </w:t>
      </w:r>
      <w:r w:rsidR="00914CB6" w:rsidRPr="003E4934">
        <w:rPr>
          <w:rFonts w:cstheme="majorHAnsi"/>
        </w:rPr>
        <w:t>Narodowego Centrum Badań i Rozwoju</w:t>
      </w:r>
      <w:r w:rsidR="00DD4E56" w:rsidRPr="003E4934">
        <w:rPr>
          <w:rFonts w:cstheme="majorHAnsi"/>
        </w:rPr>
        <w:t xml:space="preserve"> </w:t>
      </w:r>
      <w:r w:rsidRPr="003E4934">
        <w:rPr>
          <w:rFonts w:cstheme="majorHAnsi"/>
        </w:rPr>
        <w:t>jest</w:t>
      </w:r>
      <w:r w:rsidR="00CA118F" w:rsidRPr="003E4934">
        <w:rPr>
          <w:rFonts w:cstheme="majorHAnsi"/>
        </w:rPr>
        <w:t xml:space="preserve">, </w:t>
      </w:r>
      <w:r w:rsidR="00395C4C" w:rsidRPr="003E4934">
        <w:rPr>
          <w:rFonts w:cstheme="majorHAnsi"/>
        </w:rPr>
        <w:t xml:space="preserve">aby </w:t>
      </w:r>
      <w:r w:rsidR="00CA118F" w:rsidRPr="003E4934">
        <w:rPr>
          <w:rFonts w:cstheme="majorHAnsi"/>
        </w:rPr>
        <w:t>dzięki mechanizmom opisanym w Regulaminie i Umowie,</w:t>
      </w:r>
      <w:r w:rsidRPr="003E4934">
        <w:rPr>
          <w:rFonts w:cstheme="majorHAnsi"/>
        </w:rPr>
        <w:t xml:space="preserve"> </w:t>
      </w:r>
      <w:r w:rsidR="00395C4C" w:rsidRPr="003E4934">
        <w:rPr>
          <w:rFonts w:cstheme="majorHAnsi"/>
        </w:rPr>
        <w:t>uzyskać adekwatność</w:t>
      </w:r>
      <w:r w:rsidRPr="003E4934">
        <w:rPr>
          <w:rFonts w:cstheme="majorHAnsi"/>
        </w:rPr>
        <w:t xml:space="preserve"> wynagrodzenia </w:t>
      </w:r>
      <w:r w:rsidR="00D15DB4" w:rsidRPr="003E4934">
        <w:rPr>
          <w:rFonts w:cstheme="majorHAnsi"/>
        </w:rPr>
        <w:t>Uczestników Przedsięwzięcia</w:t>
      </w:r>
      <w:r w:rsidRPr="003E4934">
        <w:rPr>
          <w:rFonts w:cstheme="majorHAnsi"/>
        </w:rPr>
        <w:t xml:space="preserve"> do prowadzonych przez nich prac oraz do podziału korzyści i ryzyk pomiędzy NCBR</w:t>
      </w:r>
      <w:r w:rsidR="002B1959" w:rsidRPr="003E4934">
        <w:rPr>
          <w:rFonts w:cstheme="majorHAnsi"/>
        </w:rPr>
        <w:t xml:space="preserve"> </w:t>
      </w:r>
      <w:r w:rsidRPr="003E4934">
        <w:rPr>
          <w:rFonts w:cstheme="majorHAnsi"/>
        </w:rPr>
        <w:t xml:space="preserve">a </w:t>
      </w:r>
      <w:r w:rsidR="00D15DB4" w:rsidRPr="003E4934">
        <w:rPr>
          <w:rFonts w:cstheme="majorHAnsi"/>
        </w:rPr>
        <w:t>Uczestnikami Przedsięwzięcia</w:t>
      </w:r>
      <w:r w:rsidRPr="003E4934">
        <w:rPr>
          <w:rFonts w:cstheme="majorHAnsi"/>
        </w:rPr>
        <w:t>, która będzie odpowiadać zaleceniom Komisji Europejskiej wskazanym w Zasadach ramowych.</w:t>
      </w:r>
    </w:p>
    <w:p w14:paraId="3C999747" w14:textId="14C063B3" w:rsidR="00D849D3" w:rsidRPr="003E4934" w:rsidRDefault="00586E2C" w:rsidP="544C7337">
      <w:pPr>
        <w:pStyle w:val="Akapitzlist"/>
        <w:numPr>
          <w:ilvl w:val="0"/>
          <w:numId w:val="18"/>
        </w:numPr>
        <w:spacing w:after="0" w:line="240" w:lineRule="auto"/>
        <w:ind w:left="567" w:hanging="425"/>
        <w:jc w:val="both"/>
        <w:rPr>
          <w:i/>
          <w:iCs/>
          <w:color w:val="000000" w:themeColor="text1"/>
        </w:rPr>
      </w:pPr>
      <w:r w:rsidRPr="003E4934">
        <w:rPr>
          <w:rFonts w:cstheme="majorBidi"/>
        </w:rPr>
        <w:t xml:space="preserve">Przedsięwzięcie </w:t>
      </w:r>
      <w:r w:rsidR="000D2A59" w:rsidRPr="003E4934">
        <w:rPr>
          <w:rFonts w:cstheme="majorBidi"/>
        </w:rPr>
        <w:t xml:space="preserve">jest </w:t>
      </w:r>
      <w:r w:rsidR="008C5CDA" w:rsidRPr="003E4934">
        <w:rPr>
          <w:rFonts w:cstheme="majorBidi"/>
        </w:rPr>
        <w:t xml:space="preserve">finansowane </w:t>
      </w:r>
      <w:r w:rsidR="00D849D3" w:rsidRPr="003E4934">
        <w:rPr>
          <w:rFonts w:cstheme="majorBidi"/>
        </w:rPr>
        <w:t xml:space="preserve">ze środków </w:t>
      </w:r>
      <w:r w:rsidR="003F366E" w:rsidRPr="003E4934">
        <w:rPr>
          <w:rFonts w:cstheme="majorBidi"/>
        </w:rPr>
        <w:t xml:space="preserve">Europejskiego Funduszu Rozwoju Regionalnego w ramach </w:t>
      </w:r>
      <w:r w:rsidR="00D849D3" w:rsidRPr="003E4934">
        <w:t>p</w:t>
      </w:r>
      <w:r w:rsidR="00D849D3" w:rsidRPr="003E4934">
        <w:rPr>
          <w:color w:val="000000" w:themeColor="text1"/>
        </w:rPr>
        <w:t xml:space="preserve">rojektu pozakonkursowego pn. </w:t>
      </w:r>
      <w:r w:rsidR="00EB7B56" w:rsidRPr="003E4934">
        <w:rPr>
          <w:rFonts w:eastAsia="Times New Roman" w:cs="Arial"/>
        </w:rPr>
        <w:t>Podniesienie poziomu innowacyjności gospodarki poprzez realizację przedsięwzięć badawczych w trybie innowacyjnych zamówień publicznych w celu wsparcia realizacji strategii Europejskiego Zielonego Ładu</w:t>
      </w:r>
      <w:r w:rsidR="00796D3C" w:rsidRPr="003E4934">
        <w:rPr>
          <w:rFonts w:eastAsia="Times New Roman" w:cs="Arial"/>
        </w:rPr>
        <w:t xml:space="preserve"> zgodnie z umową z dnia 3 lipca 2020 r. numer POIR.04.01.03-00-0001/20-00.</w:t>
      </w:r>
    </w:p>
    <w:p w14:paraId="6B4D43F3" w14:textId="1875A403" w:rsidR="00B41024" w:rsidRPr="003E4934" w:rsidRDefault="00B41024" w:rsidP="00E52F80">
      <w:pPr>
        <w:pStyle w:val="Akapitzlist"/>
        <w:numPr>
          <w:ilvl w:val="0"/>
          <w:numId w:val="18"/>
        </w:numPr>
        <w:spacing w:after="0" w:line="240" w:lineRule="auto"/>
        <w:ind w:left="567" w:hanging="425"/>
        <w:jc w:val="both"/>
        <w:rPr>
          <w:rFonts w:cstheme="majorHAnsi"/>
        </w:rPr>
      </w:pPr>
      <w:r w:rsidRPr="003E4934">
        <w:rPr>
          <w:rFonts w:cstheme="majorHAnsi"/>
        </w:rPr>
        <w:t xml:space="preserve">NCBR wymaga, aby </w:t>
      </w:r>
      <w:r w:rsidR="00D15DB4" w:rsidRPr="003E4934">
        <w:rPr>
          <w:rFonts w:cstheme="majorHAnsi"/>
        </w:rPr>
        <w:t>Uczestnik Przedsięwzięcia</w:t>
      </w:r>
      <w:r w:rsidR="006347DC" w:rsidRPr="003E4934">
        <w:rPr>
          <w:rFonts w:cstheme="majorHAnsi"/>
        </w:rPr>
        <w:t xml:space="preserve"> </w:t>
      </w:r>
      <w:r w:rsidRPr="003E4934">
        <w:rPr>
          <w:rFonts w:cstheme="majorHAnsi"/>
        </w:rPr>
        <w:t>zobowiązał się, że prace wykonywane przez niego w ramach usług badawczo-rozwojow</w:t>
      </w:r>
      <w:r w:rsidR="002D20AC" w:rsidRPr="003E4934">
        <w:rPr>
          <w:rFonts w:cstheme="majorHAnsi"/>
        </w:rPr>
        <w:t>ych,</w:t>
      </w:r>
      <w:r w:rsidRPr="003E4934">
        <w:rPr>
          <w:rFonts w:cstheme="majorHAnsi"/>
        </w:rPr>
        <w:t xml:space="preserve"> świadczonych w </w:t>
      </w:r>
      <w:r w:rsidR="001E61ED" w:rsidRPr="003E4934">
        <w:rPr>
          <w:rFonts w:cstheme="majorHAnsi"/>
        </w:rPr>
        <w:t>ramach Przedsięwzięcia</w:t>
      </w:r>
      <w:r w:rsidR="002D20AC" w:rsidRPr="003E4934">
        <w:rPr>
          <w:rFonts w:cstheme="majorHAnsi"/>
        </w:rPr>
        <w:t>,</w:t>
      </w:r>
      <w:r w:rsidR="00395C4C" w:rsidRPr="003E4934">
        <w:rPr>
          <w:rFonts w:cstheme="majorHAnsi"/>
        </w:rPr>
        <w:t xml:space="preserve"> za które otrzymuje wynagrodzenie przewidziane Umową</w:t>
      </w:r>
      <w:r w:rsidRPr="003E4934">
        <w:rPr>
          <w:rFonts w:cstheme="majorHAnsi"/>
        </w:rPr>
        <w:t xml:space="preserve">, nie </w:t>
      </w:r>
      <w:r w:rsidR="00EC126E" w:rsidRPr="003E4934">
        <w:rPr>
          <w:rFonts w:cstheme="majorHAnsi"/>
        </w:rPr>
        <w:t xml:space="preserve">były, ani nie </w:t>
      </w:r>
      <w:r w:rsidRPr="003E4934">
        <w:rPr>
          <w:rFonts w:cstheme="majorHAnsi"/>
        </w:rPr>
        <w:t xml:space="preserve">będą finansowane </w:t>
      </w:r>
      <w:r w:rsidR="00174D13" w:rsidRPr="003E4934">
        <w:rPr>
          <w:rFonts w:cstheme="majorHAnsi"/>
        </w:rPr>
        <w:t xml:space="preserve">ze środków publicznych, a w szczególności </w:t>
      </w:r>
      <w:r w:rsidRPr="003E4934">
        <w:rPr>
          <w:rFonts w:cstheme="majorHAnsi"/>
        </w:rPr>
        <w:t>ze środków pochodzących z budżetu Unii Europejskiej, z</w:t>
      </w:r>
      <w:r w:rsidR="005068B7" w:rsidRPr="003E4934">
        <w:rPr>
          <w:rFonts w:cstheme="majorHAnsi"/>
        </w:rPr>
        <w:t> </w:t>
      </w:r>
      <w:r w:rsidRPr="003E4934">
        <w:rPr>
          <w:rFonts w:cstheme="majorHAnsi"/>
        </w:rPr>
        <w:t xml:space="preserve">wyłączeniem wynagrodzenia wypłacanego </w:t>
      </w:r>
      <w:r w:rsidR="008920C2" w:rsidRPr="003E4934">
        <w:rPr>
          <w:rFonts w:cstheme="majorHAnsi"/>
        </w:rPr>
        <w:t xml:space="preserve">w ramach </w:t>
      </w:r>
      <w:r w:rsidR="00390FB3" w:rsidRPr="003E4934">
        <w:rPr>
          <w:rFonts w:cstheme="majorHAnsi"/>
        </w:rPr>
        <w:t>Przedsięwzięcia</w:t>
      </w:r>
      <w:r w:rsidRPr="003E4934">
        <w:rPr>
          <w:rFonts w:cstheme="majorHAnsi"/>
        </w:rPr>
        <w:t xml:space="preserve">. </w:t>
      </w:r>
    </w:p>
    <w:p w14:paraId="3E4CD073" w14:textId="77777777" w:rsidR="00B97289" w:rsidRPr="003E4934" w:rsidRDefault="00B97289" w:rsidP="00B97289">
      <w:pPr>
        <w:pStyle w:val="Akapitzlist"/>
        <w:spacing w:after="0" w:line="240" w:lineRule="auto"/>
        <w:ind w:left="567"/>
        <w:jc w:val="both"/>
        <w:rPr>
          <w:rFonts w:cstheme="majorHAnsi"/>
        </w:rPr>
      </w:pPr>
      <w:bookmarkStart w:id="35" w:name="_Hlk53752756"/>
    </w:p>
    <w:p w14:paraId="2278B2D5" w14:textId="59C3BCE5" w:rsidR="00B97289" w:rsidRPr="003E4934" w:rsidRDefault="00B97289" w:rsidP="00E52F80">
      <w:pPr>
        <w:pStyle w:val="Nagwek2"/>
        <w:keepNext w:val="0"/>
        <w:keepLines w:val="0"/>
        <w:numPr>
          <w:ilvl w:val="1"/>
          <w:numId w:val="15"/>
        </w:numPr>
        <w:spacing w:before="0" w:after="120" w:line="276" w:lineRule="auto"/>
        <w:ind w:left="709" w:hanging="567"/>
        <w:jc w:val="both"/>
        <w:rPr>
          <w:rFonts w:asciiTheme="minorHAnsi" w:hAnsiTheme="minorHAnsi" w:cstheme="majorHAnsi"/>
          <w:b/>
          <w:color w:val="C00000"/>
          <w:sz w:val="24"/>
          <w:szCs w:val="24"/>
        </w:rPr>
      </w:pPr>
      <w:bookmarkStart w:id="36" w:name="_Ref52625619"/>
      <w:bookmarkStart w:id="37" w:name="_Toc53762093"/>
      <w:bookmarkStart w:id="38" w:name="_Toc59586180"/>
      <w:r w:rsidRPr="003E4934">
        <w:rPr>
          <w:rFonts w:asciiTheme="minorHAnsi" w:hAnsiTheme="minorHAnsi" w:cstheme="majorHAnsi"/>
          <w:b/>
          <w:color w:val="C00000"/>
          <w:sz w:val="24"/>
          <w:szCs w:val="24"/>
        </w:rPr>
        <w:t>Wyjaśnienie kluczowych założeń Przedsięwzięcia</w:t>
      </w:r>
      <w:bookmarkEnd w:id="36"/>
      <w:bookmarkEnd w:id="37"/>
      <w:bookmarkEnd w:id="38"/>
    </w:p>
    <w:bookmarkEnd w:id="35"/>
    <w:p w14:paraId="499612F6" w14:textId="7F89882F" w:rsidR="00EC78C2" w:rsidRPr="003E4934" w:rsidRDefault="002510BB" w:rsidP="46C03593">
      <w:pPr>
        <w:pStyle w:val="Akapitzlist"/>
        <w:numPr>
          <w:ilvl w:val="0"/>
          <w:numId w:val="35"/>
        </w:numPr>
        <w:spacing w:after="0" w:line="240" w:lineRule="auto"/>
        <w:ind w:left="567" w:hanging="567"/>
        <w:jc w:val="both"/>
        <w:rPr>
          <w:rFonts w:cstheme="majorBidi"/>
        </w:rPr>
      </w:pPr>
      <w:r w:rsidRPr="003E4934">
        <w:rPr>
          <w:rFonts w:cstheme="majorBidi"/>
        </w:rPr>
        <w:t>[</w:t>
      </w:r>
      <w:r w:rsidR="007A5C62" w:rsidRPr="003E4934">
        <w:rPr>
          <w:rFonts w:cstheme="majorBidi"/>
          <w:b/>
          <w:bCs/>
        </w:rPr>
        <w:t>Rodzaj</w:t>
      </w:r>
      <w:r w:rsidR="007A5C62" w:rsidRPr="003E4934">
        <w:rPr>
          <w:rFonts w:cstheme="majorBidi"/>
        </w:rPr>
        <w:t xml:space="preserve"> </w:t>
      </w:r>
      <w:r w:rsidRPr="003E4934">
        <w:rPr>
          <w:rFonts w:cstheme="majorBidi"/>
          <w:b/>
          <w:bCs/>
        </w:rPr>
        <w:t>zamówienia</w:t>
      </w:r>
      <w:r w:rsidRPr="003E4934">
        <w:rPr>
          <w:rFonts w:cstheme="majorBidi"/>
        </w:rPr>
        <w:t>]</w:t>
      </w:r>
      <w:r w:rsidR="007A5C62" w:rsidRPr="003E4934">
        <w:rPr>
          <w:rFonts w:cstheme="majorBidi"/>
        </w:rPr>
        <w:t xml:space="preserve"> Przedmiotem zamówienia są usługi badawczo-rozwojowe</w:t>
      </w:r>
      <w:r w:rsidR="009B386B" w:rsidRPr="003E4934">
        <w:rPr>
          <w:rFonts w:cstheme="majorBidi"/>
        </w:rPr>
        <w:t>,</w:t>
      </w:r>
      <w:r w:rsidR="007A5C62" w:rsidRPr="003E4934">
        <w:rPr>
          <w:rFonts w:cstheme="majorBidi"/>
        </w:rPr>
        <w:t xml:space="preserve"> wraz ze szczegółowo określonymi </w:t>
      </w:r>
      <w:r w:rsidR="005168D5" w:rsidRPr="003E4934">
        <w:rPr>
          <w:rFonts w:cstheme="majorBidi"/>
        </w:rPr>
        <w:t xml:space="preserve">niezbędnymi </w:t>
      </w:r>
      <w:r w:rsidR="007A5C62" w:rsidRPr="003E4934">
        <w:rPr>
          <w:rFonts w:cstheme="majorBidi"/>
        </w:rPr>
        <w:t>świadczeniami pobocznymi</w:t>
      </w:r>
      <w:r w:rsidR="00355D32" w:rsidRPr="003E4934">
        <w:rPr>
          <w:rFonts w:cstheme="majorBidi"/>
        </w:rPr>
        <w:t xml:space="preserve">, nakierowane na stworzenie </w:t>
      </w:r>
      <w:r w:rsidR="00D319E4" w:rsidRPr="003E4934">
        <w:rPr>
          <w:rFonts w:cstheme="majorBidi"/>
        </w:rPr>
        <w:lastRenderedPageBreak/>
        <w:t>Rozwiązania</w:t>
      </w:r>
      <w:r w:rsidR="00F621C6" w:rsidRPr="003E4934">
        <w:rPr>
          <w:rFonts w:cstheme="majorBidi"/>
        </w:rPr>
        <w:t xml:space="preserve"> </w:t>
      </w:r>
      <w:r w:rsidR="00F84C9D" w:rsidRPr="003E4934">
        <w:rPr>
          <w:rFonts w:cstheme="majorBidi"/>
        </w:rPr>
        <w:t xml:space="preserve">służącego </w:t>
      </w:r>
      <w:r w:rsidR="00EF5199" w:rsidRPr="003E4934">
        <w:rPr>
          <w:rFonts w:cstheme="majorBidi"/>
        </w:rPr>
        <w:t xml:space="preserve">odpowiedzi na określony </w:t>
      </w:r>
      <w:r w:rsidR="1960D85A" w:rsidRPr="003E4934">
        <w:rPr>
          <w:rFonts w:cstheme="majorBidi"/>
        </w:rPr>
        <w:t>Wymaganiami</w:t>
      </w:r>
      <w:r w:rsidR="006763C2" w:rsidRPr="003E4934">
        <w:rPr>
          <w:rFonts w:cstheme="majorBidi"/>
        </w:rPr>
        <w:t xml:space="preserve"> </w:t>
      </w:r>
      <w:r w:rsidR="00F84C9D" w:rsidRPr="003E4934">
        <w:rPr>
          <w:rFonts w:cstheme="majorBidi"/>
        </w:rPr>
        <w:t>Obligatoryjnymi</w:t>
      </w:r>
      <w:r w:rsidR="006763C2" w:rsidRPr="003E4934">
        <w:rPr>
          <w:rFonts w:cstheme="majorBidi"/>
        </w:rPr>
        <w:t xml:space="preserve">, </w:t>
      </w:r>
      <w:r w:rsidR="1960D85A" w:rsidRPr="003E4934">
        <w:rPr>
          <w:rFonts w:cstheme="majorBidi"/>
        </w:rPr>
        <w:t>Wymaganiami</w:t>
      </w:r>
      <w:r w:rsidR="006763C2" w:rsidRPr="003E4934">
        <w:rPr>
          <w:rFonts w:cstheme="majorBidi"/>
        </w:rPr>
        <w:t xml:space="preserve"> Konkursowymi, </w:t>
      </w:r>
      <w:r w:rsidR="1960D85A" w:rsidRPr="003E4934">
        <w:rPr>
          <w:rFonts w:cstheme="majorBidi"/>
        </w:rPr>
        <w:t>Wymaganiami</w:t>
      </w:r>
      <w:r w:rsidR="006763C2" w:rsidRPr="003E4934">
        <w:rPr>
          <w:rFonts w:cstheme="majorBidi"/>
        </w:rPr>
        <w:t xml:space="preserve"> Jakościowymi i </w:t>
      </w:r>
      <w:r w:rsidR="1960D85A" w:rsidRPr="003E4934">
        <w:rPr>
          <w:rFonts w:cstheme="majorBidi"/>
        </w:rPr>
        <w:t>Wymaganiami</w:t>
      </w:r>
      <w:r w:rsidR="006763C2" w:rsidRPr="003E4934">
        <w:rPr>
          <w:rFonts w:cstheme="majorBidi"/>
        </w:rPr>
        <w:t xml:space="preserve"> Opcjonalnymi</w:t>
      </w:r>
      <w:r w:rsidR="00EF5199" w:rsidRPr="003E4934">
        <w:rPr>
          <w:rFonts w:cstheme="majorBidi"/>
        </w:rPr>
        <w:t xml:space="preserve"> </w:t>
      </w:r>
      <w:r w:rsidR="00F84C9D" w:rsidRPr="003E4934">
        <w:rPr>
          <w:rFonts w:cstheme="majorBidi"/>
        </w:rPr>
        <w:t xml:space="preserve">problem </w:t>
      </w:r>
      <w:r w:rsidR="00815E55" w:rsidRPr="003E4934">
        <w:rPr>
          <w:rFonts w:cstheme="majorBidi"/>
        </w:rPr>
        <w:t>badawcz</w:t>
      </w:r>
      <w:r w:rsidR="00EF5199" w:rsidRPr="003E4934">
        <w:rPr>
          <w:rFonts w:cstheme="majorBidi"/>
        </w:rPr>
        <w:t>y</w:t>
      </w:r>
      <w:r w:rsidR="00393207" w:rsidRPr="003E4934">
        <w:rPr>
          <w:rFonts w:cstheme="majorBidi"/>
        </w:rPr>
        <w:t xml:space="preserve"> </w:t>
      </w:r>
      <w:r w:rsidR="00F84C9D" w:rsidRPr="003E4934">
        <w:rPr>
          <w:rFonts w:cstheme="majorBidi"/>
        </w:rPr>
        <w:t xml:space="preserve">w zakresie </w:t>
      </w:r>
      <w:r w:rsidR="00393207" w:rsidRPr="003E4934">
        <w:rPr>
          <w:rFonts w:cstheme="majorBidi"/>
        </w:rPr>
        <w:t xml:space="preserve">efektywnego energetycznie i procesowo </w:t>
      </w:r>
      <w:r w:rsidR="00F621C6" w:rsidRPr="003E4934">
        <w:rPr>
          <w:rFonts w:cstheme="majorBidi"/>
        </w:rPr>
        <w:t>budownictwa mieszkaniowego</w:t>
      </w:r>
      <w:r w:rsidR="00873EB6" w:rsidRPr="003E4934">
        <w:rPr>
          <w:rFonts w:cstheme="majorBidi"/>
        </w:rPr>
        <w:t>, z jego profilowaniem na określone w Przedsięwzięciu Strumienie</w:t>
      </w:r>
      <w:r w:rsidR="00355D32" w:rsidRPr="003E4934">
        <w:rPr>
          <w:rFonts w:cstheme="majorBidi"/>
        </w:rPr>
        <w:t>.</w:t>
      </w:r>
      <w:r w:rsidR="00A42B53" w:rsidRPr="003E4934">
        <w:rPr>
          <w:rFonts w:cstheme="majorBidi"/>
        </w:rPr>
        <w:t xml:space="preserve"> Umowy z Uczestnikami Przedsięwzięcia przewidują podział korzyści związanych z Rozwiązaniem pomiędzy danego Uczestnika Przedsięwzięcia i NCBR.</w:t>
      </w:r>
      <w:r w:rsidR="009B386B" w:rsidRPr="003E4934">
        <w:rPr>
          <w:rFonts w:cstheme="majorBidi"/>
        </w:rPr>
        <w:t xml:space="preserve"> </w:t>
      </w:r>
      <w:r w:rsidR="00EF5199" w:rsidRPr="003E4934">
        <w:rPr>
          <w:rFonts w:cstheme="majorBidi"/>
        </w:rPr>
        <w:t>Główny p</w:t>
      </w:r>
      <w:r w:rsidR="009B386B" w:rsidRPr="003E4934">
        <w:rPr>
          <w:rFonts w:cstheme="majorBidi"/>
        </w:rPr>
        <w:t>rzedmiot zamówienia odpowiada następującym kodom CPV:</w:t>
      </w:r>
      <w:bookmarkStart w:id="39" w:name="_Hlk53778478"/>
      <w:bookmarkStart w:id="40" w:name="_Hlk53778492"/>
      <w:bookmarkEnd w:id="39"/>
    </w:p>
    <w:p w14:paraId="76DFBE84" w14:textId="1ACC7B89" w:rsidR="009B386B" w:rsidRPr="003E4934" w:rsidRDefault="009B386B" w:rsidP="009A26C0">
      <w:pPr>
        <w:pStyle w:val="Akapitzlist"/>
        <w:numPr>
          <w:ilvl w:val="1"/>
          <w:numId w:val="35"/>
        </w:numPr>
        <w:spacing w:after="0" w:line="240" w:lineRule="auto"/>
        <w:ind w:left="1134"/>
        <w:jc w:val="both"/>
        <w:rPr>
          <w:rFonts w:cstheme="majorHAnsi"/>
        </w:rPr>
      </w:pPr>
      <w:r w:rsidRPr="003E4934">
        <w:rPr>
          <w:rFonts w:cstheme="majorHAnsi"/>
        </w:rPr>
        <w:t>73100000-3: Usługi badawcze i eksperymentalno-rozwojowe,</w:t>
      </w:r>
    </w:p>
    <w:p w14:paraId="3FCE354F" w14:textId="7129736F" w:rsidR="009B386B" w:rsidRPr="003E4934" w:rsidRDefault="009B386B" w:rsidP="009A26C0">
      <w:pPr>
        <w:pStyle w:val="Akapitzlist"/>
        <w:numPr>
          <w:ilvl w:val="1"/>
          <w:numId w:val="35"/>
        </w:numPr>
        <w:spacing w:after="0" w:line="240" w:lineRule="auto"/>
        <w:ind w:left="1134"/>
        <w:jc w:val="both"/>
        <w:rPr>
          <w:rFonts w:cstheme="majorHAnsi"/>
        </w:rPr>
      </w:pPr>
      <w:r w:rsidRPr="003E4934">
        <w:rPr>
          <w:rFonts w:cstheme="majorHAnsi"/>
        </w:rPr>
        <w:t>73300000-5: Projekt i realizacja badań oraz rozwój,</w:t>
      </w:r>
    </w:p>
    <w:p w14:paraId="70A8A3E2" w14:textId="28E77B87" w:rsidR="009B386B" w:rsidRPr="003E4934" w:rsidRDefault="009B386B" w:rsidP="009A26C0">
      <w:pPr>
        <w:pStyle w:val="Akapitzlist"/>
        <w:numPr>
          <w:ilvl w:val="1"/>
          <w:numId w:val="35"/>
        </w:numPr>
        <w:spacing w:after="0" w:line="240" w:lineRule="auto"/>
        <w:ind w:left="1134"/>
        <w:jc w:val="both"/>
        <w:rPr>
          <w:rFonts w:cstheme="majorHAnsi"/>
        </w:rPr>
      </w:pPr>
      <w:r w:rsidRPr="003E4934">
        <w:rPr>
          <w:rFonts w:cstheme="majorHAnsi"/>
        </w:rPr>
        <w:t>73420000-2: Studium przedwykonalności i demonstracja technologiczna</w:t>
      </w:r>
      <w:r w:rsidR="00EF5199" w:rsidRPr="003E4934">
        <w:rPr>
          <w:rFonts w:cstheme="majorHAnsi"/>
        </w:rPr>
        <w:t>,</w:t>
      </w:r>
    </w:p>
    <w:p w14:paraId="1E769C1C" w14:textId="685AE31D" w:rsidR="009B386B" w:rsidRPr="003E4934" w:rsidRDefault="009B386B" w:rsidP="009A26C0">
      <w:pPr>
        <w:pStyle w:val="Akapitzlist"/>
        <w:numPr>
          <w:ilvl w:val="1"/>
          <w:numId w:val="35"/>
        </w:numPr>
        <w:spacing w:after="0" w:line="240" w:lineRule="auto"/>
        <w:ind w:left="1134"/>
        <w:jc w:val="both"/>
        <w:rPr>
          <w:rFonts w:cstheme="majorHAnsi"/>
        </w:rPr>
      </w:pPr>
      <w:r w:rsidRPr="003E4934">
        <w:rPr>
          <w:rFonts w:cstheme="majorHAnsi"/>
        </w:rPr>
        <w:t>73430000-5: Testy i ocena</w:t>
      </w:r>
      <w:r w:rsidR="00EF5199" w:rsidRPr="003E4934">
        <w:rPr>
          <w:rFonts w:cstheme="majorHAnsi"/>
        </w:rPr>
        <w:t>.</w:t>
      </w:r>
    </w:p>
    <w:bookmarkEnd w:id="40"/>
    <w:p w14:paraId="1E5747A0" w14:textId="4D711644" w:rsidR="000F2D70" w:rsidRPr="003E4934" w:rsidRDefault="000F2D70"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Wynagrodzenie</w:t>
      </w:r>
      <w:r w:rsidRPr="003E4934">
        <w:rPr>
          <w:rFonts w:cstheme="majorHAnsi"/>
        </w:rPr>
        <w:t>] Uczestnicy Przedsięwzięcia wykonują określone Umową usługi i świadczenia za wynagrodzeniem, które obejmuje również wynagrodzenie za udzielenie licencji na korzystanie z Rozwiązania w ograniczonym zakresie przez NCBR</w:t>
      </w:r>
      <w:bookmarkStart w:id="41" w:name="_Hlk53778513"/>
      <w:r w:rsidR="006763C2" w:rsidRPr="003E4934">
        <w:rPr>
          <w:rFonts w:cstheme="majorHAnsi"/>
        </w:rPr>
        <w:t>, z zastrzeżeniem tzw. Wariantu B</w:t>
      </w:r>
      <w:bookmarkEnd w:id="41"/>
      <w:r w:rsidRPr="003E4934">
        <w:rPr>
          <w:rFonts w:cstheme="majorHAnsi"/>
        </w:rPr>
        <w:t>. Wysokość wynagrodzenia jest ograniczona w przypadku danego Uczestnika Przedsięwzięcia limitami określonymi w ramach budżetu Przedsięwzięcia oraz wysokością określoną przez Uczestnika Przedsięwzięcia w jego ofercie.</w:t>
      </w:r>
      <w:r w:rsidR="00F84C9D" w:rsidRPr="003E4934">
        <w:rPr>
          <w:rFonts w:cstheme="majorHAnsi"/>
        </w:rPr>
        <w:t xml:space="preserve"> NCBR oczekuje, że wynagrodzenie wskazane przez Uczestników Przedsięwzięcia odpowiada nie tylko ich świadczeniom w ramach Umowy, ale również uwzględnia wskazany powyżej podział korzyści związanych z Rozwiązaniem.</w:t>
      </w:r>
    </w:p>
    <w:p w14:paraId="77381D7E" w14:textId="054E5386" w:rsidR="007C20AA" w:rsidRPr="003E4934" w:rsidRDefault="007C20AA"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00D319E4" w:rsidRPr="003E4934">
        <w:rPr>
          <w:rFonts w:cstheme="majorHAnsi"/>
          <w:b/>
          <w:bCs/>
        </w:rPr>
        <w:t>Rozwiązanie</w:t>
      </w:r>
      <w:r w:rsidRPr="003E4934">
        <w:rPr>
          <w:rFonts w:cstheme="majorHAnsi"/>
        </w:rPr>
        <w:t xml:space="preserve">] Technologia opracowana przez Uczestników Przedsięwzięcia, jest wynikiem w całości lub w części (tj. z uwzględnieniem posiadanego przez nich Background IP) przeprowadzonych przez nich </w:t>
      </w:r>
      <w:r w:rsidR="00760A79" w:rsidRPr="003E4934">
        <w:rPr>
          <w:rFonts w:cstheme="majorHAnsi"/>
        </w:rPr>
        <w:t>p</w:t>
      </w:r>
      <w:r w:rsidRPr="003E4934">
        <w:rPr>
          <w:rFonts w:cstheme="majorHAnsi"/>
        </w:rPr>
        <w:t xml:space="preserve">rac </w:t>
      </w:r>
      <w:r w:rsidR="00760A79" w:rsidRPr="003E4934">
        <w:rPr>
          <w:rFonts w:cstheme="majorHAnsi"/>
        </w:rPr>
        <w:t>b</w:t>
      </w:r>
      <w:r w:rsidRPr="003E4934">
        <w:rPr>
          <w:rFonts w:cstheme="majorHAnsi"/>
        </w:rPr>
        <w:t>adawczo-</w:t>
      </w:r>
      <w:r w:rsidR="00760A79" w:rsidRPr="003E4934">
        <w:rPr>
          <w:rFonts w:cstheme="majorHAnsi"/>
        </w:rPr>
        <w:t>r</w:t>
      </w:r>
      <w:r w:rsidRPr="003E4934">
        <w:rPr>
          <w:rFonts w:cstheme="majorHAnsi"/>
        </w:rPr>
        <w:t xml:space="preserve">ozwojowych. </w:t>
      </w:r>
      <w:r w:rsidR="00D319E4" w:rsidRPr="003E4934">
        <w:rPr>
          <w:rFonts w:cstheme="majorHAnsi"/>
        </w:rPr>
        <w:t xml:space="preserve">Rozwiązanie </w:t>
      </w:r>
      <w:r w:rsidR="003B6E7E" w:rsidRPr="003E4934">
        <w:rPr>
          <w:rFonts w:cstheme="majorHAnsi"/>
        </w:rPr>
        <w:t>musi</w:t>
      </w:r>
      <w:r w:rsidRPr="003E4934">
        <w:rPr>
          <w:rFonts w:cstheme="majorHAnsi"/>
        </w:rPr>
        <w:t xml:space="preserve"> być opart</w:t>
      </w:r>
      <w:r w:rsidR="00D319E4" w:rsidRPr="003E4934">
        <w:rPr>
          <w:rFonts w:cstheme="majorHAnsi"/>
        </w:rPr>
        <w:t>e</w:t>
      </w:r>
      <w:r w:rsidRPr="003E4934">
        <w:rPr>
          <w:rFonts w:cstheme="majorHAnsi"/>
        </w:rPr>
        <w:t xml:space="preserve"> </w:t>
      </w:r>
      <w:r w:rsidR="003D7FA6" w:rsidRPr="003E4934">
        <w:rPr>
          <w:rFonts w:cstheme="majorHAnsi"/>
        </w:rPr>
        <w:t>o </w:t>
      </w:r>
      <w:r w:rsidR="00027AAD" w:rsidRPr="003E4934">
        <w:rPr>
          <w:rFonts w:cstheme="majorHAnsi"/>
        </w:rPr>
        <w:t xml:space="preserve">sposoby </w:t>
      </w:r>
      <w:r w:rsidR="00431A21" w:rsidRPr="003E4934">
        <w:rPr>
          <w:rFonts w:cstheme="majorHAnsi"/>
        </w:rPr>
        <w:t>konstruowania budynków z wykorzystaniem</w:t>
      </w:r>
      <w:r w:rsidR="003B6E7E" w:rsidRPr="003E4934">
        <w:rPr>
          <w:rFonts w:cstheme="majorHAnsi"/>
        </w:rPr>
        <w:t xml:space="preserve"> </w:t>
      </w:r>
      <w:r w:rsidRPr="003E4934">
        <w:rPr>
          <w:rFonts w:cstheme="majorHAnsi"/>
        </w:rPr>
        <w:t xml:space="preserve">Modelu 2D </w:t>
      </w:r>
      <w:r w:rsidR="003D7FA6" w:rsidRPr="003E4934">
        <w:rPr>
          <w:rFonts w:cstheme="majorHAnsi"/>
        </w:rPr>
        <w:t xml:space="preserve">albo </w:t>
      </w:r>
      <w:r w:rsidR="00174E41" w:rsidRPr="003E4934">
        <w:rPr>
          <w:rFonts w:cstheme="majorHAnsi"/>
        </w:rPr>
        <w:t xml:space="preserve">Modelu </w:t>
      </w:r>
      <w:r w:rsidRPr="003E4934">
        <w:rPr>
          <w:rFonts w:cstheme="majorHAnsi"/>
        </w:rPr>
        <w:t xml:space="preserve">3D. </w:t>
      </w:r>
      <w:r w:rsidR="00D319E4" w:rsidRPr="003E4934">
        <w:rPr>
          <w:rFonts w:cstheme="majorHAnsi"/>
        </w:rPr>
        <w:t>Rozwiązanie</w:t>
      </w:r>
      <w:r w:rsidRPr="003E4934">
        <w:rPr>
          <w:rFonts w:cstheme="majorHAnsi"/>
        </w:rPr>
        <w:t xml:space="preserve"> ma mieć charakter uniwersalny, tj. pomimo tego</w:t>
      </w:r>
      <w:r w:rsidR="00F65485" w:rsidRPr="003E4934">
        <w:rPr>
          <w:rFonts w:cstheme="majorHAnsi"/>
        </w:rPr>
        <w:t>,</w:t>
      </w:r>
      <w:r w:rsidRPr="003E4934">
        <w:rPr>
          <w:rFonts w:cstheme="majorHAnsi"/>
        </w:rPr>
        <w:t xml:space="preserve"> że </w:t>
      </w:r>
      <w:r w:rsidR="00DA7F45" w:rsidRPr="003E4934">
        <w:rPr>
          <w:rFonts w:cstheme="majorHAnsi"/>
        </w:rPr>
        <w:t xml:space="preserve">ma być </w:t>
      </w:r>
      <w:r w:rsidR="00613B8D" w:rsidRPr="003E4934">
        <w:rPr>
          <w:rFonts w:cstheme="majorHAnsi"/>
        </w:rPr>
        <w:t>zaprezentowane</w:t>
      </w:r>
      <w:r w:rsidRPr="003E4934">
        <w:rPr>
          <w:rFonts w:cstheme="majorHAnsi"/>
        </w:rPr>
        <w:t xml:space="preserve"> </w:t>
      </w:r>
      <w:r w:rsidR="00391EA0" w:rsidRPr="003E4934">
        <w:rPr>
          <w:rFonts w:cstheme="majorHAnsi"/>
        </w:rPr>
        <w:t xml:space="preserve">docelowo </w:t>
      </w:r>
      <w:r w:rsidRPr="003E4934">
        <w:rPr>
          <w:rFonts w:cstheme="majorHAnsi"/>
        </w:rPr>
        <w:t xml:space="preserve">w ramach Przedsięwzięcia w </w:t>
      </w:r>
      <w:r w:rsidR="00613B8D" w:rsidRPr="003E4934">
        <w:rPr>
          <w:rFonts w:cstheme="majorHAnsi"/>
        </w:rPr>
        <w:t xml:space="preserve">postaci </w:t>
      </w:r>
      <w:r w:rsidRPr="003E4934">
        <w:rPr>
          <w:rFonts w:cstheme="majorHAnsi"/>
        </w:rPr>
        <w:t>konkretn</w:t>
      </w:r>
      <w:r w:rsidR="00613B8D" w:rsidRPr="003E4934">
        <w:rPr>
          <w:rFonts w:cstheme="majorHAnsi"/>
        </w:rPr>
        <w:t>ego</w:t>
      </w:r>
      <w:r w:rsidRPr="003E4934">
        <w:rPr>
          <w:rFonts w:cstheme="majorHAnsi"/>
        </w:rPr>
        <w:t xml:space="preserve"> Demonstrator</w:t>
      </w:r>
      <w:r w:rsidR="00613B8D" w:rsidRPr="003E4934">
        <w:rPr>
          <w:rFonts w:cstheme="majorHAnsi"/>
        </w:rPr>
        <w:t>a</w:t>
      </w:r>
      <w:r w:rsidRPr="003E4934">
        <w:rPr>
          <w:rFonts w:cstheme="majorHAnsi"/>
        </w:rPr>
        <w:t>, to stawiane są przed ni</w:t>
      </w:r>
      <w:r w:rsidR="00D319E4" w:rsidRPr="003E4934">
        <w:rPr>
          <w:rFonts w:cstheme="majorHAnsi"/>
        </w:rPr>
        <w:t>m</w:t>
      </w:r>
      <w:r w:rsidRPr="003E4934">
        <w:rPr>
          <w:rFonts w:cstheme="majorHAnsi"/>
        </w:rPr>
        <w:t xml:space="preserve"> oczekiwani</w:t>
      </w:r>
      <w:r w:rsidR="00F65485" w:rsidRPr="003E4934">
        <w:rPr>
          <w:rFonts w:cstheme="majorHAnsi"/>
        </w:rPr>
        <w:t>a</w:t>
      </w:r>
      <w:r w:rsidRPr="003E4934">
        <w:rPr>
          <w:rFonts w:cstheme="majorHAnsi"/>
        </w:rPr>
        <w:t xml:space="preserve"> co do je</w:t>
      </w:r>
      <w:r w:rsidR="00D319E4" w:rsidRPr="003E4934">
        <w:rPr>
          <w:rFonts w:cstheme="majorHAnsi"/>
        </w:rPr>
        <w:t>go</w:t>
      </w:r>
      <w:r w:rsidRPr="003E4934">
        <w:rPr>
          <w:rFonts w:cstheme="majorHAnsi"/>
        </w:rPr>
        <w:t xml:space="preserve"> uniwersalności, powtarzalności i skalowalności dalszego je</w:t>
      </w:r>
      <w:r w:rsidR="00D319E4" w:rsidRPr="003E4934">
        <w:rPr>
          <w:rFonts w:cstheme="majorHAnsi"/>
        </w:rPr>
        <w:t>go</w:t>
      </w:r>
      <w:r w:rsidRPr="003E4934">
        <w:rPr>
          <w:rFonts w:cstheme="majorHAnsi"/>
        </w:rPr>
        <w:t xml:space="preserve"> wykorzystania, już poza Przedsięwzięciem. </w:t>
      </w:r>
      <w:r w:rsidR="00D319E4" w:rsidRPr="003E4934">
        <w:rPr>
          <w:rFonts w:cstheme="majorHAnsi"/>
        </w:rPr>
        <w:t xml:space="preserve">Rozwiązanie </w:t>
      </w:r>
      <w:r w:rsidRPr="003E4934">
        <w:rPr>
          <w:rFonts w:cstheme="majorHAnsi"/>
        </w:rPr>
        <w:t xml:space="preserve">służy wprowadzeniu do obrotu rynkowego rozwiązań pozwalających na tworzenie </w:t>
      </w:r>
      <w:r w:rsidR="00D319E4" w:rsidRPr="003E4934">
        <w:rPr>
          <w:rFonts w:cstheme="majorHAnsi"/>
        </w:rPr>
        <w:t xml:space="preserve">budynków </w:t>
      </w:r>
      <w:r w:rsidRPr="003E4934">
        <w:rPr>
          <w:rFonts w:cstheme="majorHAnsi"/>
        </w:rPr>
        <w:t>lepszych niż obecnie stosowane</w:t>
      </w:r>
      <w:r w:rsidR="00F65485" w:rsidRPr="003E4934">
        <w:rPr>
          <w:rFonts w:cstheme="majorHAnsi"/>
        </w:rPr>
        <w:t>, w zakresie</w:t>
      </w:r>
      <w:r w:rsidRPr="003E4934">
        <w:rPr>
          <w:rFonts w:cstheme="majorHAnsi"/>
        </w:rPr>
        <w:t xml:space="preserve"> ich funkcjonalności, efektywności energetycznej i procesowej. Każd</w:t>
      </w:r>
      <w:r w:rsidR="00F65485" w:rsidRPr="003E4934">
        <w:rPr>
          <w:rFonts w:cstheme="majorHAnsi"/>
        </w:rPr>
        <w:t>e</w:t>
      </w:r>
      <w:r w:rsidRPr="003E4934">
        <w:rPr>
          <w:rFonts w:cstheme="majorHAnsi"/>
        </w:rPr>
        <w:t xml:space="preserve"> </w:t>
      </w:r>
      <w:r w:rsidR="00F65485" w:rsidRPr="003E4934">
        <w:rPr>
          <w:rFonts w:cstheme="majorHAnsi"/>
        </w:rPr>
        <w:t xml:space="preserve">Rozwiązanie </w:t>
      </w:r>
      <w:r w:rsidRPr="003E4934">
        <w:rPr>
          <w:rFonts w:cstheme="majorHAnsi"/>
        </w:rPr>
        <w:t>opracowywan</w:t>
      </w:r>
      <w:r w:rsidR="00F65485" w:rsidRPr="003E4934">
        <w:rPr>
          <w:rFonts w:cstheme="majorHAnsi"/>
        </w:rPr>
        <w:t>e</w:t>
      </w:r>
      <w:r w:rsidRPr="003E4934">
        <w:rPr>
          <w:rFonts w:cstheme="majorHAnsi"/>
        </w:rPr>
        <w:t xml:space="preserve"> w ramach Przedsięwzięcia jest środkiem osiągnięcia jego celów</w:t>
      </w:r>
      <w:r w:rsidR="001735B6" w:rsidRPr="003E4934">
        <w:rPr>
          <w:rFonts w:cstheme="majorHAnsi"/>
        </w:rPr>
        <w:t xml:space="preserve"> wskazanych w punkcie </w:t>
      </w:r>
      <w:r w:rsidR="001735B6" w:rsidRPr="003E4934">
        <w:rPr>
          <w:rFonts w:cstheme="majorHAnsi"/>
        </w:rPr>
        <w:fldChar w:fldCharType="begin"/>
      </w:r>
      <w:r w:rsidR="001735B6" w:rsidRPr="003E4934">
        <w:rPr>
          <w:rFonts w:cstheme="majorHAnsi"/>
        </w:rPr>
        <w:instrText xml:space="preserve"> REF _Ref52631855 \n \h </w:instrText>
      </w:r>
      <w:r w:rsidR="00473099" w:rsidRPr="003E4934">
        <w:rPr>
          <w:rFonts w:cstheme="majorHAnsi"/>
        </w:rPr>
        <w:instrText xml:space="preserve"> \* MERGEFORMAT </w:instrText>
      </w:r>
      <w:r w:rsidR="001735B6" w:rsidRPr="003E4934">
        <w:rPr>
          <w:rFonts w:cstheme="majorHAnsi"/>
        </w:rPr>
      </w:r>
      <w:r w:rsidR="001735B6" w:rsidRPr="003E4934">
        <w:rPr>
          <w:rFonts w:cstheme="majorHAnsi"/>
        </w:rPr>
        <w:fldChar w:fldCharType="separate"/>
      </w:r>
      <w:r w:rsidR="009C1D2B">
        <w:rPr>
          <w:rFonts w:cstheme="majorHAnsi"/>
        </w:rPr>
        <w:t>1.1</w:t>
      </w:r>
      <w:r w:rsidR="001735B6" w:rsidRPr="003E4934">
        <w:rPr>
          <w:rFonts w:cstheme="majorHAnsi"/>
        </w:rPr>
        <w:fldChar w:fldCharType="end"/>
      </w:r>
      <w:r w:rsidR="007B1273" w:rsidRPr="003E4934">
        <w:rPr>
          <w:rFonts w:cstheme="majorHAnsi"/>
        </w:rPr>
        <w:t xml:space="preserve"> Regulaminu</w:t>
      </w:r>
      <w:r w:rsidRPr="003E4934">
        <w:rPr>
          <w:rFonts w:cstheme="majorHAnsi"/>
        </w:rPr>
        <w:t>.</w:t>
      </w:r>
    </w:p>
    <w:p w14:paraId="398ED00B" w14:textId="06991B5B" w:rsidR="004D4A1F" w:rsidRPr="003E4934" w:rsidRDefault="004D4A1F" w:rsidP="46C03593">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Innowacyjność</w:t>
      </w:r>
      <w:r w:rsidRPr="003E4934">
        <w:rPr>
          <w:rFonts w:cstheme="majorBidi"/>
        </w:rPr>
        <w:t xml:space="preserve">] NCBR z jednej strony dąży do uzyskania jak największego stopnia innowacyjności Rozwiązania, dzięki motywowaniu Uczestników Przedsięwzięcia </w:t>
      </w:r>
      <w:r w:rsidR="009C6723" w:rsidRPr="003E4934">
        <w:rPr>
          <w:rFonts w:cstheme="majorBidi"/>
        </w:rPr>
        <w:t>wprowadz</w:t>
      </w:r>
      <w:r w:rsidR="006E595A" w:rsidRPr="003E4934">
        <w:rPr>
          <w:rFonts w:cstheme="majorBidi"/>
        </w:rPr>
        <w:t>oną</w:t>
      </w:r>
      <w:r w:rsidR="009C6723" w:rsidRPr="003E4934">
        <w:rPr>
          <w:rFonts w:cstheme="majorBidi"/>
        </w:rPr>
        <w:t xml:space="preserve"> pomiędzy nimi konkurencj</w:t>
      </w:r>
      <w:r w:rsidR="006E595A" w:rsidRPr="003E4934">
        <w:rPr>
          <w:rFonts w:cstheme="majorBidi"/>
        </w:rPr>
        <w:t>ą</w:t>
      </w:r>
      <w:r w:rsidR="00D21F7C" w:rsidRPr="003E4934">
        <w:rPr>
          <w:rFonts w:cstheme="majorBidi"/>
        </w:rPr>
        <w:t xml:space="preserve"> oraz</w:t>
      </w:r>
      <w:r w:rsidR="009C6723" w:rsidRPr="003E4934">
        <w:rPr>
          <w:rFonts w:cstheme="majorBidi"/>
        </w:rPr>
        <w:t xml:space="preserve"> przez punkty za </w:t>
      </w:r>
      <w:r w:rsidR="6FA4B80B" w:rsidRPr="003E4934">
        <w:rPr>
          <w:rFonts w:cstheme="majorBidi"/>
        </w:rPr>
        <w:t>Wymagania</w:t>
      </w:r>
      <w:r w:rsidR="00391EA0" w:rsidRPr="003E4934">
        <w:rPr>
          <w:rFonts w:cstheme="majorBidi"/>
        </w:rPr>
        <w:t xml:space="preserve"> </w:t>
      </w:r>
      <w:r w:rsidRPr="003E4934">
        <w:rPr>
          <w:rFonts w:cstheme="majorBidi"/>
        </w:rPr>
        <w:t>Konkursow</w:t>
      </w:r>
      <w:r w:rsidR="009C6723" w:rsidRPr="003E4934">
        <w:rPr>
          <w:rFonts w:cstheme="majorBidi"/>
        </w:rPr>
        <w:t>e</w:t>
      </w:r>
      <w:r w:rsidRPr="003E4934">
        <w:rPr>
          <w:rFonts w:cstheme="majorBidi"/>
        </w:rPr>
        <w:t xml:space="preserve"> i </w:t>
      </w:r>
      <w:r w:rsidR="6FA4B80B" w:rsidRPr="003E4934">
        <w:rPr>
          <w:rFonts w:cstheme="majorBidi"/>
        </w:rPr>
        <w:t>Wymagania</w:t>
      </w:r>
      <w:r w:rsidR="00391EA0" w:rsidRPr="003E4934">
        <w:rPr>
          <w:rFonts w:cstheme="majorBidi"/>
        </w:rPr>
        <w:t xml:space="preserve"> </w:t>
      </w:r>
      <w:r w:rsidRPr="003E4934">
        <w:rPr>
          <w:rFonts w:cstheme="majorBidi"/>
        </w:rPr>
        <w:t>Opcjonaln</w:t>
      </w:r>
      <w:r w:rsidR="009C6723" w:rsidRPr="003E4934">
        <w:rPr>
          <w:rFonts w:cstheme="majorBidi"/>
        </w:rPr>
        <w:t>e</w:t>
      </w:r>
      <w:r w:rsidRPr="003E4934">
        <w:rPr>
          <w:rFonts w:cstheme="majorBidi"/>
        </w:rPr>
        <w:t xml:space="preserve">. Z drugiej strony NCBR dba o to, by proponowane Rozwiązania mieściły się w granicach racjonalności wytyczonej ramami czasowymi Przedsięwzięcia i </w:t>
      </w:r>
      <w:r w:rsidR="00613B8D" w:rsidRPr="003E4934">
        <w:rPr>
          <w:rFonts w:cstheme="majorBidi"/>
        </w:rPr>
        <w:t xml:space="preserve">uwarunkowaniami </w:t>
      </w:r>
      <w:r w:rsidR="00497DFD" w:rsidRPr="003E4934">
        <w:rPr>
          <w:rFonts w:cstheme="majorBidi"/>
        </w:rPr>
        <w:t xml:space="preserve">operacyjnymi, </w:t>
      </w:r>
      <w:r w:rsidR="00613B8D" w:rsidRPr="003E4934">
        <w:rPr>
          <w:rFonts w:cstheme="majorBidi"/>
        </w:rPr>
        <w:t>fizycznymi i rynkowymi</w:t>
      </w:r>
      <w:r w:rsidRPr="003E4934">
        <w:rPr>
          <w:rFonts w:cstheme="majorBidi"/>
        </w:rPr>
        <w:t xml:space="preserve">, przez co elementem oceny Wniosków </w:t>
      </w:r>
      <w:r w:rsidR="00D21F7C" w:rsidRPr="003E4934">
        <w:rPr>
          <w:rFonts w:cstheme="majorBidi"/>
        </w:rPr>
        <w:t xml:space="preserve">i Wyników Prac Etapu </w:t>
      </w:r>
      <w:r w:rsidRPr="003E4934">
        <w:rPr>
          <w:rFonts w:cstheme="majorBidi"/>
        </w:rPr>
        <w:t xml:space="preserve">jest </w:t>
      </w:r>
      <w:r w:rsidR="00391EA0" w:rsidRPr="003E4934">
        <w:rPr>
          <w:rFonts w:cstheme="majorBidi"/>
        </w:rPr>
        <w:t xml:space="preserve">ich </w:t>
      </w:r>
      <w:r w:rsidRPr="003E4934">
        <w:rPr>
          <w:rFonts w:cstheme="majorBidi"/>
        </w:rPr>
        <w:t xml:space="preserve">ocena </w:t>
      </w:r>
      <w:r w:rsidR="00391EA0" w:rsidRPr="003E4934">
        <w:rPr>
          <w:rFonts w:cstheme="majorBidi"/>
        </w:rPr>
        <w:t xml:space="preserve">zgodnie z </w:t>
      </w:r>
      <w:r w:rsidR="1960D85A" w:rsidRPr="003E4934">
        <w:rPr>
          <w:rFonts w:cstheme="majorBidi"/>
        </w:rPr>
        <w:t>Wymaganiami</w:t>
      </w:r>
      <w:r w:rsidR="00391EA0" w:rsidRPr="003E4934">
        <w:rPr>
          <w:rFonts w:cstheme="majorBidi"/>
        </w:rPr>
        <w:t xml:space="preserve"> Jakościowymi</w:t>
      </w:r>
      <w:r w:rsidR="00252E43" w:rsidRPr="003E4934">
        <w:rPr>
          <w:rFonts w:cstheme="majorBidi"/>
        </w:rPr>
        <w:t xml:space="preserve"> i – ewentualnie – testem racjonalności</w:t>
      </w:r>
      <w:r w:rsidR="00391EA0" w:rsidRPr="003E4934">
        <w:rPr>
          <w:rFonts w:cstheme="majorBidi"/>
        </w:rPr>
        <w:t xml:space="preserve"> </w:t>
      </w:r>
      <w:r w:rsidR="00252E43" w:rsidRPr="003E4934">
        <w:rPr>
          <w:rFonts w:cstheme="majorBidi"/>
        </w:rPr>
        <w:t xml:space="preserve">przez zestawienie z innymi Wnioskami/Wynikami Prac Etapu i stanem wiedzy i techniki </w:t>
      </w:r>
      <w:r w:rsidRPr="003E4934">
        <w:rPr>
          <w:rFonts w:cstheme="majorBidi"/>
        </w:rPr>
        <w:t>(</w:t>
      </w:r>
      <w:r w:rsidR="00BB57BE" w:rsidRPr="003E4934">
        <w:rPr>
          <w:rFonts w:cstheme="majorBidi"/>
        </w:rPr>
        <w:t xml:space="preserve">tj. NCBR </w:t>
      </w:r>
      <w:r w:rsidRPr="003E4934">
        <w:rPr>
          <w:rFonts w:cstheme="majorBidi"/>
        </w:rPr>
        <w:t>premi</w:t>
      </w:r>
      <w:r w:rsidR="00BB57BE" w:rsidRPr="003E4934">
        <w:rPr>
          <w:rFonts w:cstheme="majorBidi"/>
        </w:rPr>
        <w:t>uje</w:t>
      </w:r>
      <w:r w:rsidRPr="003E4934">
        <w:rPr>
          <w:rFonts w:cstheme="majorBidi"/>
        </w:rPr>
        <w:t xml:space="preserve"> „racjonalnych marzycieli”).</w:t>
      </w:r>
      <w:bookmarkStart w:id="42" w:name="_Hlk53779552"/>
      <w:bookmarkEnd w:id="42"/>
    </w:p>
    <w:p w14:paraId="4F0DBA8D" w14:textId="386D8F30" w:rsidR="00A532B4" w:rsidRPr="003E4934" w:rsidRDefault="00AC62D6"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Ogólny przebieg Przedsięwzięcia</w:t>
      </w:r>
      <w:r w:rsidRPr="003E4934">
        <w:rPr>
          <w:rFonts w:cstheme="majorHAnsi"/>
        </w:rPr>
        <w:t xml:space="preserve">] Przedsięwzięcie pod względem szczególnego </w:t>
      </w:r>
      <w:r w:rsidR="00FF2229" w:rsidRPr="003E4934">
        <w:rPr>
          <w:rFonts w:cstheme="majorHAnsi"/>
        </w:rPr>
        <w:t>zastosowania</w:t>
      </w:r>
      <w:r w:rsidRPr="003E4934">
        <w:rPr>
          <w:rFonts w:cstheme="majorHAnsi"/>
        </w:rPr>
        <w:t xml:space="preserve"> </w:t>
      </w:r>
      <w:r w:rsidR="00207521" w:rsidRPr="003E4934">
        <w:rPr>
          <w:rFonts w:cstheme="majorHAnsi"/>
        </w:rPr>
        <w:t>Rozwiązania</w:t>
      </w:r>
      <w:r w:rsidRPr="003E4934">
        <w:rPr>
          <w:rFonts w:cstheme="majorHAnsi"/>
        </w:rPr>
        <w:t xml:space="preserve"> jest podzielone na trzy równoległe – i częściowo powiązane – </w:t>
      </w:r>
      <w:r w:rsidR="006803E1" w:rsidRPr="003E4934">
        <w:rPr>
          <w:rFonts w:cstheme="majorHAnsi"/>
        </w:rPr>
        <w:t xml:space="preserve">części zamówienia, zwane </w:t>
      </w:r>
      <w:r w:rsidRPr="003E4934">
        <w:rPr>
          <w:rFonts w:cstheme="majorHAnsi"/>
        </w:rPr>
        <w:t>Strumie</w:t>
      </w:r>
      <w:r w:rsidR="006803E1" w:rsidRPr="003E4934">
        <w:rPr>
          <w:rFonts w:cstheme="majorHAnsi"/>
        </w:rPr>
        <w:t>niami</w:t>
      </w:r>
      <w:r w:rsidR="00D21F7C" w:rsidRPr="003E4934">
        <w:rPr>
          <w:rFonts w:cstheme="majorHAnsi"/>
        </w:rPr>
        <w:t xml:space="preserve"> (zamówienie jest podzielone na części)</w:t>
      </w:r>
      <w:r w:rsidRPr="003E4934">
        <w:rPr>
          <w:rFonts w:cstheme="majorHAnsi"/>
        </w:rPr>
        <w:t>.</w:t>
      </w:r>
    </w:p>
    <w:p w14:paraId="564D436B" w14:textId="3605337E" w:rsidR="00A532B4" w:rsidRPr="003E4934" w:rsidRDefault="00AC62D6" w:rsidP="7E8C02BE">
      <w:pPr>
        <w:pStyle w:val="Akapitzlist"/>
        <w:spacing w:after="0" w:line="240" w:lineRule="auto"/>
        <w:ind w:left="567"/>
        <w:jc w:val="both"/>
        <w:rPr>
          <w:rFonts w:cstheme="majorBidi"/>
        </w:rPr>
      </w:pPr>
      <w:r w:rsidRPr="003E4934">
        <w:rPr>
          <w:rFonts w:cstheme="majorBidi"/>
        </w:rPr>
        <w:t xml:space="preserve">W ramach </w:t>
      </w:r>
      <w:r w:rsidR="00815E55" w:rsidRPr="003E4934">
        <w:rPr>
          <w:rFonts w:cstheme="majorBidi"/>
        </w:rPr>
        <w:t xml:space="preserve">Postępowania </w:t>
      </w:r>
      <w:r w:rsidRPr="003E4934">
        <w:rPr>
          <w:rFonts w:cstheme="majorBidi"/>
        </w:rPr>
        <w:t>w oparciu o uzyskane Wnioski</w:t>
      </w:r>
      <w:r w:rsidR="00815E55" w:rsidRPr="003E4934">
        <w:rPr>
          <w:rFonts w:cstheme="majorBidi"/>
        </w:rPr>
        <w:t xml:space="preserve"> i w celu zawarcia umów z Uczestnikami Przedsięwzięcia, NCBR przeprowadzi wybór </w:t>
      </w:r>
      <w:r w:rsidRPr="003E4934">
        <w:rPr>
          <w:rFonts w:cstheme="majorBidi"/>
        </w:rPr>
        <w:t xml:space="preserve">poprawnych formalnie propozycji Wnioskodawców, które spełniają </w:t>
      </w:r>
      <w:r w:rsidR="00A532B4" w:rsidRPr="003E4934">
        <w:rPr>
          <w:rFonts w:cstheme="majorBidi"/>
        </w:rPr>
        <w:t>wymagane</w:t>
      </w:r>
      <w:r w:rsidRPr="003E4934">
        <w:rPr>
          <w:rFonts w:cstheme="majorBidi"/>
        </w:rPr>
        <w:t xml:space="preserve"> w poniższej dokumentacji </w:t>
      </w:r>
      <w:r w:rsidR="6FA4B80B" w:rsidRPr="003E4934">
        <w:rPr>
          <w:rFonts w:cstheme="majorBidi"/>
        </w:rPr>
        <w:t>Wymagania</w:t>
      </w:r>
      <w:r w:rsidR="00391EA0" w:rsidRPr="003E4934">
        <w:rPr>
          <w:rFonts w:cstheme="majorBidi"/>
        </w:rPr>
        <w:t xml:space="preserve"> </w:t>
      </w:r>
      <w:r w:rsidR="00FF2229" w:rsidRPr="003E4934">
        <w:rPr>
          <w:rFonts w:cstheme="majorBidi"/>
        </w:rPr>
        <w:t>Obligatoryjne</w:t>
      </w:r>
      <w:r w:rsidRPr="003E4934">
        <w:rPr>
          <w:rFonts w:cstheme="majorBidi"/>
        </w:rPr>
        <w:t xml:space="preserve">, a w przypadku większej niż </w:t>
      </w:r>
      <w:r w:rsidR="00D21F7C" w:rsidRPr="003E4934">
        <w:rPr>
          <w:rFonts w:cstheme="majorBidi"/>
        </w:rPr>
        <w:t xml:space="preserve">dopuszczana do zawarcia Umowy liczby Wnioskodawców w danym Strumieniu </w:t>
      </w:r>
      <w:r w:rsidRPr="003E4934">
        <w:rPr>
          <w:rFonts w:cstheme="majorBidi"/>
        </w:rPr>
        <w:t xml:space="preserve">– </w:t>
      </w:r>
      <w:r w:rsidR="00964799" w:rsidRPr="003E4934">
        <w:rPr>
          <w:rFonts w:cstheme="majorBidi"/>
        </w:rPr>
        <w:t>dokonają wyboru takich Wniosków</w:t>
      </w:r>
      <w:r w:rsidR="00A532B4" w:rsidRPr="003E4934">
        <w:rPr>
          <w:rFonts w:cstheme="majorBidi"/>
        </w:rPr>
        <w:t>,</w:t>
      </w:r>
      <w:r w:rsidR="00964799" w:rsidRPr="003E4934">
        <w:rPr>
          <w:rFonts w:cstheme="majorBidi"/>
        </w:rPr>
        <w:t xml:space="preserve"> które </w:t>
      </w:r>
      <w:r w:rsidRPr="003E4934">
        <w:rPr>
          <w:rFonts w:cstheme="majorBidi"/>
        </w:rPr>
        <w:t xml:space="preserve">w najlepszy sposób spełniają </w:t>
      </w:r>
      <w:r w:rsidR="6FA4B80B" w:rsidRPr="003E4934">
        <w:rPr>
          <w:rFonts w:cstheme="majorBidi"/>
        </w:rPr>
        <w:t>Wymagania</w:t>
      </w:r>
      <w:r w:rsidR="00391EA0" w:rsidRPr="003E4934">
        <w:rPr>
          <w:rFonts w:cstheme="majorBidi"/>
        </w:rPr>
        <w:t xml:space="preserve"> Konkursowe, </w:t>
      </w:r>
      <w:r w:rsidR="6FA4B80B" w:rsidRPr="003E4934">
        <w:rPr>
          <w:rFonts w:cstheme="majorBidi"/>
        </w:rPr>
        <w:t>Wymagania</w:t>
      </w:r>
      <w:r w:rsidR="00391EA0" w:rsidRPr="003E4934">
        <w:rPr>
          <w:rFonts w:cstheme="majorBidi"/>
        </w:rPr>
        <w:t xml:space="preserve"> Jakościowe i </w:t>
      </w:r>
      <w:r w:rsidR="6FA4B80B" w:rsidRPr="003E4934">
        <w:rPr>
          <w:rFonts w:cstheme="majorBidi"/>
        </w:rPr>
        <w:t>Wymagania</w:t>
      </w:r>
      <w:r w:rsidR="00391EA0" w:rsidRPr="003E4934">
        <w:rPr>
          <w:rFonts w:cstheme="majorBidi"/>
        </w:rPr>
        <w:t xml:space="preserve"> Opcjonalne</w:t>
      </w:r>
      <w:r w:rsidRPr="003E4934">
        <w:rPr>
          <w:rFonts w:cstheme="majorBidi"/>
        </w:rPr>
        <w:t xml:space="preserve">. Następnie NCBR zawrze z </w:t>
      </w:r>
      <w:r w:rsidRPr="003E4934">
        <w:rPr>
          <w:rFonts w:cstheme="majorBidi"/>
        </w:rPr>
        <w:lastRenderedPageBreak/>
        <w:t xml:space="preserve">wybranymi Wnioskodawcami </w:t>
      </w:r>
      <w:r w:rsidR="00051E84" w:rsidRPr="003E4934">
        <w:rPr>
          <w:rFonts w:cstheme="majorBidi"/>
        </w:rPr>
        <w:t xml:space="preserve">(w </w:t>
      </w:r>
      <w:r w:rsidR="00815E55" w:rsidRPr="003E4934">
        <w:rPr>
          <w:rFonts w:cstheme="majorBidi"/>
        </w:rPr>
        <w:t xml:space="preserve">łącznej </w:t>
      </w:r>
      <w:r w:rsidR="00051E84" w:rsidRPr="003E4934">
        <w:rPr>
          <w:rFonts w:cstheme="majorBidi"/>
        </w:rPr>
        <w:t xml:space="preserve">liczbie nie większej niż 9) </w:t>
      </w:r>
      <w:r w:rsidRPr="003E4934">
        <w:rPr>
          <w:rFonts w:cstheme="majorBidi"/>
        </w:rPr>
        <w:t xml:space="preserve">umowy na realizację przedmiotu zamówienia, z uwzględnieniem limitu trzech </w:t>
      </w:r>
      <w:r w:rsidR="00D21F7C" w:rsidRPr="003E4934">
        <w:rPr>
          <w:rFonts w:cstheme="majorBidi"/>
        </w:rPr>
        <w:t xml:space="preserve">Wnioskodawców </w:t>
      </w:r>
      <w:r w:rsidRPr="003E4934">
        <w:rPr>
          <w:rFonts w:cstheme="majorBidi"/>
        </w:rPr>
        <w:t>w każdym Strumieniu</w:t>
      </w:r>
      <w:r w:rsidR="00883867" w:rsidRPr="003E4934">
        <w:rPr>
          <w:rFonts w:cstheme="majorBidi"/>
        </w:rPr>
        <w:t xml:space="preserve"> i z uwzględnieniem zasad dot. oceny Wniosków określonych w </w:t>
      </w:r>
      <w:r w:rsidR="216A9310" w:rsidRPr="003E4934">
        <w:rPr>
          <w:rFonts w:cstheme="majorBidi"/>
        </w:rPr>
        <w:t>Z</w:t>
      </w:r>
      <w:r w:rsidR="00A65A55" w:rsidRPr="003E4934">
        <w:rPr>
          <w:rFonts w:cstheme="majorBidi"/>
        </w:rPr>
        <w:t>ałączni</w:t>
      </w:r>
      <w:r w:rsidR="00883867" w:rsidRPr="003E4934">
        <w:rPr>
          <w:rFonts w:cstheme="majorBidi"/>
        </w:rPr>
        <w:t>ku nr 5 do Regulaminu</w:t>
      </w:r>
      <w:r w:rsidRPr="003E4934">
        <w:rPr>
          <w:rFonts w:cstheme="majorBidi"/>
        </w:rPr>
        <w:t xml:space="preserve">. </w:t>
      </w:r>
      <w:bookmarkStart w:id="43" w:name="_Hlk53779771"/>
      <w:bookmarkEnd w:id="43"/>
    </w:p>
    <w:p w14:paraId="6E978AD3" w14:textId="03E2D8AB" w:rsidR="00A532B4" w:rsidRPr="003E4934" w:rsidRDefault="00AC62D6" w:rsidP="1CFE8F73">
      <w:pPr>
        <w:pStyle w:val="Akapitzlist"/>
        <w:spacing w:after="0" w:line="240" w:lineRule="auto"/>
        <w:ind w:left="567"/>
        <w:jc w:val="both"/>
        <w:rPr>
          <w:rFonts w:cstheme="majorBidi"/>
        </w:rPr>
      </w:pPr>
      <w:r w:rsidRPr="003E4934">
        <w:rPr>
          <w:rFonts w:cstheme="majorBidi"/>
        </w:rPr>
        <w:t xml:space="preserve">Na podstawie umów Wnioskodawcy-Uczestnicy Przedsięwzięcia będą przygotowywać w trzech etapach </w:t>
      </w:r>
      <w:r w:rsidR="00873EB6" w:rsidRPr="003E4934">
        <w:rPr>
          <w:rFonts w:cstheme="majorBidi"/>
        </w:rPr>
        <w:t>w ramach odrębnych Strumieni</w:t>
      </w:r>
      <w:r w:rsidR="00D21F7C" w:rsidRPr="003E4934">
        <w:rPr>
          <w:rFonts w:cstheme="majorBidi"/>
        </w:rPr>
        <w:t xml:space="preserve"> </w:t>
      </w:r>
      <w:r w:rsidRPr="003E4934">
        <w:rPr>
          <w:rFonts w:cstheme="majorBidi"/>
        </w:rPr>
        <w:t xml:space="preserve">konkurencyjne jakościowo rozwiązania </w:t>
      </w:r>
      <w:r w:rsidR="00D21F7C" w:rsidRPr="003E4934">
        <w:rPr>
          <w:rFonts w:cstheme="majorBidi"/>
        </w:rPr>
        <w:t xml:space="preserve">dla </w:t>
      </w:r>
      <w:r w:rsidRPr="003E4934">
        <w:rPr>
          <w:rFonts w:cstheme="majorBidi"/>
        </w:rPr>
        <w:t xml:space="preserve">przedstawionego </w:t>
      </w:r>
      <w:r w:rsidR="00FF2229" w:rsidRPr="003E4934">
        <w:rPr>
          <w:rFonts w:cstheme="majorBidi"/>
        </w:rPr>
        <w:t xml:space="preserve">w dokumentacji Przedsięwzięcia </w:t>
      </w:r>
      <w:r w:rsidRPr="003E4934">
        <w:rPr>
          <w:rFonts w:cstheme="majorBidi"/>
        </w:rPr>
        <w:t xml:space="preserve">problemu badawczego, przy czym po wykonaniu </w:t>
      </w:r>
      <w:r w:rsidR="00D21F7C" w:rsidRPr="003E4934">
        <w:rPr>
          <w:rFonts w:cstheme="majorBidi"/>
        </w:rPr>
        <w:t xml:space="preserve">Etapu I i Etapu II </w:t>
      </w:r>
      <w:r w:rsidR="00FF2229" w:rsidRPr="003E4934">
        <w:rPr>
          <w:rFonts w:cstheme="majorBidi"/>
        </w:rPr>
        <w:t>Prac B+R</w:t>
      </w:r>
      <w:r w:rsidRPr="003E4934">
        <w:rPr>
          <w:rFonts w:cstheme="majorBidi"/>
        </w:rPr>
        <w:t xml:space="preserve">, </w:t>
      </w:r>
      <w:r w:rsidR="00FF2229" w:rsidRPr="003E4934">
        <w:rPr>
          <w:rFonts w:cstheme="majorBidi"/>
        </w:rPr>
        <w:t xml:space="preserve">wskutek prowadzonej przez NCBR Selekcji, </w:t>
      </w:r>
      <w:r w:rsidRPr="003E4934">
        <w:rPr>
          <w:rFonts w:cstheme="majorBidi"/>
        </w:rPr>
        <w:t>liczba Uczestników Przedsięwzięcia będzie redukowana</w:t>
      </w:r>
      <w:r w:rsidR="00762917" w:rsidRPr="003E4934">
        <w:rPr>
          <w:rFonts w:cstheme="majorBidi"/>
        </w:rPr>
        <w:t xml:space="preserve"> </w:t>
      </w:r>
      <w:r w:rsidRPr="003E4934">
        <w:rPr>
          <w:rFonts w:cstheme="majorBidi"/>
        </w:rPr>
        <w:t xml:space="preserve">w oparciu o </w:t>
      </w:r>
      <w:r w:rsidR="00815E55" w:rsidRPr="003E4934">
        <w:rPr>
          <w:rFonts w:cstheme="majorBidi"/>
        </w:rPr>
        <w:t xml:space="preserve">stosowane przez NCBR </w:t>
      </w:r>
      <w:r w:rsidR="76F799C4" w:rsidRPr="003E4934">
        <w:rPr>
          <w:rFonts w:cstheme="majorBidi"/>
        </w:rPr>
        <w:t>K</w:t>
      </w:r>
      <w:r w:rsidRPr="003E4934">
        <w:rPr>
          <w:rFonts w:cstheme="majorBidi"/>
        </w:rPr>
        <w:t xml:space="preserve">ryteria </w:t>
      </w:r>
      <w:r w:rsidR="00391EA0" w:rsidRPr="003E4934">
        <w:rPr>
          <w:rFonts w:cstheme="majorBidi"/>
        </w:rPr>
        <w:t>merytoryczne</w:t>
      </w:r>
      <w:r w:rsidR="00815E55" w:rsidRPr="003E4934">
        <w:rPr>
          <w:rFonts w:cstheme="majorBidi"/>
        </w:rPr>
        <w:t>,</w:t>
      </w:r>
      <w:r w:rsidRPr="003E4934">
        <w:rPr>
          <w:rFonts w:cstheme="majorBidi"/>
        </w:rPr>
        <w:t xml:space="preserve"> wskutek zestawienia ich Wyników Prac B+R z </w:t>
      </w:r>
      <w:r w:rsidR="1960D85A" w:rsidRPr="003E4934">
        <w:rPr>
          <w:rFonts w:cstheme="majorBidi"/>
        </w:rPr>
        <w:t>Wymaganiami</w:t>
      </w:r>
      <w:r w:rsidRPr="003E4934">
        <w:rPr>
          <w:rFonts w:cstheme="majorBidi"/>
        </w:rPr>
        <w:t xml:space="preserve"> dokumentacji i sobą nawzajem. W ostatnim etapie nie więcej niż czterech Uczestników Przedsięwzięcia</w:t>
      </w:r>
      <w:r w:rsidR="00883867" w:rsidRPr="003E4934">
        <w:rPr>
          <w:rFonts w:cstheme="majorBidi"/>
        </w:rPr>
        <w:t xml:space="preserve"> (z zastrzeżeniem postanowień dot. możliwości zwiększenia budżetu przez NCBR)</w:t>
      </w:r>
      <w:r w:rsidRPr="003E4934">
        <w:rPr>
          <w:rFonts w:cstheme="majorBidi"/>
        </w:rPr>
        <w:t>, z uwzględnieniem podziału tego limitu pomiędzy różne Strumienie, przedstawi pe</w:t>
      </w:r>
      <w:r w:rsidR="00440422" w:rsidRPr="003E4934">
        <w:rPr>
          <w:rFonts w:cstheme="majorBidi"/>
        </w:rPr>
        <w:t>ł</w:t>
      </w:r>
      <w:r w:rsidRPr="003E4934">
        <w:rPr>
          <w:rFonts w:cstheme="majorBidi"/>
        </w:rPr>
        <w:t>noskalowe</w:t>
      </w:r>
      <w:r w:rsidR="00440422" w:rsidRPr="003E4934">
        <w:rPr>
          <w:rFonts w:cstheme="majorBidi"/>
        </w:rPr>
        <w:t xml:space="preserve"> demonstracje </w:t>
      </w:r>
      <w:r w:rsidR="00815E55" w:rsidRPr="003E4934">
        <w:rPr>
          <w:rFonts w:cstheme="majorBidi"/>
        </w:rPr>
        <w:t xml:space="preserve">opracowywanego w ramach Przedsięwzięcia </w:t>
      </w:r>
      <w:r w:rsidR="001066B4" w:rsidRPr="003E4934">
        <w:rPr>
          <w:rFonts w:cstheme="majorBidi"/>
        </w:rPr>
        <w:t>Rozwiązania</w:t>
      </w:r>
      <w:r w:rsidR="009C6723" w:rsidRPr="003E4934">
        <w:rPr>
          <w:rFonts w:cstheme="majorBidi"/>
        </w:rPr>
        <w:t xml:space="preserve"> w postaci Demonstratorów</w:t>
      </w:r>
      <w:r w:rsidR="00440422" w:rsidRPr="003E4934">
        <w:rPr>
          <w:rFonts w:cstheme="majorBidi"/>
        </w:rPr>
        <w:t xml:space="preserve">, które posłużą do </w:t>
      </w:r>
      <w:r w:rsidR="00372CA9" w:rsidRPr="003E4934">
        <w:rPr>
          <w:rFonts w:cstheme="majorBidi"/>
        </w:rPr>
        <w:t xml:space="preserve">weryfikacji </w:t>
      </w:r>
      <w:r w:rsidR="00440422" w:rsidRPr="003E4934">
        <w:rPr>
          <w:rFonts w:cstheme="majorBidi"/>
        </w:rPr>
        <w:t xml:space="preserve">stawianych we Wniosku i późniejszych etapach </w:t>
      </w:r>
      <w:r w:rsidR="00FF2229" w:rsidRPr="003E4934">
        <w:rPr>
          <w:rFonts w:cstheme="majorBidi"/>
        </w:rPr>
        <w:t xml:space="preserve">przez </w:t>
      </w:r>
      <w:r w:rsidR="00440422" w:rsidRPr="003E4934">
        <w:rPr>
          <w:rFonts w:cstheme="majorBidi"/>
        </w:rPr>
        <w:t>Uczestników Przedsięwzięcia deklaracji i prowadzonych przez nich badań</w:t>
      </w:r>
      <w:r w:rsidR="00372CA9" w:rsidRPr="003E4934">
        <w:rPr>
          <w:rFonts w:cstheme="majorBidi"/>
        </w:rPr>
        <w:t xml:space="preserve"> oraz do przeniesienia założeń dot. Rozwiązania do skali 1:1 w ramach Prac B+R Etapu III</w:t>
      </w:r>
      <w:r w:rsidR="00440422" w:rsidRPr="003E4934">
        <w:rPr>
          <w:rFonts w:cstheme="majorBidi"/>
        </w:rPr>
        <w:t>.</w:t>
      </w:r>
      <w:r w:rsidRPr="003E4934">
        <w:rPr>
          <w:rFonts w:cstheme="majorBidi"/>
        </w:rPr>
        <w:t xml:space="preserve"> </w:t>
      </w:r>
      <w:bookmarkStart w:id="44" w:name="_Hlk59310195"/>
      <w:r w:rsidR="00391EA0" w:rsidRPr="003E4934">
        <w:rPr>
          <w:rFonts w:cstheme="majorBidi"/>
        </w:rPr>
        <w:t xml:space="preserve">Demonstratory zostaną </w:t>
      </w:r>
      <w:r w:rsidR="0C8CEFBC" w:rsidRPr="003E4934">
        <w:rPr>
          <w:rFonts w:cstheme="majorBidi"/>
        </w:rPr>
        <w:t>wybudowane</w:t>
      </w:r>
      <w:r w:rsidR="00A65A55" w:rsidRPr="003E4934">
        <w:rPr>
          <w:rFonts w:cstheme="majorBidi"/>
        </w:rPr>
        <w:t xml:space="preserve"> </w:t>
      </w:r>
      <w:r w:rsidR="00391EA0" w:rsidRPr="003E4934">
        <w:rPr>
          <w:rFonts w:cstheme="majorBidi"/>
        </w:rPr>
        <w:t xml:space="preserve">na </w:t>
      </w:r>
      <w:r w:rsidR="28F02117" w:rsidRPr="003E4934">
        <w:rPr>
          <w:rFonts w:cstheme="majorBidi"/>
        </w:rPr>
        <w:t xml:space="preserve">terenie </w:t>
      </w:r>
      <w:r w:rsidR="00391EA0" w:rsidRPr="003E4934">
        <w:rPr>
          <w:rFonts w:cstheme="majorBidi"/>
        </w:rPr>
        <w:t>nieruchomości</w:t>
      </w:r>
      <w:r w:rsidR="009C6723" w:rsidRPr="003E4934">
        <w:rPr>
          <w:rFonts w:cstheme="majorBidi"/>
        </w:rPr>
        <w:t xml:space="preserve"> o cechach określonych w </w:t>
      </w:r>
      <w:r w:rsidR="56140B7F" w:rsidRPr="003E4934">
        <w:rPr>
          <w:rFonts w:cstheme="majorBidi"/>
        </w:rPr>
        <w:t>Z</w:t>
      </w:r>
      <w:r w:rsidR="009C6723" w:rsidRPr="003E4934">
        <w:rPr>
          <w:rFonts w:cstheme="majorBidi"/>
        </w:rPr>
        <w:t xml:space="preserve">ałączniku nr 2 do Regulaminu, </w:t>
      </w:r>
      <w:r w:rsidR="36024296" w:rsidRPr="003E4934">
        <w:rPr>
          <w:rFonts w:cstheme="majorBidi"/>
        </w:rPr>
        <w:t xml:space="preserve">a </w:t>
      </w:r>
      <w:r w:rsidR="00391EA0" w:rsidRPr="003E4934">
        <w:rPr>
          <w:rFonts w:cstheme="majorBidi"/>
        </w:rPr>
        <w:t xml:space="preserve">zapewnianych przez </w:t>
      </w:r>
      <w:r w:rsidR="7745CB08" w:rsidRPr="003E4934">
        <w:rPr>
          <w:rFonts w:cstheme="majorBidi"/>
        </w:rPr>
        <w:t xml:space="preserve">Partnera Strategicznego </w:t>
      </w:r>
      <w:r w:rsidR="00391EA0" w:rsidRPr="003E4934">
        <w:rPr>
          <w:rFonts w:cstheme="majorBidi"/>
        </w:rPr>
        <w:t xml:space="preserve">wybranego w odrębnym postępowaniu </w:t>
      </w:r>
      <w:r w:rsidR="7FE0A25D" w:rsidRPr="003E4934">
        <w:rPr>
          <w:rFonts w:cstheme="majorBidi"/>
        </w:rPr>
        <w:t>przez NCBR</w:t>
      </w:r>
      <w:r w:rsidR="00391EA0" w:rsidRPr="003E4934">
        <w:rPr>
          <w:rFonts w:cstheme="majorBidi"/>
        </w:rPr>
        <w:t>.</w:t>
      </w:r>
      <w:bookmarkEnd w:id="44"/>
    </w:p>
    <w:p w14:paraId="656E048C" w14:textId="71801960" w:rsidR="009C6723" w:rsidRPr="003E4934" w:rsidRDefault="00440422" w:rsidP="00A532B4">
      <w:pPr>
        <w:pStyle w:val="Akapitzlist"/>
        <w:spacing w:after="0" w:line="240" w:lineRule="auto"/>
        <w:ind w:left="567"/>
        <w:jc w:val="both"/>
        <w:rPr>
          <w:rFonts w:cstheme="majorHAnsi"/>
        </w:rPr>
      </w:pPr>
      <w:r w:rsidRPr="003E4934">
        <w:rPr>
          <w:rFonts w:cstheme="majorHAnsi"/>
        </w:rPr>
        <w:t>Po zakończeniu badawczo-rozwojowej części Przedsięwzięcia</w:t>
      </w:r>
      <w:r w:rsidR="007C567A" w:rsidRPr="003E4934">
        <w:rPr>
          <w:rFonts w:cstheme="majorHAnsi"/>
        </w:rPr>
        <w:t>,</w:t>
      </w:r>
      <w:r w:rsidR="00AC62D6" w:rsidRPr="003E4934">
        <w:rPr>
          <w:rFonts w:cstheme="majorHAnsi"/>
        </w:rPr>
        <w:t xml:space="preserve"> </w:t>
      </w:r>
      <w:r w:rsidRPr="003E4934">
        <w:rPr>
          <w:rFonts w:cstheme="majorHAnsi"/>
        </w:rPr>
        <w:t xml:space="preserve">w </w:t>
      </w:r>
      <w:r w:rsidR="007C567A" w:rsidRPr="003E4934">
        <w:rPr>
          <w:rFonts w:cstheme="majorHAnsi"/>
        </w:rPr>
        <w:t xml:space="preserve">odniesieniu do </w:t>
      </w:r>
      <w:r w:rsidRPr="003E4934">
        <w:rPr>
          <w:rFonts w:cstheme="majorHAnsi"/>
        </w:rPr>
        <w:t xml:space="preserve">danego Uczestnika Przedsięwzięcia, on i NCBR będą realizować obowiązki i prawa dotyczące </w:t>
      </w:r>
      <w:r w:rsidR="00D21F7C" w:rsidRPr="003E4934">
        <w:rPr>
          <w:rFonts w:cstheme="majorHAnsi"/>
        </w:rPr>
        <w:t>komercjalizacji</w:t>
      </w:r>
      <w:r w:rsidRPr="003E4934">
        <w:rPr>
          <w:rFonts w:cstheme="majorHAnsi"/>
        </w:rPr>
        <w:t xml:space="preserve"> opracowane</w:t>
      </w:r>
      <w:r w:rsidR="001066B4" w:rsidRPr="003E4934">
        <w:rPr>
          <w:rFonts w:cstheme="majorHAnsi"/>
        </w:rPr>
        <w:t>go</w:t>
      </w:r>
      <w:r w:rsidRPr="003E4934">
        <w:rPr>
          <w:rFonts w:cstheme="majorHAnsi"/>
        </w:rPr>
        <w:t xml:space="preserve"> w jego ramach </w:t>
      </w:r>
      <w:r w:rsidR="001066B4" w:rsidRPr="003E4934">
        <w:rPr>
          <w:rFonts w:cstheme="majorHAnsi"/>
        </w:rPr>
        <w:t>Rozwiązania</w:t>
      </w:r>
      <w:r w:rsidR="007C567A" w:rsidRPr="003E4934">
        <w:rPr>
          <w:rFonts w:cstheme="majorHAnsi"/>
        </w:rPr>
        <w:t>, niezależnie od tego, na jakim etapie Przedsięwzięcia zakończył się udział danego Uczestnika Przedsięwzięcia</w:t>
      </w:r>
      <w:r w:rsidRPr="003E4934">
        <w:rPr>
          <w:rFonts w:cstheme="majorHAnsi"/>
        </w:rPr>
        <w:t>.</w:t>
      </w:r>
    </w:p>
    <w:p w14:paraId="6F94C335" w14:textId="068EB130" w:rsidR="00AC62D6" w:rsidRPr="003E4934" w:rsidRDefault="001066B4" w:rsidP="6D6510BD">
      <w:pPr>
        <w:pStyle w:val="Akapitzlist"/>
        <w:spacing w:after="0" w:line="240" w:lineRule="auto"/>
        <w:ind w:left="567"/>
        <w:jc w:val="both"/>
        <w:rPr>
          <w:rFonts w:cstheme="majorBidi"/>
        </w:rPr>
      </w:pPr>
      <w:r w:rsidRPr="003E4934">
        <w:rPr>
          <w:rFonts w:cstheme="majorBidi"/>
        </w:rPr>
        <w:t>Dodatkowo, p</w:t>
      </w:r>
      <w:r w:rsidR="00440422" w:rsidRPr="003E4934">
        <w:rPr>
          <w:rFonts w:cstheme="majorBidi"/>
        </w:rPr>
        <w:t xml:space="preserve">o zakończeniu przez wszystkich Uczestników Przedsięwzięcia prac badawczo-rozwojowych </w:t>
      </w:r>
      <w:r w:rsidR="3A92A32F" w:rsidRPr="003E4934">
        <w:rPr>
          <w:rFonts w:cstheme="majorBidi"/>
        </w:rPr>
        <w:t xml:space="preserve">wybudowane </w:t>
      </w:r>
      <w:r w:rsidR="007C567A" w:rsidRPr="003E4934">
        <w:rPr>
          <w:rFonts w:cstheme="majorBidi"/>
        </w:rPr>
        <w:t xml:space="preserve">przez nich </w:t>
      </w:r>
      <w:r w:rsidR="00FF2229" w:rsidRPr="003E4934">
        <w:rPr>
          <w:rFonts w:cstheme="majorBidi"/>
        </w:rPr>
        <w:t>D</w:t>
      </w:r>
      <w:r w:rsidR="00440422" w:rsidRPr="003E4934">
        <w:rPr>
          <w:rFonts w:cstheme="majorBidi"/>
        </w:rPr>
        <w:t xml:space="preserve">emonstratory </w:t>
      </w:r>
      <w:r w:rsidR="00FF2229" w:rsidRPr="003E4934">
        <w:rPr>
          <w:rFonts w:cstheme="majorBidi"/>
        </w:rPr>
        <w:t>Rozwiązania</w:t>
      </w:r>
      <w:r w:rsidR="009C6723" w:rsidRPr="003E4934">
        <w:rPr>
          <w:rFonts w:cstheme="majorBidi"/>
        </w:rPr>
        <w:t xml:space="preserve">, </w:t>
      </w:r>
      <w:r w:rsidR="00D21F7C" w:rsidRPr="003E4934">
        <w:rPr>
          <w:rFonts w:cstheme="majorBidi"/>
        </w:rPr>
        <w:t>pod zarządem</w:t>
      </w:r>
      <w:r w:rsidR="009C6723" w:rsidRPr="003E4934">
        <w:rPr>
          <w:rFonts w:cstheme="majorBidi"/>
        </w:rPr>
        <w:t xml:space="preserve"> Partnera Strategicznego,</w:t>
      </w:r>
      <w:r w:rsidR="00440422" w:rsidRPr="003E4934">
        <w:rPr>
          <w:rFonts w:cstheme="majorBidi"/>
        </w:rPr>
        <w:t xml:space="preserve"> będą wykorzystane jako źródło danych (w zakresie nie objętym ochroną jako prawa własności intelektualnej) dotyczących zastosowania stworzonych </w:t>
      </w:r>
      <w:r w:rsidRPr="003E4934">
        <w:rPr>
          <w:rFonts w:cstheme="majorBidi"/>
        </w:rPr>
        <w:t>Rozwiązań</w:t>
      </w:r>
      <w:r w:rsidR="00440422" w:rsidRPr="003E4934">
        <w:rPr>
          <w:rFonts w:cstheme="majorBidi"/>
        </w:rPr>
        <w:t xml:space="preserve"> dla potrzeb dalszego rozwoju obszaru objętego Przedsięwzięciem przez NCBR i w domenie publicznej.</w:t>
      </w:r>
      <w:r w:rsidR="009C6723" w:rsidRPr="003E4934">
        <w:rPr>
          <w:rFonts w:cstheme="majorBidi"/>
        </w:rPr>
        <w:t xml:space="preserve"> </w:t>
      </w:r>
      <w:r w:rsidRPr="003E4934">
        <w:br/>
      </w:r>
      <w:r w:rsidR="009C6723" w:rsidRPr="003E4934">
        <w:rPr>
          <w:rFonts w:cstheme="majorBidi"/>
        </w:rPr>
        <w:t xml:space="preserve">Po zakończeniu Prac B+R Uczestnik Przedsięwzięcia, który </w:t>
      </w:r>
      <w:r w:rsidR="5114392F" w:rsidRPr="003E4934">
        <w:rPr>
          <w:rFonts w:cstheme="majorBidi"/>
        </w:rPr>
        <w:t xml:space="preserve">wybudował </w:t>
      </w:r>
      <w:r w:rsidR="009C6723" w:rsidRPr="003E4934">
        <w:rPr>
          <w:rFonts w:cstheme="majorBidi"/>
        </w:rPr>
        <w:t xml:space="preserve">dany Demonstrator, będzie w ramach wynagrodzenia uzyskanego na podstawie Umowy </w:t>
      </w:r>
      <w:r w:rsidR="00D21F7C" w:rsidRPr="003E4934">
        <w:rPr>
          <w:rFonts w:cstheme="majorBidi"/>
        </w:rPr>
        <w:t xml:space="preserve">i w zakresie w niej określonym </w:t>
      </w:r>
      <w:r w:rsidR="009C6723" w:rsidRPr="003E4934">
        <w:rPr>
          <w:rFonts w:cstheme="majorBidi"/>
        </w:rPr>
        <w:t xml:space="preserve">wykonywać na Demonstratorze czynności </w:t>
      </w:r>
      <w:r w:rsidR="0080763E" w:rsidRPr="003E4934">
        <w:rPr>
          <w:rFonts w:cstheme="majorBidi"/>
        </w:rPr>
        <w:t>w ramach demonstracji technologicznej i testów</w:t>
      </w:r>
      <w:r w:rsidR="00AF7DC3" w:rsidRPr="003E4934">
        <w:rPr>
          <w:rFonts w:cstheme="majorBidi"/>
        </w:rPr>
        <w:t xml:space="preserve"> opisane w </w:t>
      </w:r>
      <w:r w:rsidR="736F3844" w:rsidRPr="003E4934">
        <w:rPr>
          <w:rFonts w:cstheme="majorBidi"/>
        </w:rPr>
        <w:t>Z</w:t>
      </w:r>
      <w:r w:rsidR="00AF7DC3" w:rsidRPr="003E4934">
        <w:rPr>
          <w:rFonts w:cstheme="majorBidi"/>
        </w:rPr>
        <w:t xml:space="preserve">ałączniku nr </w:t>
      </w:r>
      <w:r w:rsidR="126795FD" w:rsidRPr="003E4934">
        <w:rPr>
          <w:rFonts w:cstheme="majorBidi"/>
        </w:rPr>
        <w:t>6</w:t>
      </w:r>
      <w:r w:rsidR="00AF7DC3" w:rsidRPr="003E4934">
        <w:rPr>
          <w:rFonts w:cstheme="majorBidi"/>
        </w:rPr>
        <w:t xml:space="preserve"> do Umowy</w:t>
      </w:r>
      <w:r w:rsidR="0080763E" w:rsidRPr="003E4934">
        <w:rPr>
          <w:rFonts w:cstheme="majorBidi"/>
        </w:rPr>
        <w:t>.</w:t>
      </w:r>
      <w:r w:rsidR="009C6723" w:rsidRPr="003E4934">
        <w:rPr>
          <w:rFonts w:cstheme="majorBidi"/>
        </w:rPr>
        <w:t xml:space="preserve"> </w:t>
      </w:r>
      <w:bookmarkStart w:id="45" w:name="_Hlk53780741"/>
      <w:bookmarkEnd w:id="45"/>
    </w:p>
    <w:p w14:paraId="156793AA" w14:textId="37EC64D8" w:rsidR="003B6E7E" w:rsidRPr="003E4934" w:rsidRDefault="003B6E7E" w:rsidP="04AB98BD">
      <w:pPr>
        <w:pStyle w:val="Akapitzlist"/>
        <w:numPr>
          <w:ilvl w:val="0"/>
          <w:numId w:val="35"/>
        </w:numPr>
        <w:spacing w:after="0" w:line="240" w:lineRule="auto"/>
        <w:ind w:left="567" w:hanging="567"/>
        <w:jc w:val="both"/>
        <w:rPr>
          <w:rFonts w:cstheme="majorBidi"/>
          <w:i/>
          <w:iCs/>
        </w:rPr>
      </w:pPr>
      <w:r w:rsidRPr="003E4934">
        <w:rPr>
          <w:rFonts w:cstheme="majorBidi"/>
        </w:rPr>
        <w:t>[</w:t>
      </w:r>
      <w:r w:rsidRPr="003E4934">
        <w:rPr>
          <w:rFonts w:cstheme="majorBidi"/>
          <w:b/>
          <w:bCs/>
        </w:rPr>
        <w:t>Model 2D/</w:t>
      </w:r>
      <w:r w:rsidR="00FF2229" w:rsidRPr="003E4934">
        <w:rPr>
          <w:rFonts w:cstheme="majorBidi"/>
          <w:b/>
          <w:bCs/>
        </w:rPr>
        <w:t xml:space="preserve">Model </w:t>
      </w:r>
      <w:r w:rsidRPr="003E4934">
        <w:rPr>
          <w:rFonts w:cstheme="majorBidi"/>
          <w:b/>
          <w:bCs/>
        </w:rPr>
        <w:t>3D</w:t>
      </w:r>
      <w:r w:rsidRPr="003E4934">
        <w:rPr>
          <w:rFonts w:cstheme="majorBidi"/>
        </w:rPr>
        <w:t>]</w:t>
      </w:r>
      <w:r w:rsidR="00CF7916" w:rsidRPr="003E4934">
        <w:rPr>
          <w:rFonts w:cstheme="majorBidi"/>
        </w:rPr>
        <w:t xml:space="preserve"> Przedsięwzięcie </w:t>
      </w:r>
      <w:r w:rsidR="00853889" w:rsidRPr="003E4934">
        <w:rPr>
          <w:rFonts w:cstheme="majorBidi"/>
        </w:rPr>
        <w:t>wymaga</w:t>
      </w:r>
      <w:r w:rsidR="005125C9" w:rsidRPr="003E4934">
        <w:rPr>
          <w:rFonts w:cstheme="majorBidi"/>
        </w:rPr>
        <w:t xml:space="preserve">, aby </w:t>
      </w:r>
      <w:r w:rsidR="001066B4" w:rsidRPr="003E4934">
        <w:rPr>
          <w:rFonts w:cstheme="majorBidi"/>
        </w:rPr>
        <w:t>Rozwiązanie</w:t>
      </w:r>
      <w:r w:rsidR="005125C9" w:rsidRPr="003E4934">
        <w:rPr>
          <w:rFonts w:cstheme="majorBidi"/>
        </w:rPr>
        <w:t xml:space="preserve"> był</w:t>
      </w:r>
      <w:r w:rsidR="001066B4" w:rsidRPr="003E4934">
        <w:rPr>
          <w:rFonts w:cstheme="majorBidi"/>
        </w:rPr>
        <w:t>o</w:t>
      </w:r>
      <w:r w:rsidR="005125C9" w:rsidRPr="003E4934">
        <w:rPr>
          <w:rFonts w:cstheme="majorBidi"/>
        </w:rPr>
        <w:t xml:space="preserve"> tworzon</w:t>
      </w:r>
      <w:r w:rsidR="001066B4" w:rsidRPr="003E4934">
        <w:rPr>
          <w:rFonts w:cstheme="majorBidi"/>
        </w:rPr>
        <w:t>e</w:t>
      </w:r>
      <w:r w:rsidR="009B535C" w:rsidRPr="003E4934">
        <w:rPr>
          <w:rFonts w:cstheme="majorBidi"/>
        </w:rPr>
        <w:t xml:space="preserve"> w oparciu o Model 2D albo Model 3D, a także dopuszcza zastosowanie </w:t>
      </w:r>
      <w:r w:rsidR="001066B4" w:rsidRPr="003E4934">
        <w:rPr>
          <w:rFonts w:cstheme="majorBidi"/>
        </w:rPr>
        <w:t xml:space="preserve">w przedmiocie Rozwiązania </w:t>
      </w:r>
      <w:r w:rsidR="009B535C" w:rsidRPr="003E4934">
        <w:rPr>
          <w:rFonts w:cstheme="majorBidi"/>
        </w:rPr>
        <w:t>Konstrukcji Drewnianej</w:t>
      </w:r>
      <w:r w:rsidR="00A06C8A" w:rsidRPr="003E4934">
        <w:rPr>
          <w:rFonts w:cstheme="majorBidi"/>
        </w:rPr>
        <w:t>.</w:t>
      </w:r>
      <w:r w:rsidR="00A35548" w:rsidRPr="003E4934">
        <w:rPr>
          <w:rFonts w:cstheme="majorBidi"/>
        </w:rPr>
        <w:t xml:space="preserve"> </w:t>
      </w:r>
      <w:r w:rsidR="00BB1997" w:rsidRPr="003E4934">
        <w:rPr>
          <w:rFonts w:cstheme="majorBidi"/>
        </w:rPr>
        <w:t>Do</w:t>
      </w:r>
      <w:r w:rsidR="00A35548" w:rsidRPr="003E4934">
        <w:rPr>
          <w:rFonts w:cstheme="majorBidi"/>
        </w:rPr>
        <w:t xml:space="preserve"> zawarcia Umowy w ramach </w:t>
      </w:r>
      <w:r w:rsidR="00BB1997" w:rsidRPr="003E4934">
        <w:rPr>
          <w:rFonts w:cstheme="majorBidi"/>
        </w:rPr>
        <w:t>każdego</w:t>
      </w:r>
      <w:r w:rsidR="3F92C4B2" w:rsidRPr="003E4934">
        <w:rPr>
          <w:rFonts w:cstheme="majorBidi"/>
        </w:rPr>
        <w:t xml:space="preserve"> Strumienia</w:t>
      </w:r>
      <w:r w:rsidR="00A35548" w:rsidRPr="003E4934">
        <w:rPr>
          <w:rFonts w:cstheme="majorBidi"/>
        </w:rPr>
        <w:t xml:space="preserve"> może być dopuszczony tylko jeden Wykonawca</w:t>
      </w:r>
      <w:r w:rsidR="00D21F7C" w:rsidRPr="003E4934">
        <w:rPr>
          <w:rFonts w:cstheme="majorBidi"/>
        </w:rPr>
        <w:t xml:space="preserve"> spośród tych którzy proponują Rozwiązania oparte na Konstrukcji Drewnianej</w:t>
      </w:r>
      <w:r w:rsidR="00A35548" w:rsidRPr="003E4934">
        <w:rPr>
          <w:rFonts w:cstheme="majorBidi"/>
        </w:rPr>
        <w:t xml:space="preserve">. </w:t>
      </w:r>
      <w:r w:rsidR="00A65A55" w:rsidRPr="003E4934">
        <w:rPr>
          <w:rFonts w:cstheme="majorBidi"/>
        </w:rPr>
        <w:t xml:space="preserve">NCBR zachęca </w:t>
      </w:r>
      <w:r w:rsidR="00A35548" w:rsidRPr="003E4934">
        <w:rPr>
          <w:rFonts w:cstheme="majorBidi"/>
        </w:rPr>
        <w:t xml:space="preserve">do szczegółowej weryfikacji tego elementu oceny. </w:t>
      </w:r>
      <w:r w:rsidR="009B535C" w:rsidRPr="003E4934">
        <w:rPr>
          <w:rFonts w:cstheme="majorBidi"/>
        </w:rPr>
        <w:t xml:space="preserve"> </w:t>
      </w:r>
    </w:p>
    <w:p w14:paraId="21714A06" w14:textId="26B16424" w:rsidR="00153DF5" w:rsidRPr="003E4934" w:rsidRDefault="00153DF5" w:rsidP="7E8C02BE">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Ocena</w:t>
      </w:r>
      <w:r w:rsidRPr="003E4934">
        <w:rPr>
          <w:rFonts w:cstheme="majorBidi"/>
        </w:rPr>
        <w:t xml:space="preserve">] Ocena propozycji Wnioskodawców/Uczestników Przedsięwzięcia jest dokonywana </w:t>
      </w:r>
      <w:r w:rsidR="009D2D77" w:rsidRPr="003E4934">
        <w:rPr>
          <w:rFonts w:cstheme="majorBidi"/>
        </w:rPr>
        <w:t xml:space="preserve">na etapie oceny Wniosków, a następnie </w:t>
      </w:r>
      <w:r w:rsidR="009B175B" w:rsidRPr="003E4934">
        <w:rPr>
          <w:rFonts w:cstheme="majorBidi"/>
        </w:rPr>
        <w:t>w ramach Selekcji</w:t>
      </w:r>
      <w:r w:rsidR="003F27B8" w:rsidRPr="003E4934">
        <w:rPr>
          <w:rFonts w:cstheme="majorBidi"/>
        </w:rPr>
        <w:t>,</w:t>
      </w:r>
      <w:r w:rsidR="009B175B" w:rsidRPr="003E4934">
        <w:rPr>
          <w:rFonts w:cstheme="majorBidi"/>
        </w:rPr>
        <w:t xml:space="preserve"> </w:t>
      </w:r>
      <w:r w:rsidR="00C07695" w:rsidRPr="003E4934">
        <w:rPr>
          <w:rFonts w:cstheme="majorBidi"/>
        </w:rPr>
        <w:t xml:space="preserve">przez ocenę poniższych </w:t>
      </w:r>
      <w:r w:rsidR="005CF5CF" w:rsidRPr="003E4934">
        <w:rPr>
          <w:rFonts w:cstheme="majorBidi"/>
        </w:rPr>
        <w:t>Wymagań</w:t>
      </w:r>
      <w:r w:rsidR="00C07695" w:rsidRPr="003E4934">
        <w:rPr>
          <w:rFonts w:cstheme="majorBidi"/>
        </w:rPr>
        <w:t xml:space="preserve"> zgodnie z zasadami </w:t>
      </w:r>
      <w:r w:rsidR="004E09D7" w:rsidRPr="003E4934">
        <w:rPr>
          <w:rFonts w:cstheme="majorBidi"/>
        </w:rPr>
        <w:t xml:space="preserve">i według punktacji </w:t>
      </w:r>
      <w:r w:rsidR="009B175B" w:rsidRPr="003E4934">
        <w:rPr>
          <w:rFonts w:cstheme="majorBidi"/>
        </w:rPr>
        <w:t xml:space="preserve">określonych w </w:t>
      </w:r>
      <w:r w:rsidR="00A65A55" w:rsidRPr="003E4934">
        <w:rPr>
          <w:rFonts w:cstheme="majorBidi"/>
        </w:rPr>
        <w:t>Załączni</w:t>
      </w:r>
      <w:r w:rsidR="009B175B" w:rsidRPr="003E4934">
        <w:rPr>
          <w:rFonts w:cstheme="majorBidi"/>
        </w:rPr>
        <w:t>ku nr 5 do Regulaminu</w:t>
      </w:r>
      <w:r w:rsidRPr="003E4934">
        <w:rPr>
          <w:rFonts w:cstheme="majorBidi"/>
        </w:rPr>
        <w:t>:</w:t>
      </w:r>
      <w:bookmarkStart w:id="46" w:name="_Hlk53780793"/>
    </w:p>
    <w:p w14:paraId="6928A71A" w14:textId="789A2BA5" w:rsidR="00545F11" w:rsidRPr="003E4934" w:rsidRDefault="005CF5CF" w:rsidP="00A65A55">
      <w:pPr>
        <w:pStyle w:val="Akapitzlist"/>
        <w:numPr>
          <w:ilvl w:val="1"/>
          <w:numId w:val="35"/>
        </w:numPr>
        <w:ind w:left="993"/>
        <w:jc w:val="both"/>
        <w:rPr>
          <w:rFonts w:cstheme="majorHAnsi"/>
        </w:rPr>
      </w:pPr>
      <w:r w:rsidRPr="003E4934">
        <w:rPr>
          <w:rFonts w:cstheme="majorBidi"/>
        </w:rPr>
        <w:t>Wymagań</w:t>
      </w:r>
      <w:r w:rsidR="008545BC" w:rsidRPr="003E4934">
        <w:rPr>
          <w:rFonts w:cstheme="majorBidi"/>
        </w:rPr>
        <w:t xml:space="preserve"> Formalnych</w:t>
      </w:r>
      <w:r w:rsidR="00153DF5" w:rsidRPr="003E4934">
        <w:rPr>
          <w:rFonts w:cstheme="majorBidi"/>
        </w:rPr>
        <w:t>, czyli weryfikacji</w:t>
      </w:r>
      <w:r w:rsidR="00A65A55" w:rsidRPr="003E4934">
        <w:rPr>
          <w:rFonts w:cstheme="majorBidi"/>
        </w:rPr>
        <w:t xml:space="preserve"> w </w:t>
      </w:r>
      <w:r w:rsidR="00545F11" w:rsidRPr="003E4934">
        <w:rPr>
          <w:rFonts w:cstheme="majorHAnsi"/>
        </w:rPr>
        <w:t xml:space="preserve">zakresie ich formy, kompletności, </w:t>
      </w:r>
      <w:bookmarkStart w:id="47" w:name="_Hlk59575385"/>
      <w:r w:rsidR="00977E1A" w:rsidRPr="003E4934">
        <w:rPr>
          <w:rFonts w:cstheme="majorHAnsi"/>
        </w:rPr>
        <w:t xml:space="preserve">wystąpienia </w:t>
      </w:r>
      <w:bookmarkEnd w:id="47"/>
      <w:r w:rsidR="00545F11" w:rsidRPr="003E4934">
        <w:rPr>
          <w:rFonts w:cstheme="majorHAnsi"/>
        </w:rPr>
        <w:t>podstaw wykluczenia Uczestnika Przedsięwzięcia</w:t>
      </w:r>
      <w:r w:rsidR="00977E1A" w:rsidRPr="003E4934">
        <w:rPr>
          <w:rFonts w:cstheme="majorHAnsi"/>
        </w:rPr>
        <w:t xml:space="preserve"> (</w:t>
      </w:r>
      <w:r w:rsidR="00977E1A" w:rsidRPr="003E4934">
        <w:rPr>
          <w:rFonts w:cstheme="majorBidi"/>
        </w:rPr>
        <w:t>tylko na etapie Postępowania)</w:t>
      </w:r>
      <w:r w:rsidR="00545F11" w:rsidRPr="003E4934">
        <w:rPr>
          <w:rFonts w:cstheme="majorHAnsi"/>
        </w:rPr>
        <w:t xml:space="preserve">, a także zgodności ich przedstawienia z określoną w Regulaminie lub Umowie procedurą; </w:t>
      </w:r>
    </w:p>
    <w:p w14:paraId="081E9F48" w14:textId="1B990975" w:rsidR="00153DF5" w:rsidRPr="003E4934" w:rsidRDefault="005CF5CF" w:rsidP="46C03593">
      <w:pPr>
        <w:pStyle w:val="Akapitzlist"/>
        <w:numPr>
          <w:ilvl w:val="1"/>
          <w:numId w:val="35"/>
        </w:numPr>
        <w:spacing w:after="0" w:line="240" w:lineRule="auto"/>
        <w:ind w:left="993"/>
        <w:jc w:val="both"/>
        <w:rPr>
          <w:rFonts w:cstheme="majorBidi"/>
        </w:rPr>
      </w:pPr>
      <w:r w:rsidRPr="003E4934">
        <w:rPr>
          <w:rFonts w:cstheme="majorBidi"/>
        </w:rPr>
        <w:t>Wymagań</w:t>
      </w:r>
      <w:r w:rsidR="00391EA0" w:rsidRPr="003E4934">
        <w:rPr>
          <w:rFonts w:cstheme="majorBidi"/>
        </w:rPr>
        <w:t xml:space="preserve"> </w:t>
      </w:r>
      <w:r w:rsidR="001066B4" w:rsidRPr="003E4934">
        <w:rPr>
          <w:rFonts w:cstheme="majorBidi"/>
        </w:rPr>
        <w:t>Obligatoryjnych</w:t>
      </w:r>
      <w:r w:rsidR="00391EA0" w:rsidRPr="003E4934">
        <w:rPr>
          <w:rFonts w:cstheme="majorBidi"/>
        </w:rPr>
        <w:t xml:space="preserve"> określonych w </w:t>
      </w:r>
      <w:r w:rsidR="00A65A55" w:rsidRPr="003E4934">
        <w:rPr>
          <w:rFonts w:cstheme="majorBidi"/>
        </w:rPr>
        <w:t>Załączni</w:t>
      </w:r>
      <w:r w:rsidR="00391EA0" w:rsidRPr="003E4934">
        <w:rPr>
          <w:rFonts w:cstheme="majorBidi"/>
        </w:rPr>
        <w:t>ku nr 1 do Regulaminu</w:t>
      </w:r>
      <w:r w:rsidR="00153DF5" w:rsidRPr="003E4934">
        <w:rPr>
          <w:rFonts w:cstheme="majorBidi"/>
        </w:rPr>
        <w:t>, czyli weryfikacji czy dan</w:t>
      </w:r>
      <w:r w:rsidR="001066B4" w:rsidRPr="003E4934">
        <w:rPr>
          <w:rFonts w:cstheme="majorBidi"/>
        </w:rPr>
        <w:t xml:space="preserve">e Rozwiązanie </w:t>
      </w:r>
      <w:r w:rsidR="00153DF5" w:rsidRPr="003E4934">
        <w:rPr>
          <w:rFonts w:cstheme="majorBidi"/>
        </w:rPr>
        <w:t xml:space="preserve">spełnia konieczne (minimalne) </w:t>
      </w:r>
      <w:r w:rsidR="6FA4B80B" w:rsidRPr="003E4934">
        <w:rPr>
          <w:rFonts w:cstheme="majorBidi"/>
        </w:rPr>
        <w:t>Wymagania</w:t>
      </w:r>
      <w:r w:rsidR="00153DF5" w:rsidRPr="003E4934">
        <w:rPr>
          <w:rFonts w:cstheme="majorBidi"/>
        </w:rPr>
        <w:t xml:space="preserve"> </w:t>
      </w:r>
      <w:r w:rsidR="009D2D77" w:rsidRPr="003E4934">
        <w:rPr>
          <w:rFonts w:cstheme="majorBidi"/>
        </w:rPr>
        <w:t xml:space="preserve">techniczne </w:t>
      </w:r>
      <w:r w:rsidR="00153DF5" w:rsidRPr="003E4934">
        <w:rPr>
          <w:rFonts w:cstheme="majorBidi"/>
        </w:rPr>
        <w:t>stawiane przed ni</w:t>
      </w:r>
      <w:r w:rsidR="001066B4" w:rsidRPr="003E4934">
        <w:rPr>
          <w:rFonts w:cstheme="majorBidi"/>
        </w:rPr>
        <w:t>m</w:t>
      </w:r>
      <w:r w:rsidR="00153DF5" w:rsidRPr="003E4934">
        <w:rPr>
          <w:rFonts w:cstheme="majorBidi"/>
        </w:rPr>
        <w:t xml:space="preserve"> w ramach Przedsięwzięcia,</w:t>
      </w:r>
    </w:p>
    <w:p w14:paraId="589FDAB4" w14:textId="0EF0F487" w:rsidR="00153DF5" w:rsidRPr="003E4934" w:rsidRDefault="00153DF5" w:rsidP="1CFE8F73">
      <w:pPr>
        <w:pStyle w:val="Akapitzlist"/>
        <w:numPr>
          <w:ilvl w:val="1"/>
          <w:numId w:val="35"/>
        </w:numPr>
        <w:spacing w:after="0" w:line="240" w:lineRule="auto"/>
        <w:ind w:left="993"/>
        <w:jc w:val="both"/>
        <w:rPr>
          <w:rFonts w:cstheme="majorBidi"/>
        </w:rPr>
      </w:pPr>
      <w:r w:rsidRPr="003E4934">
        <w:rPr>
          <w:rFonts w:cstheme="majorBidi"/>
        </w:rPr>
        <w:t>merytoryczn</w:t>
      </w:r>
      <w:r w:rsidR="001066B4" w:rsidRPr="003E4934">
        <w:rPr>
          <w:rFonts w:cstheme="majorBidi"/>
        </w:rPr>
        <w:t>ych</w:t>
      </w:r>
      <w:r w:rsidRPr="003E4934">
        <w:rPr>
          <w:rFonts w:cstheme="majorBidi"/>
        </w:rPr>
        <w:t xml:space="preserve"> </w:t>
      </w:r>
      <w:r w:rsidR="005CF5CF" w:rsidRPr="003E4934">
        <w:rPr>
          <w:rFonts w:cstheme="majorBidi"/>
        </w:rPr>
        <w:t>Wymagań</w:t>
      </w:r>
      <w:r w:rsidR="00391EA0" w:rsidRPr="003E4934">
        <w:rPr>
          <w:rFonts w:cstheme="majorBidi"/>
        </w:rPr>
        <w:t xml:space="preserve"> </w:t>
      </w:r>
      <w:r w:rsidR="001066B4" w:rsidRPr="003E4934">
        <w:rPr>
          <w:rFonts w:cstheme="majorBidi"/>
        </w:rPr>
        <w:t>Konkursowych</w:t>
      </w:r>
      <w:r w:rsidR="00391EA0" w:rsidRPr="003E4934">
        <w:rPr>
          <w:rFonts w:cstheme="majorBidi"/>
        </w:rPr>
        <w:t xml:space="preserve"> określonych w </w:t>
      </w:r>
      <w:r w:rsidR="00A65A55" w:rsidRPr="003E4934">
        <w:rPr>
          <w:rFonts w:cstheme="majorBidi"/>
        </w:rPr>
        <w:t>Załączni</w:t>
      </w:r>
      <w:r w:rsidR="00391EA0" w:rsidRPr="003E4934">
        <w:rPr>
          <w:rFonts w:cstheme="majorBidi"/>
        </w:rPr>
        <w:t>ku nr 1 do Regulaminu</w:t>
      </w:r>
      <w:r w:rsidRPr="003E4934">
        <w:rPr>
          <w:rFonts w:cstheme="majorBidi"/>
        </w:rPr>
        <w:t>, czyli w</w:t>
      </w:r>
      <w:r w:rsidR="007C20AA" w:rsidRPr="003E4934">
        <w:rPr>
          <w:rFonts w:cstheme="majorBidi"/>
        </w:rPr>
        <w:t xml:space="preserve">eryfikacji w jakim stopniu </w:t>
      </w:r>
      <w:r w:rsidR="001066B4" w:rsidRPr="003E4934">
        <w:rPr>
          <w:rFonts w:cstheme="majorBidi"/>
        </w:rPr>
        <w:t>dane Rozwiązanie</w:t>
      </w:r>
      <w:r w:rsidR="007C20AA" w:rsidRPr="003E4934">
        <w:rPr>
          <w:rFonts w:cstheme="majorBidi"/>
        </w:rPr>
        <w:t xml:space="preserve"> wypada w </w:t>
      </w:r>
      <w:r w:rsidR="00FC1427" w:rsidRPr="003E4934">
        <w:rPr>
          <w:rFonts w:cstheme="majorBidi"/>
        </w:rPr>
        <w:t xml:space="preserve">zestawieniu </w:t>
      </w:r>
      <w:r w:rsidR="001066B4" w:rsidRPr="003E4934">
        <w:rPr>
          <w:rFonts w:cstheme="majorBidi"/>
        </w:rPr>
        <w:t xml:space="preserve">z </w:t>
      </w:r>
      <w:r w:rsidR="6C4BA7F2" w:rsidRPr="003E4934">
        <w:rPr>
          <w:rFonts w:cstheme="majorBidi"/>
        </w:rPr>
        <w:t>K</w:t>
      </w:r>
      <w:r w:rsidR="001066B4" w:rsidRPr="003E4934">
        <w:rPr>
          <w:rFonts w:cstheme="majorBidi"/>
        </w:rPr>
        <w:t xml:space="preserve">ryteriami </w:t>
      </w:r>
      <w:r w:rsidR="001066B4" w:rsidRPr="003E4934">
        <w:rPr>
          <w:rFonts w:cstheme="majorBidi"/>
        </w:rPr>
        <w:lastRenderedPageBreak/>
        <w:t>stawianymi przez NCBR</w:t>
      </w:r>
      <w:r w:rsidR="007C20AA" w:rsidRPr="003E4934">
        <w:rPr>
          <w:rFonts w:cstheme="majorBidi"/>
        </w:rPr>
        <w:t xml:space="preserve"> </w:t>
      </w:r>
      <w:r w:rsidR="00293233" w:rsidRPr="003E4934">
        <w:rPr>
          <w:rFonts w:cstheme="majorBidi"/>
        </w:rPr>
        <w:t xml:space="preserve">oraz w </w:t>
      </w:r>
      <w:r w:rsidR="007C20AA" w:rsidRPr="003E4934">
        <w:rPr>
          <w:rFonts w:cstheme="majorBidi"/>
        </w:rPr>
        <w:t xml:space="preserve">porównaniu z innymi </w:t>
      </w:r>
      <w:r w:rsidR="001066B4" w:rsidRPr="003E4934">
        <w:rPr>
          <w:rFonts w:cstheme="majorBidi"/>
        </w:rPr>
        <w:t xml:space="preserve">Rozwiązaniami </w:t>
      </w:r>
      <w:r w:rsidR="007C20AA" w:rsidRPr="003E4934">
        <w:rPr>
          <w:rFonts w:cstheme="majorBidi"/>
        </w:rPr>
        <w:t xml:space="preserve">tworzonymi w ramach </w:t>
      </w:r>
      <w:r w:rsidR="00873EB6" w:rsidRPr="003E4934">
        <w:rPr>
          <w:rFonts w:cstheme="majorBidi"/>
        </w:rPr>
        <w:t xml:space="preserve">danego Strumienia </w:t>
      </w:r>
      <w:r w:rsidR="007C20AA" w:rsidRPr="003E4934">
        <w:rPr>
          <w:rFonts w:cstheme="majorBidi"/>
        </w:rPr>
        <w:t xml:space="preserve">Przedsięwzięcia, w sposób umożliwiający selekcję na kolejnych etapach najlepiej rokujących </w:t>
      </w:r>
      <w:r w:rsidR="008D45B0" w:rsidRPr="003E4934">
        <w:rPr>
          <w:rFonts w:cstheme="majorBidi"/>
        </w:rPr>
        <w:t>Rozwiązań</w:t>
      </w:r>
      <w:r w:rsidR="007C20AA" w:rsidRPr="003E4934">
        <w:rPr>
          <w:rFonts w:cstheme="majorBidi"/>
        </w:rPr>
        <w:t>,</w:t>
      </w:r>
    </w:p>
    <w:p w14:paraId="23A22D57" w14:textId="36E5BADD" w:rsidR="00391EA0" w:rsidRPr="003E4934" w:rsidRDefault="00391EA0" w:rsidP="46C03593">
      <w:pPr>
        <w:pStyle w:val="Akapitzlist"/>
        <w:numPr>
          <w:ilvl w:val="1"/>
          <w:numId w:val="35"/>
        </w:numPr>
        <w:spacing w:after="0" w:line="240" w:lineRule="auto"/>
        <w:ind w:left="993"/>
        <w:jc w:val="both"/>
        <w:rPr>
          <w:rFonts w:cstheme="majorBidi"/>
        </w:rPr>
      </w:pPr>
      <w:r w:rsidRPr="003E4934">
        <w:rPr>
          <w:rFonts w:cstheme="majorBidi"/>
        </w:rPr>
        <w:t>merytorycznych</w:t>
      </w:r>
      <w:r w:rsidR="004E09D7" w:rsidRPr="003E4934">
        <w:rPr>
          <w:rFonts w:cstheme="majorBidi"/>
        </w:rPr>
        <w:t xml:space="preserve"> </w:t>
      </w:r>
      <w:r w:rsidR="005CF5CF" w:rsidRPr="003E4934">
        <w:rPr>
          <w:rFonts w:cstheme="majorBidi"/>
        </w:rPr>
        <w:t>Wymagań</w:t>
      </w:r>
      <w:r w:rsidR="004E09D7" w:rsidRPr="003E4934">
        <w:rPr>
          <w:rFonts w:cstheme="majorBidi"/>
        </w:rPr>
        <w:t xml:space="preserve"> Jakościowych </w:t>
      </w:r>
      <w:r w:rsidRPr="003E4934">
        <w:rPr>
          <w:rFonts w:cstheme="majorBidi"/>
        </w:rPr>
        <w:t xml:space="preserve">określonych w </w:t>
      </w:r>
      <w:r w:rsidR="00A65A55" w:rsidRPr="003E4934">
        <w:rPr>
          <w:rFonts w:cstheme="majorBidi"/>
        </w:rPr>
        <w:t>Załączni</w:t>
      </w:r>
      <w:r w:rsidRPr="003E4934">
        <w:rPr>
          <w:rFonts w:cstheme="majorBidi"/>
        </w:rPr>
        <w:t xml:space="preserve">ku nr 1 do Regulaminu, </w:t>
      </w:r>
      <w:r w:rsidR="00042A14" w:rsidRPr="003E4934">
        <w:rPr>
          <w:rFonts w:cstheme="majorBidi"/>
        </w:rPr>
        <w:t>służących weryfikacji jakości proponowanego przez Uczestnika Przedsięwzięcia Rozwiązania i weryfikowanych w porównaniu z innymi Rozwiązaniami tworzonymi w ramach danego Strumienia Przedsięwzięcia,</w:t>
      </w:r>
    </w:p>
    <w:p w14:paraId="0CAC211D" w14:textId="1DDA9817" w:rsidR="007C20AA" w:rsidRPr="003E4934" w:rsidRDefault="001066B4" w:rsidP="46C03593">
      <w:pPr>
        <w:pStyle w:val="Akapitzlist"/>
        <w:numPr>
          <w:ilvl w:val="1"/>
          <w:numId w:val="35"/>
        </w:numPr>
        <w:spacing w:after="0" w:line="240" w:lineRule="auto"/>
        <w:ind w:left="993"/>
        <w:jc w:val="both"/>
        <w:rPr>
          <w:rFonts w:cstheme="majorBidi"/>
        </w:rPr>
      </w:pPr>
      <w:r w:rsidRPr="003E4934">
        <w:rPr>
          <w:rFonts w:cstheme="majorBidi"/>
        </w:rPr>
        <w:t xml:space="preserve">merytorycznych </w:t>
      </w:r>
      <w:r w:rsidR="005CF5CF" w:rsidRPr="003E4934">
        <w:rPr>
          <w:rFonts w:cstheme="majorBidi"/>
        </w:rPr>
        <w:t>Wymagań</w:t>
      </w:r>
      <w:r w:rsidR="009D2D77" w:rsidRPr="003E4934">
        <w:rPr>
          <w:rFonts w:cstheme="majorBidi"/>
        </w:rPr>
        <w:t xml:space="preserve"> Opcjonaln</w:t>
      </w:r>
      <w:r w:rsidR="004E09D7" w:rsidRPr="003E4934">
        <w:rPr>
          <w:rFonts w:cstheme="majorBidi"/>
        </w:rPr>
        <w:t>ych</w:t>
      </w:r>
      <w:r w:rsidR="007C20AA" w:rsidRPr="003E4934">
        <w:rPr>
          <w:rFonts w:cstheme="majorBidi"/>
        </w:rPr>
        <w:t>, czyli weryfikacji</w:t>
      </w:r>
      <w:r w:rsidR="00042A14" w:rsidRPr="003E4934">
        <w:rPr>
          <w:rFonts w:cstheme="majorBidi"/>
        </w:rPr>
        <w:t xml:space="preserve"> fakultatywnych cech Rozwiązania, które mogą polepszyć wynik Uczestnika Przedsięwzięcia względem wyników innych Uczestników Przedsięwzięcia uzyskanych na podstawie ww. </w:t>
      </w:r>
      <w:r w:rsidR="005CF5CF" w:rsidRPr="003E4934">
        <w:rPr>
          <w:rFonts w:cstheme="majorBidi"/>
        </w:rPr>
        <w:t>Wymagań</w:t>
      </w:r>
      <w:r w:rsidR="007C20AA" w:rsidRPr="003E4934">
        <w:rPr>
          <w:rFonts w:cstheme="majorBidi"/>
        </w:rPr>
        <w:t>.</w:t>
      </w:r>
    </w:p>
    <w:p w14:paraId="24D39065" w14:textId="6D9363B2" w:rsidR="00D96404" w:rsidRPr="003E4934" w:rsidRDefault="00D96404" w:rsidP="04AB98BD">
      <w:pPr>
        <w:spacing w:after="0" w:line="240" w:lineRule="auto"/>
        <w:ind w:left="567"/>
        <w:jc w:val="both"/>
        <w:rPr>
          <w:rFonts w:cstheme="majorBidi"/>
        </w:rPr>
      </w:pPr>
      <w:r w:rsidRPr="003E4934">
        <w:rPr>
          <w:rFonts w:cstheme="majorBidi"/>
        </w:rPr>
        <w:t xml:space="preserve">W wyniku </w:t>
      </w:r>
      <w:r w:rsidR="00672B95" w:rsidRPr="003E4934">
        <w:rPr>
          <w:rFonts w:cstheme="majorBidi"/>
        </w:rPr>
        <w:t xml:space="preserve">ww. </w:t>
      </w:r>
      <w:r w:rsidRPr="003E4934">
        <w:rPr>
          <w:rFonts w:cstheme="majorBidi"/>
        </w:rPr>
        <w:t>oceny Uczestnik Przedsięwzięcia może uzyskać:</w:t>
      </w:r>
    </w:p>
    <w:p w14:paraId="2972D01E" w14:textId="77777777" w:rsidR="00D96404" w:rsidRPr="003E4934" w:rsidRDefault="00D96404" w:rsidP="00A65A55">
      <w:pPr>
        <w:pStyle w:val="Akapitzlist"/>
        <w:numPr>
          <w:ilvl w:val="0"/>
          <w:numId w:val="45"/>
        </w:numPr>
        <w:spacing w:after="0" w:line="240" w:lineRule="auto"/>
        <w:jc w:val="both"/>
        <w:rPr>
          <w:rFonts w:cstheme="majorHAnsi"/>
        </w:rPr>
      </w:pPr>
      <w:r w:rsidRPr="003E4934">
        <w:rPr>
          <w:rFonts w:cstheme="majorHAnsi"/>
        </w:rPr>
        <w:t>Wynik Negatywny:</w:t>
      </w:r>
    </w:p>
    <w:p w14:paraId="56367DE4" w14:textId="4E24AD2E" w:rsidR="00D96404" w:rsidRPr="003E4934" w:rsidRDefault="00D96404" w:rsidP="00877ADA">
      <w:pPr>
        <w:pStyle w:val="Akapitzlist"/>
        <w:numPr>
          <w:ilvl w:val="2"/>
          <w:numId w:val="35"/>
        </w:numPr>
        <w:spacing w:after="0" w:line="240" w:lineRule="auto"/>
        <w:ind w:left="1560" w:hanging="426"/>
        <w:jc w:val="both"/>
        <w:rPr>
          <w:rFonts w:cstheme="majorHAnsi"/>
        </w:rPr>
      </w:pPr>
      <w:r w:rsidRPr="003E4934">
        <w:rPr>
          <w:rFonts w:cstheme="majorHAnsi"/>
        </w:rPr>
        <w:t>w ramach Postępowania skutkujący niedopuszczeniem Wnioskodawcy do zawarcia Umowy w danym Strumieniu,</w:t>
      </w:r>
    </w:p>
    <w:p w14:paraId="625FEB09" w14:textId="184CFE35" w:rsidR="00D96404" w:rsidRPr="003E4934" w:rsidRDefault="00D96404" w:rsidP="04AB98BD">
      <w:pPr>
        <w:pStyle w:val="Akapitzlist"/>
        <w:numPr>
          <w:ilvl w:val="2"/>
          <w:numId w:val="35"/>
        </w:numPr>
        <w:spacing w:after="0" w:line="240" w:lineRule="auto"/>
        <w:ind w:left="1560" w:hanging="426"/>
        <w:jc w:val="both"/>
        <w:rPr>
          <w:rFonts w:cstheme="majorBidi"/>
        </w:rPr>
      </w:pPr>
      <w:r w:rsidRPr="003E4934">
        <w:rPr>
          <w:rFonts w:cstheme="majorBidi"/>
        </w:rPr>
        <w:t xml:space="preserve">w ramach Umowy skutkujący </w:t>
      </w:r>
      <w:r w:rsidR="00DE278F" w:rsidRPr="003E4934">
        <w:rPr>
          <w:rFonts w:cstheme="majorHAnsi"/>
        </w:rPr>
        <w:t xml:space="preserve">– co do zasady – </w:t>
      </w:r>
      <w:r w:rsidRPr="003E4934">
        <w:rPr>
          <w:rFonts w:cstheme="majorBidi"/>
        </w:rPr>
        <w:t xml:space="preserve">uznaniem przedmiotu danego Etapu za niewykonany i skutkujący wygaśnięciem </w:t>
      </w:r>
      <w:r w:rsidR="7666427C" w:rsidRPr="003E4934">
        <w:rPr>
          <w:rFonts w:cstheme="majorBidi"/>
        </w:rPr>
        <w:t>U</w:t>
      </w:r>
      <w:r w:rsidRPr="003E4934">
        <w:rPr>
          <w:rFonts w:cstheme="majorBidi"/>
        </w:rPr>
        <w:t>mowy z danym Uczestnikiem Przedsięwzięcia,</w:t>
      </w:r>
    </w:p>
    <w:p w14:paraId="3F2E6D99" w14:textId="2E20A35A" w:rsidR="00D96404" w:rsidRPr="003E4934" w:rsidRDefault="00D96404" w:rsidP="00A65A55">
      <w:pPr>
        <w:pStyle w:val="Akapitzlist"/>
        <w:numPr>
          <w:ilvl w:val="0"/>
          <w:numId w:val="45"/>
        </w:numPr>
        <w:spacing w:after="0" w:line="240" w:lineRule="auto"/>
        <w:jc w:val="both"/>
        <w:rPr>
          <w:rFonts w:cstheme="majorHAnsi"/>
        </w:rPr>
      </w:pPr>
      <w:r w:rsidRPr="003E4934">
        <w:rPr>
          <w:rFonts w:cstheme="majorHAnsi"/>
        </w:rPr>
        <w:t>Wynik Pozytywny:</w:t>
      </w:r>
    </w:p>
    <w:p w14:paraId="0877160E" w14:textId="4B8AC364" w:rsidR="00D96404" w:rsidRPr="003E4934" w:rsidRDefault="00D96404" w:rsidP="00A65A55">
      <w:pPr>
        <w:pStyle w:val="Akapitzlist"/>
        <w:numPr>
          <w:ilvl w:val="0"/>
          <w:numId w:val="46"/>
        </w:numPr>
        <w:spacing w:after="0" w:line="240" w:lineRule="auto"/>
        <w:ind w:left="1560"/>
        <w:jc w:val="both"/>
        <w:rPr>
          <w:rFonts w:cstheme="majorHAnsi"/>
        </w:rPr>
      </w:pPr>
      <w:r w:rsidRPr="003E4934">
        <w:rPr>
          <w:rFonts w:cstheme="majorHAnsi"/>
        </w:rPr>
        <w:t>w ramach Postępowania skutkujący dopuszczeniem Wnioskodawcy do zawarcia Umowy w danym Strumieniu,</w:t>
      </w:r>
    </w:p>
    <w:p w14:paraId="5B95C7F0" w14:textId="3AA66B7C" w:rsidR="00D96404" w:rsidRPr="003E4934" w:rsidRDefault="00D96404" w:rsidP="00A65A55">
      <w:pPr>
        <w:pStyle w:val="Akapitzlist"/>
        <w:numPr>
          <w:ilvl w:val="0"/>
          <w:numId w:val="46"/>
        </w:numPr>
        <w:spacing w:after="0" w:line="240" w:lineRule="auto"/>
        <w:ind w:left="1560"/>
        <w:jc w:val="both"/>
        <w:rPr>
          <w:rFonts w:cstheme="majorBidi"/>
        </w:rPr>
      </w:pPr>
      <w:r w:rsidRPr="003E4934">
        <w:rPr>
          <w:rFonts w:cstheme="majorBidi"/>
        </w:rPr>
        <w:t>w ramach Umowy skutkujący uznaniem przedmiotu danego Etapu, z uwzględnieniem dopuszczalnej tolerancj</w:t>
      </w:r>
      <w:r w:rsidR="005B420F" w:rsidRPr="003E4934">
        <w:rPr>
          <w:rFonts w:cstheme="majorBidi"/>
        </w:rPr>
        <w:t>i</w:t>
      </w:r>
      <w:r w:rsidRPr="003E4934">
        <w:rPr>
          <w:rFonts w:cstheme="majorBidi"/>
        </w:rPr>
        <w:t xml:space="preserve"> technicznej i Granicy Błędu, za wykonany zgodnie z Umową i skutkujący wygaśnięciem </w:t>
      </w:r>
      <w:r w:rsidR="55B8B515" w:rsidRPr="003E4934">
        <w:rPr>
          <w:rFonts w:cstheme="majorBidi"/>
        </w:rPr>
        <w:t>U</w:t>
      </w:r>
      <w:r w:rsidRPr="003E4934">
        <w:rPr>
          <w:rFonts w:cstheme="majorBidi"/>
        </w:rPr>
        <w:t xml:space="preserve">mowy z danym Uczestnikiem Przedsięwzięcia wskutek </w:t>
      </w:r>
      <w:r w:rsidR="3ED66F97" w:rsidRPr="003E4934">
        <w:rPr>
          <w:rFonts w:cstheme="majorBidi"/>
        </w:rPr>
        <w:t xml:space="preserve">tego, że pomimo Wyniku Pozytywnego nie był wśród </w:t>
      </w:r>
      <w:r w:rsidR="3962D3FF" w:rsidRPr="003E4934">
        <w:rPr>
          <w:rFonts w:cstheme="majorBidi"/>
        </w:rPr>
        <w:t xml:space="preserve">najlepszych Uczestników Przedsięwzięcia i przez to nie uzyskał </w:t>
      </w:r>
      <w:r w:rsidR="3ED66F97" w:rsidRPr="003E4934">
        <w:rPr>
          <w:rFonts w:cstheme="majorBidi"/>
        </w:rPr>
        <w:t xml:space="preserve">dopuszczenia go </w:t>
      </w:r>
      <w:r w:rsidR="00DB7EAB" w:rsidRPr="003E4934">
        <w:rPr>
          <w:rFonts w:cstheme="majorBidi"/>
        </w:rPr>
        <w:t>do kolejnego Etapu w danym Strumieniu</w:t>
      </w:r>
      <w:r w:rsidR="003B070C" w:rsidRPr="003E4934">
        <w:rPr>
          <w:rFonts w:cstheme="majorBidi"/>
        </w:rPr>
        <w:t xml:space="preserve"> albo w ramach Etapu III - zakończenia Prac B+R w ramach Etapu III bez uprawnienia do Wynagrodzenia Uzupełniającego za Etap III</w:t>
      </w:r>
      <w:r w:rsidRPr="003E4934">
        <w:rPr>
          <w:rFonts w:cstheme="majorBidi"/>
        </w:rPr>
        <w:t>,</w:t>
      </w:r>
    </w:p>
    <w:p w14:paraId="35277A21" w14:textId="66627734" w:rsidR="00D96404" w:rsidRPr="003E4934" w:rsidRDefault="00DB7EAB" w:rsidP="00A65A55">
      <w:pPr>
        <w:pStyle w:val="Akapitzlist"/>
        <w:numPr>
          <w:ilvl w:val="0"/>
          <w:numId w:val="45"/>
        </w:numPr>
        <w:spacing w:after="0" w:line="240" w:lineRule="auto"/>
        <w:jc w:val="both"/>
        <w:rPr>
          <w:rFonts w:cstheme="majorHAnsi"/>
        </w:rPr>
      </w:pPr>
      <w:r w:rsidRPr="003E4934">
        <w:rPr>
          <w:rFonts w:cstheme="majorHAnsi"/>
        </w:rPr>
        <w:t>Wynikiem Pozytywnym z Dopuszczeniem do Kolejnego Etapu - skutkujący uznaniem przedmiotu danego Etapu, z uwzględnieniem dopuszczalnej tolerancj</w:t>
      </w:r>
      <w:r w:rsidR="005B420F" w:rsidRPr="003E4934">
        <w:rPr>
          <w:rFonts w:cstheme="majorHAnsi"/>
        </w:rPr>
        <w:t>i</w:t>
      </w:r>
      <w:r w:rsidRPr="003E4934">
        <w:rPr>
          <w:rFonts w:cstheme="majorHAnsi"/>
        </w:rPr>
        <w:t xml:space="preserve"> technicznej i Granicy Błędu, za wykonany zgodnie z Umową i skutkujący dopuszczeniem Uczestnika Przedsięwzięcia do kolejnego Etapu w danym Strumieniu,</w:t>
      </w:r>
    </w:p>
    <w:p w14:paraId="33B9555B" w14:textId="7BAC575A" w:rsidR="00DB7EAB" w:rsidRPr="003E4934" w:rsidRDefault="00DB7EAB" w:rsidP="00A65A55">
      <w:pPr>
        <w:pStyle w:val="Akapitzlist"/>
        <w:numPr>
          <w:ilvl w:val="0"/>
          <w:numId w:val="45"/>
        </w:numPr>
        <w:spacing w:after="0" w:line="240" w:lineRule="auto"/>
        <w:jc w:val="both"/>
        <w:rPr>
          <w:rFonts w:cstheme="majorHAnsi"/>
        </w:rPr>
      </w:pPr>
      <w:r w:rsidRPr="003E4934">
        <w:rPr>
          <w:rFonts w:cstheme="majorHAnsi"/>
        </w:rPr>
        <w:t>Wynik Końcowy Pozytywny – w przypadku, gdy Demonstrator wykonany przez Uczestnika Przedsięwzięcia w danym Strumieniu przeszedł pomyślnie testy</w:t>
      </w:r>
      <w:r w:rsidR="003B070C" w:rsidRPr="003E4934">
        <w:rPr>
          <w:rFonts w:cstheme="majorHAnsi"/>
        </w:rPr>
        <w:t xml:space="preserve"> i </w:t>
      </w:r>
      <w:r w:rsidR="0039764F" w:rsidRPr="003E4934">
        <w:rPr>
          <w:rFonts w:cstheme="majorHAnsi"/>
        </w:rPr>
        <w:t xml:space="preserve">Uczestnik Przedsięwzięcia </w:t>
      </w:r>
      <w:r w:rsidR="003B070C" w:rsidRPr="003E4934">
        <w:rPr>
          <w:rFonts w:cstheme="majorHAnsi"/>
        </w:rPr>
        <w:t>jest uprawniony do Wynagrodzenia Uzupełniającego za Etap III</w:t>
      </w:r>
      <w:r w:rsidRPr="003E4934">
        <w:rPr>
          <w:rFonts w:cstheme="majorHAnsi"/>
        </w:rPr>
        <w:t>.</w:t>
      </w:r>
    </w:p>
    <w:p w14:paraId="32AED751" w14:textId="45266C11" w:rsidR="00E52F1E" w:rsidRPr="003E4934" w:rsidRDefault="00E52F1E" w:rsidP="544C7337">
      <w:pPr>
        <w:spacing w:after="0" w:line="240" w:lineRule="auto"/>
        <w:ind w:left="567"/>
        <w:jc w:val="both"/>
        <w:rPr>
          <w:rFonts w:cstheme="majorBidi"/>
        </w:rPr>
      </w:pPr>
      <w:r w:rsidRPr="003E4934">
        <w:rPr>
          <w:rFonts w:cstheme="majorBidi"/>
        </w:rPr>
        <w:t xml:space="preserve">W toku realizacji </w:t>
      </w:r>
      <w:r w:rsidR="00C03C84" w:rsidRPr="003E4934">
        <w:rPr>
          <w:rFonts w:cstheme="majorBidi"/>
        </w:rPr>
        <w:t xml:space="preserve">Umowy </w:t>
      </w:r>
      <w:r w:rsidRPr="003E4934">
        <w:rPr>
          <w:rFonts w:cstheme="majorBidi"/>
        </w:rPr>
        <w:t xml:space="preserve">Uczestnik Przedsięwzięcia ma możliwość – w celu uzyskania lepszego wyniku w ramach Selekcji – oferowania NCBR lepszych warunków realizacji zamówienia, </w:t>
      </w:r>
      <w:r w:rsidR="0052269F" w:rsidRPr="003E4934">
        <w:rPr>
          <w:rFonts w:cstheme="majorBidi"/>
        </w:rPr>
        <w:t>w ramach Postąpienia</w:t>
      </w:r>
      <w:r w:rsidRPr="003E4934">
        <w:rPr>
          <w:rFonts w:cstheme="majorBidi"/>
        </w:rPr>
        <w:t xml:space="preserve">. W toku realizacji Przedsięwzięcia, poza </w:t>
      </w:r>
      <w:r w:rsidR="0052269F" w:rsidRPr="003E4934">
        <w:rPr>
          <w:rFonts w:cstheme="majorBidi"/>
        </w:rPr>
        <w:t xml:space="preserve">jednoznacznie </w:t>
      </w:r>
      <w:r w:rsidR="00C03C84" w:rsidRPr="003E4934">
        <w:rPr>
          <w:rFonts w:cstheme="majorBidi"/>
        </w:rPr>
        <w:t xml:space="preserve">dopuszczalną przez </w:t>
      </w:r>
      <w:r w:rsidR="00A65A55" w:rsidRPr="003E4934">
        <w:rPr>
          <w:rFonts w:cstheme="majorBidi"/>
        </w:rPr>
        <w:t>Załączni</w:t>
      </w:r>
      <w:r w:rsidR="0052269F" w:rsidRPr="003E4934">
        <w:rPr>
          <w:rFonts w:cstheme="majorBidi"/>
        </w:rPr>
        <w:t xml:space="preserve">k nr 1 tolerancją w stosunku do określonych </w:t>
      </w:r>
      <w:r w:rsidR="005CF5CF" w:rsidRPr="003E4934">
        <w:rPr>
          <w:rFonts w:cstheme="majorBidi"/>
        </w:rPr>
        <w:t>Wymagań</w:t>
      </w:r>
      <w:r w:rsidR="0052269F" w:rsidRPr="003E4934">
        <w:rPr>
          <w:rFonts w:cstheme="majorBidi"/>
        </w:rPr>
        <w:t xml:space="preserve"> oraz </w:t>
      </w:r>
      <w:r w:rsidR="00581301" w:rsidRPr="003E4934">
        <w:rPr>
          <w:rFonts w:cstheme="majorBidi"/>
        </w:rPr>
        <w:t xml:space="preserve">poza określoną w Umowie dopuszczalną </w:t>
      </w:r>
      <w:r w:rsidR="00D96404" w:rsidRPr="003E4934">
        <w:rPr>
          <w:rFonts w:cstheme="majorBidi"/>
        </w:rPr>
        <w:t xml:space="preserve">tolerancją techniczną i </w:t>
      </w:r>
      <w:r w:rsidR="00581301" w:rsidRPr="003E4934">
        <w:rPr>
          <w:rFonts w:cstheme="majorBidi"/>
        </w:rPr>
        <w:t xml:space="preserve">Granicą Błędu </w:t>
      </w:r>
      <w:r w:rsidR="00E810FE" w:rsidRPr="003E4934">
        <w:rPr>
          <w:rFonts w:cstheme="majorBidi"/>
        </w:rPr>
        <w:t xml:space="preserve">(art. 10 </w:t>
      </w:r>
      <w:r w:rsidR="00E810FE" w:rsidRPr="003E4934">
        <w:t>§</w:t>
      </w:r>
      <w:r w:rsidR="00E810FE" w:rsidRPr="003E4934">
        <w:rPr>
          <w:rFonts w:cstheme="majorBidi"/>
        </w:rPr>
        <w:t>3)</w:t>
      </w:r>
      <w:r w:rsidRPr="003E4934">
        <w:rPr>
          <w:rFonts w:cstheme="majorBidi"/>
        </w:rPr>
        <w:t>, Wykonawca nie może pogarszać</w:t>
      </w:r>
      <w:r w:rsidR="00A90917" w:rsidRPr="003E4934">
        <w:rPr>
          <w:rFonts w:cstheme="majorBidi"/>
        </w:rPr>
        <w:t xml:space="preserve">, </w:t>
      </w:r>
      <w:r w:rsidR="00675C9A" w:rsidRPr="003E4934">
        <w:rPr>
          <w:rFonts w:cstheme="majorBidi"/>
        </w:rPr>
        <w:t xml:space="preserve">z </w:t>
      </w:r>
      <w:r w:rsidR="00A90917" w:rsidRPr="003E4934">
        <w:rPr>
          <w:rFonts w:cstheme="majorBidi"/>
        </w:rPr>
        <w:t>perspektyw</w:t>
      </w:r>
      <w:r w:rsidR="00675C9A" w:rsidRPr="003E4934">
        <w:rPr>
          <w:rFonts w:cstheme="majorBidi"/>
        </w:rPr>
        <w:t>y</w:t>
      </w:r>
      <w:r w:rsidR="00A90917" w:rsidRPr="003E4934">
        <w:rPr>
          <w:rFonts w:cstheme="majorBidi"/>
        </w:rPr>
        <w:t xml:space="preserve"> NCBR, </w:t>
      </w:r>
      <w:r w:rsidRPr="003E4934">
        <w:rPr>
          <w:rFonts w:cstheme="majorBidi"/>
        </w:rPr>
        <w:t>wskazanych we Wniosku</w:t>
      </w:r>
      <w:r w:rsidR="00A90917" w:rsidRPr="003E4934">
        <w:rPr>
          <w:rFonts w:cstheme="majorBidi"/>
        </w:rPr>
        <w:t xml:space="preserve"> warunków zamówienia</w:t>
      </w:r>
      <w:r w:rsidR="005D4D93" w:rsidRPr="003E4934">
        <w:rPr>
          <w:rFonts w:cstheme="majorBidi"/>
        </w:rPr>
        <w:t>,</w:t>
      </w:r>
      <w:r w:rsidRPr="003E4934">
        <w:rPr>
          <w:rFonts w:cstheme="majorBidi"/>
        </w:rPr>
        <w:t xml:space="preserve"> pod rygorem </w:t>
      </w:r>
      <w:r w:rsidR="005D4D93" w:rsidRPr="003E4934">
        <w:rPr>
          <w:rFonts w:cstheme="majorBidi"/>
        </w:rPr>
        <w:t xml:space="preserve">jego </w:t>
      </w:r>
      <w:r w:rsidRPr="003E4934">
        <w:rPr>
          <w:rFonts w:cstheme="majorBidi"/>
        </w:rPr>
        <w:t>wykluczenia z dalszego udziału w Przedsięwzięciu</w:t>
      </w:r>
      <w:r w:rsidR="005E4FFB" w:rsidRPr="003E4934">
        <w:rPr>
          <w:rFonts w:cstheme="majorBidi"/>
        </w:rPr>
        <w:t>.</w:t>
      </w:r>
    </w:p>
    <w:bookmarkEnd w:id="46"/>
    <w:p w14:paraId="1618D73E" w14:textId="50A592E0" w:rsidR="00440422" w:rsidRPr="003E4934" w:rsidRDefault="00440422"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Strumienie</w:t>
      </w:r>
      <w:r w:rsidRPr="003E4934">
        <w:rPr>
          <w:rFonts w:cstheme="majorHAnsi"/>
        </w:rPr>
        <w:t>] Przedsięwzięcie przewiduje prace nad technologiami w zakresie budownictwa mieszkaniowego podzielon</w:t>
      </w:r>
      <w:r w:rsidR="005E4FFB" w:rsidRPr="003E4934">
        <w:rPr>
          <w:rFonts w:cstheme="majorHAnsi"/>
        </w:rPr>
        <w:t>e</w:t>
      </w:r>
      <w:r w:rsidRPr="003E4934">
        <w:rPr>
          <w:rFonts w:cstheme="majorHAnsi"/>
        </w:rPr>
        <w:t xml:space="preserve"> na trzy </w:t>
      </w:r>
      <w:r w:rsidR="00022552" w:rsidRPr="003E4934">
        <w:rPr>
          <w:rFonts w:cstheme="majorHAnsi"/>
        </w:rPr>
        <w:t>S</w:t>
      </w:r>
      <w:r w:rsidRPr="003E4934">
        <w:rPr>
          <w:rFonts w:cstheme="majorHAnsi"/>
        </w:rPr>
        <w:t xml:space="preserve">trumienie (trzy </w:t>
      </w:r>
      <w:r w:rsidR="002C61F3" w:rsidRPr="003E4934">
        <w:rPr>
          <w:rFonts w:cstheme="majorHAnsi"/>
        </w:rPr>
        <w:t>szczegółowe</w:t>
      </w:r>
      <w:r w:rsidRPr="003E4934">
        <w:rPr>
          <w:rFonts w:cstheme="majorHAnsi"/>
        </w:rPr>
        <w:t xml:space="preserve"> przeznaczenia</w:t>
      </w:r>
      <w:r w:rsidR="002C61F3" w:rsidRPr="003E4934">
        <w:rPr>
          <w:rFonts w:cstheme="majorHAnsi"/>
        </w:rPr>
        <w:t xml:space="preserve"> Rozwiązania</w:t>
      </w:r>
      <w:r w:rsidRPr="003E4934">
        <w:rPr>
          <w:rFonts w:cstheme="majorHAnsi"/>
        </w:rPr>
        <w:t xml:space="preserve">). Podział jest uzasadniony (i) dążeniem do </w:t>
      </w:r>
      <w:r w:rsidRPr="003E4934">
        <w:t xml:space="preserve">uczynienia </w:t>
      </w:r>
      <w:r w:rsidR="00022552" w:rsidRPr="003E4934">
        <w:t xml:space="preserve">samego Rozwiązania </w:t>
      </w:r>
      <w:r w:rsidRPr="003E4934">
        <w:t>i opartej na ni</w:t>
      </w:r>
      <w:r w:rsidR="00022552" w:rsidRPr="003E4934">
        <w:t>m</w:t>
      </w:r>
      <w:r w:rsidRPr="003E4934">
        <w:t xml:space="preserve"> przyszłej oferty produktowej</w:t>
      </w:r>
      <w:r w:rsidR="002C61F3" w:rsidRPr="003E4934">
        <w:t xml:space="preserve"> uniwersalnymi</w:t>
      </w:r>
      <w:r w:rsidR="005125C9" w:rsidRPr="003E4934">
        <w:t xml:space="preserve">, (ii) stymulowaniem rozwoju </w:t>
      </w:r>
      <w:r w:rsidR="00022552" w:rsidRPr="003E4934">
        <w:t>Rozwiązań</w:t>
      </w:r>
      <w:r w:rsidR="005125C9" w:rsidRPr="003E4934">
        <w:t xml:space="preserve"> zarówno w Modelu 2D jak i w Modelu 3D </w:t>
      </w:r>
      <w:r w:rsidRPr="003E4934">
        <w:t>oraz (</w:t>
      </w:r>
      <w:r w:rsidR="005125C9" w:rsidRPr="003E4934">
        <w:t>i</w:t>
      </w:r>
      <w:r w:rsidRPr="003E4934">
        <w:t>ii) sprofilowaniem</w:t>
      </w:r>
      <w:r w:rsidR="004803B7" w:rsidRPr="003E4934">
        <w:t xml:space="preserve">, </w:t>
      </w:r>
      <w:r w:rsidRPr="003E4934">
        <w:t>w pierwszej kolejności</w:t>
      </w:r>
      <w:r w:rsidR="004803B7" w:rsidRPr="003E4934">
        <w:t xml:space="preserve">, zastosowania </w:t>
      </w:r>
      <w:r w:rsidR="00022552" w:rsidRPr="003E4934">
        <w:t>Rozwiązania</w:t>
      </w:r>
      <w:r w:rsidRPr="003E4934">
        <w:t xml:space="preserve"> na segmenty rynku o szczególnej istotności dla społeczeństwa</w:t>
      </w:r>
      <w:r w:rsidRPr="003E4934">
        <w:rPr>
          <w:rFonts w:cstheme="majorHAnsi"/>
        </w:rPr>
        <w:t>:</w:t>
      </w:r>
    </w:p>
    <w:p w14:paraId="520627AF" w14:textId="5DFE8CFE" w:rsidR="00440422" w:rsidRPr="003E4934" w:rsidRDefault="00440422" w:rsidP="544C7337">
      <w:pPr>
        <w:pStyle w:val="Akapitzlist"/>
        <w:numPr>
          <w:ilvl w:val="1"/>
          <w:numId w:val="35"/>
        </w:numPr>
        <w:spacing w:after="0" w:line="240" w:lineRule="auto"/>
        <w:ind w:left="993"/>
        <w:jc w:val="both"/>
        <w:rPr>
          <w:rFonts w:cstheme="majorBidi"/>
        </w:rPr>
      </w:pPr>
      <w:r w:rsidRPr="003E4934">
        <w:rPr>
          <w:rFonts w:cstheme="majorBidi"/>
        </w:rPr>
        <w:t xml:space="preserve">Strumień 1: </w:t>
      </w:r>
      <w:r w:rsidR="004803B7" w:rsidRPr="003E4934">
        <w:rPr>
          <w:rFonts w:cstheme="majorBidi"/>
        </w:rPr>
        <w:t>B</w:t>
      </w:r>
      <w:r w:rsidRPr="003E4934">
        <w:rPr>
          <w:rFonts w:cstheme="majorBidi"/>
        </w:rPr>
        <w:t xml:space="preserve">udownictwo </w:t>
      </w:r>
      <w:r w:rsidR="004803B7" w:rsidRPr="003E4934">
        <w:rPr>
          <w:rFonts w:cstheme="majorBidi"/>
        </w:rPr>
        <w:t>S</w:t>
      </w:r>
      <w:r w:rsidRPr="003E4934">
        <w:rPr>
          <w:rFonts w:cstheme="majorBidi"/>
        </w:rPr>
        <w:t xml:space="preserve">połeczne, zwieńczone przygotowaniem </w:t>
      </w:r>
      <w:r w:rsidR="00904679" w:rsidRPr="003E4934">
        <w:rPr>
          <w:rFonts w:cstheme="majorBidi"/>
        </w:rPr>
        <w:t xml:space="preserve">Demonstratora </w:t>
      </w:r>
      <w:r w:rsidRPr="003E4934">
        <w:rPr>
          <w:rFonts w:cstheme="majorBidi"/>
        </w:rPr>
        <w:t xml:space="preserve">w postaci wzorcowego, kompletnego i </w:t>
      </w:r>
      <w:r w:rsidR="1830BE5F" w:rsidRPr="003E4934">
        <w:rPr>
          <w:rFonts w:cstheme="majorBidi"/>
        </w:rPr>
        <w:t xml:space="preserve">maksymalnie </w:t>
      </w:r>
      <w:r w:rsidRPr="003E4934">
        <w:rPr>
          <w:rFonts w:cstheme="majorBidi"/>
        </w:rPr>
        <w:t xml:space="preserve">3-kondygnacyjnego </w:t>
      </w:r>
      <w:r w:rsidR="00022552" w:rsidRPr="003E4934">
        <w:rPr>
          <w:rFonts w:cstheme="majorBidi"/>
        </w:rPr>
        <w:t>B</w:t>
      </w:r>
      <w:r w:rsidRPr="003E4934">
        <w:rPr>
          <w:rFonts w:cstheme="majorBidi"/>
        </w:rPr>
        <w:t xml:space="preserve">udynku </w:t>
      </w:r>
      <w:r w:rsidR="00022552" w:rsidRPr="003E4934">
        <w:rPr>
          <w:rFonts w:cstheme="majorBidi"/>
        </w:rPr>
        <w:lastRenderedPageBreak/>
        <w:t>S</w:t>
      </w:r>
      <w:r w:rsidRPr="003E4934">
        <w:rPr>
          <w:rFonts w:cstheme="majorBidi"/>
        </w:rPr>
        <w:t>połecznego</w:t>
      </w:r>
      <w:r w:rsidR="124E5A1D" w:rsidRPr="003E4934">
        <w:rPr>
          <w:rFonts w:cstheme="majorBidi"/>
        </w:rPr>
        <w:t xml:space="preserve"> oraz zagospodarowane</w:t>
      </w:r>
      <w:r w:rsidR="442C034B" w:rsidRPr="003E4934">
        <w:rPr>
          <w:rFonts w:cstheme="majorBidi"/>
        </w:rPr>
        <w:t>go</w:t>
      </w:r>
      <w:r w:rsidR="124E5A1D" w:rsidRPr="003E4934">
        <w:rPr>
          <w:rFonts w:cstheme="majorBidi"/>
        </w:rPr>
        <w:t xml:space="preserve"> </w:t>
      </w:r>
      <w:r w:rsidR="54D6B119" w:rsidRPr="003E4934">
        <w:rPr>
          <w:rFonts w:cstheme="majorBidi"/>
        </w:rPr>
        <w:t xml:space="preserve">terenu </w:t>
      </w:r>
      <w:r w:rsidR="124E5A1D" w:rsidRPr="003E4934">
        <w:rPr>
          <w:rFonts w:cstheme="majorBidi"/>
        </w:rPr>
        <w:t>nieruchomości, na której zlokalizowany będzie Demonstrator</w:t>
      </w:r>
      <w:r w:rsidR="002C61F3" w:rsidRPr="003E4934">
        <w:rPr>
          <w:rFonts w:cstheme="majorBidi"/>
        </w:rPr>
        <w:t xml:space="preserve">, o cechach szczegółowo określonych w </w:t>
      </w:r>
      <w:r w:rsidR="00A65A55" w:rsidRPr="003E4934">
        <w:rPr>
          <w:rFonts w:cstheme="majorBidi"/>
        </w:rPr>
        <w:t>Załączni</w:t>
      </w:r>
      <w:r w:rsidR="00E44538" w:rsidRPr="003E4934">
        <w:rPr>
          <w:rFonts w:cstheme="majorBidi"/>
        </w:rPr>
        <w:t xml:space="preserve">ku nr </w:t>
      </w:r>
      <w:r w:rsidR="006B296C" w:rsidRPr="003E4934">
        <w:rPr>
          <w:rFonts w:cstheme="majorBidi"/>
        </w:rPr>
        <w:t>1</w:t>
      </w:r>
      <w:r w:rsidR="00FA00F6" w:rsidRPr="003E4934">
        <w:rPr>
          <w:rFonts w:cstheme="majorBidi"/>
        </w:rPr>
        <w:t xml:space="preserve"> </w:t>
      </w:r>
      <w:r w:rsidR="00E44538" w:rsidRPr="003E4934">
        <w:rPr>
          <w:rFonts w:cstheme="majorBidi"/>
        </w:rPr>
        <w:t>do Regulaminu,</w:t>
      </w:r>
      <w:bookmarkStart w:id="48" w:name="_Hlk52463260"/>
      <w:bookmarkEnd w:id="48"/>
    </w:p>
    <w:p w14:paraId="512D4D53" w14:textId="3C137AB9" w:rsidR="00440422" w:rsidRPr="003E4934" w:rsidRDefault="00440422" w:rsidP="205CF311">
      <w:pPr>
        <w:pStyle w:val="Akapitzlist"/>
        <w:numPr>
          <w:ilvl w:val="1"/>
          <w:numId w:val="35"/>
        </w:numPr>
        <w:spacing w:after="0" w:line="240" w:lineRule="auto"/>
        <w:ind w:left="993"/>
        <w:jc w:val="both"/>
        <w:rPr>
          <w:rFonts w:asciiTheme="majorHAnsi" w:eastAsiaTheme="majorEastAsia" w:hAnsiTheme="majorHAnsi" w:cstheme="majorBidi"/>
        </w:rPr>
      </w:pPr>
      <w:r w:rsidRPr="003E4934">
        <w:rPr>
          <w:rFonts w:cstheme="majorBidi"/>
        </w:rPr>
        <w:t xml:space="preserve">Strumień 2: </w:t>
      </w:r>
      <w:r w:rsidR="004803B7" w:rsidRPr="003E4934">
        <w:rPr>
          <w:rFonts w:cstheme="majorBidi"/>
        </w:rPr>
        <w:t>B</w:t>
      </w:r>
      <w:r w:rsidRPr="003E4934">
        <w:rPr>
          <w:rFonts w:cstheme="majorBidi"/>
        </w:rPr>
        <w:t xml:space="preserve">udownictwo </w:t>
      </w:r>
      <w:r w:rsidR="004803B7" w:rsidRPr="003E4934">
        <w:rPr>
          <w:rFonts w:cstheme="majorBidi"/>
        </w:rPr>
        <w:t>Senioralne</w:t>
      </w:r>
      <w:r w:rsidRPr="003E4934">
        <w:rPr>
          <w:rFonts w:cstheme="majorBidi"/>
        </w:rPr>
        <w:t xml:space="preserve">, zwieńczone przygotowaniem </w:t>
      </w:r>
      <w:r w:rsidR="00904679" w:rsidRPr="003E4934">
        <w:rPr>
          <w:rFonts w:cstheme="majorBidi"/>
        </w:rPr>
        <w:t>D</w:t>
      </w:r>
      <w:r w:rsidRPr="003E4934">
        <w:rPr>
          <w:rFonts w:cstheme="majorBidi"/>
        </w:rPr>
        <w:t xml:space="preserve">emonstratora w postaci wzorcowego, kompletnego i </w:t>
      </w:r>
      <w:r w:rsidR="0022FB35" w:rsidRPr="003E4934">
        <w:rPr>
          <w:rFonts w:cstheme="majorBidi"/>
        </w:rPr>
        <w:t xml:space="preserve">maksymalnie </w:t>
      </w:r>
      <w:r w:rsidRPr="003E4934">
        <w:rPr>
          <w:rFonts w:cstheme="majorBidi"/>
        </w:rPr>
        <w:t xml:space="preserve">2-kondygnacyjnego </w:t>
      </w:r>
      <w:r w:rsidR="00022552" w:rsidRPr="003E4934">
        <w:rPr>
          <w:rFonts w:cstheme="majorBidi"/>
        </w:rPr>
        <w:t>B</w:t>
      </w:r>
      <w:r w:rsidRPr="003E4934">
        <w:rPr>
          <w:rFonts w:cstheme="majorBidi"/>
        </w:rPr>
        <w:t xml:space="preserve">udynku </w:t>
      </w:r>
      <w:r w:rsidR="00022552" w:rsidRPr="003E4934">
        <w:rPr>
          <w:rFonts w:cstheme="majorBidi"/>
        </w:rPr>
        <w:t>S</w:t>
      </w:r>
      <w:r w:rsidRPr="003E4934">
        <w:rPr>
          <w:rFonts w:cstheme="majorBidi"/>
        </w:rPr>
        <w:t>enioralnego</w:t>
      </w:r>
      <w:r w:rsidR="002C61F3" w:rsidRPr="003E4934">
        <w:rPr>
          <w:rFonts w:cstheme="majorBidi"/>
        </w:rPr>
        <w:t xml:space="preserve"> </w:t>
      </w:r>
      <w:r w:rsidR="466CDD37" w:rsidRPr="003E4934">
        <w:rPr>
          <w:rFonts w:cstheme="majorBidi"/>
        </w:rPr>
        <w:t>oraz zagospodarowane</w:t>
      </w:r>
      <w:r w:rsidR="1756DA49" w:rsidRPr="003E4934">
        <w:rPr>
          <w:rFonts w:cstheme="majorBidi"/>
        </w:rPr>
        <w:t>go</w:t>
      </w:r>
      <w:r w:rsidR="50E3C69B" w:rsidRPr="003E4934">
        <w:rPr>
          <w:rFonts w:cstheme="majorBidi"/>
        </w:rPr>
        <w:t xml:space="preserve"> terenu</w:t>
      </w:r>
      <w:r w:rsidR="466CDD37" w:rsidRPr="003E4934">
        <w:rPr>
          <w:rFonts w:cstheme="majorBidi"/>
        </w:rPr>
        <w:t xml:space="preserve"> nieruchomości, na której zlokalizowany będzie Demonstrator</w:t>
      </w:r>
      <w:r w:rsidR="002C61F3" w:rsidRPr="003E4934">
        <w:rPr>
          <w:rFonts w:cstheme="majorBidi"/>
        </w:rPr>
        <w:t xml:space="preserve">, o cechach szczegółowo określonych w </w:t>
      </w:r>
      <w:r w:rsidR="00A65A55" w:rsidRPr="003E4934">
        <w:rPr>
          <w:rFonts w:cstheme="majorBidi"/>
        </w:rPr>
        <w:t>Załączni</w:t>
      </w:r>
      <w:r w:rsidR="00E44538" w:rsidRPr="003E4934">
        <w:rPr>
          <w:rFonts w:cstheme="majorBidi"/>
        </w:rPr>
        <w:t xml:space="preserve">ku nr </w:t>
      </w:r>
      <w:r w:rsidR="006B296C" w:rsidRPr="003E4934">
        <w:rPr>
          <w:rFonts w:cstheme="majorBidi"/>
        </w:rPr>
        <w:t>1</w:t>
      </w:r>
      <w:r w:rsidR="00E44538" w:rsidRPr="003E4934">
        <w:rPr>
          <w:rFonts w:cstheme="majorBidi"/>
        </w:rPr>
        <w:t xml:space="preserve"> do Regulaminu</w:t>
      </w:r>
      <w:r w:rsidRPr="003E4934">
        <w:rPr>
          <w:rFonts w:cstheme="majorBidi"/>
        </w:rPr>
        <w:t>,</w:t>
      </w:r>
      <w:bookmarkStart w:id="49" w:name="_Hlk52465845"/>
      <w:bookmarkEnd w:id="49"/>
    </w:p>
    <w:p w14:paraId="51FC4071" w14:textId="7611CA0C" w:rsidR="00440422" w:rsidRPr="003E4934" w:rsidRDefault="00440422" w:rsidP="29DA62CB">
      <w:pPr>
        <w:pStyle w:val="Akapitzlist"/>
        <w:numPr>
          <w:ilvl w:val="1"/>
          <w:numId w:val="35"/>
        </w:numPr>
        <w:spacing w:after="0" w:line="240" w:lineRule="auto"/>
        <w:ind w:left="993"/>
        <w:jc w:val="both"/>
        <w:rPr>
          <w:rFonts w:asciiTheme="majorHAnsi" w:eastAsiaTheme="majorEastAsia" w:hAnsiTheme="majorHAnsi" w:cstheme="majorBidi"/>
        </w:rPr>
      </w:pPr>
      <w:r w:rsidRPr="003E4934">
        <w:rPr>
          <w:rFonts w:cstheme="majorBidi"/>
        </w:rPr>
        <w:t xml:space="preserve">Strumień 3: </w:t>
      </w:r>
      <w:r w:rsidR="76F73045" w:rsidRPr="003E4934">
        <w:rPr>
          <w:rFonts w:cstheme="majorBidi"/>
        </w:rPr>
        <w:t>B</w:t>
      </w:r>
      <w:r w:rsidRPr="003E4934">
        <w:rPr>
          <w:rFonts w:cstheme="majorBidi"/>
        </w:rPr>
        <w:t xml:space="preserve">udownictwo </w:t>
      </w:r>
      <w:r w:rsidR="21515126" w:rsidRPr="003E4934">
        <w:rPr>
          <w:rFonts w:cstheme="majorBidi"/>
        </w:rPr>
        <w:t>J</w:t>
      </w:r>
      <w:r w:rsidRPr="003E4934">
        <w:rPr>
          <w:rFonts w:cstheme="majorBidi"/>
        </w:rPr>
        <w:t xml:space="preserve">ednorodzinne wolnostojące, zwieńczone przygotowaniem </w:t>
      </w:r>
      <w:r w:rsidR="00904679" w:rsidRPr="003E4934">
        <w:rPr>
          <w:rFonts w:cstheme="majorBidi"/>
        </w:rPr>
        <w:t xml:space="preserve">Demonstratora </w:t>
      </w:r>
      <w:r w:rsidRPr="003E4934">
        <w:rPr>
          <w:rFonts w:cstheme="majorBidi"/>
        </w:rPr>
        <w:t xml:space="preserve">w postaci wzorcowego, kompletnego i maksymalnie dwukondygnacyjnego domu </w:t>
      </w:r>
      <w:r w:rsidR="36281629" w:rsidRPr="003E4934">
        <w:rPr>
          <w:rFonts w:cstheme="majorBidi"/>
        </w:rPr>
        <w:t>jednorodzinnego oraz zagospodarowane</w:t>
      </w:r>
      <w:r w:rsidR="13F46883" w:rsidRPr="003E4934">
        <w:rPr>
          <w:rFonts w:cstheme="majorBidi"/>
        </w:rPr>
        <w:t xml:space="preserve">go terenu </w:t>
      </w:r>
      <w:r w:rsidR="36281629" w:rsidRPr="003E4934">
        <w:rPr>
          <w:rFonts w:cstheme="majorBidi"/>
        </w:rPr>
        <w:t>nieruchomości, na której zlokalizowany będzie Demonstrator</w:t>
      </w:r>
      <w:r w:rsidR="002C61F3" w:rsidRPr="003E4934">
        <w:rPr>
          <w:rFonts w:cstheme="majorBidi"/>
        </w:rPr>
        <w:t xml:space="preserve">, o cechach szczegółowo określonych w </w:t>
      </w:r>
      <w:r w:rsidR="00A65A55" w:rsidRPr="003E4934">
        <w:rPr>
          <w:rFonts w:cstheme="majorBidi"/>
        </w:rPr>
        <w:t>Załączni</w:t>
      </w:r>
      <w:r w:rsidR="00E44538" w:rsidRPr="003E4934">
        <w:rPr>
          <w:rFonts w:cstheme="majorBidi"/>
        </w:rPr>
        <w:t xml:space="preserve">ku nr </w:t>
      </w:r>
      <w:r w:rsidR="006B296C" w:rsidRPr="003E4934">
        <w:rPr>
          <w:rFonts w:cstheme="majorBidi"/>
        </w:rPr>
        <w:t>1</w:t>
      </w:r>
      <w:r w:rsidR="00E44538" w:rsidRPr="003E4934">
        <w:rPr>
          <w:rFonts w:cstheme="majorBidi"/>
        </w:rPr>
        <w:t xml:space="preserve"> do Regulaminu</w:t>
      </w:r>
      <w:r w:rsidRPr="003E4934">
        <w:rPr>
          <w:rFonts w:cstheme="majorBidi"/>
        </w:rPr>
        <w:t>.</w:t>
      </w:r>
      <w:bookmarkStart w:id="50" w:name="_Hlk52465828"/>
      <w:bookmarkEnd w:id="50"/>
    </w:p>
    <w:p w14:paraId="14A0AC5E" w14:textId="68086340" w:rsidR="009B535C" w:rsidRPr="003E4934" w:rsidRDefault="00CF7916" w:rsidP="544C7337">
      <w:pPr>
        <w:spacing w:after="0" w:line="240" w:lineRule="auto"/>
        <w:ind w:left="567"/>
        <w:jc w:val="both"/>
        <w:rPr>
          <w:rFonts w:cstheme="majorBidi"/>
        </w:rPr>
      </w:pPr>
      <w:r w:rsidRPr="003E4934">
        <w:rPr>
          <w:rFonts w:cstheme="majorBidi"/>
        </w:rPr>
        <w:t xml:space="preserve">Jeden Uczestnik Przedsięwzięcia może </w:t>
      </w:r>
      <w:r w:rsidR="005747A4" w:rsidRPr="003E4934">
        <w:rPr>
          <w:rFonts w:cstheme="majorBidi"/>
        </w:rPr>
        <w:t xml:space="preserve">złożyć </w:t>
      </w:r>
      <w:r w:rsidR="00A35548" w:rsidRPr="003E4934">
        <w:rPr>
          <w:rFonts w:cstheme="majorBidi"/>
        </w:rPr>
        <w:t xml:space="preserve">Wnioski </w:t>
      </w:r>
      <w:r w:rsidR="005747A4" w:rsidRPr="003E4934">
        <w:rPr>
          <w:rFonts w:cstheme="majorBidi"/>
        </w:rPr>
        <w:t xml:space="preserve">o udział (ofertę) </w:t>
      </w:r>
      <w:r w:rsidR="00C03C84" w:rsidRPr="003E4934">
        <w:rPr>
          <w:rFonts w:cstheme="majorBidi"/>
        </w:rPr>
        <w:t>w przypadku</w:t>
      </w:r>
      <w:r w:rsidR="00A35548" w:rsidRPr="003E4934">
        <w:rPr>
          <w:rFonts w:cstheme="majorBidi"/>
        </w:rPr>
        <w:t xml:space="preserve"> </w:t>
      </w:r>
      <w:r w:rsidRPr="003E4934">
        <w:rPr>
          <w:rFonts w:cstheme="majorBidi"/>
        </w:rPr>
        <w:t>więcej niż jedn</w:t>
      </w:r>
      <w:r w:rsidR="005747A4" w:rsidRPr="003E4934">
        <w:rPr>
          <w:rFonts w:cstheme="majorBidi"/>
        </w:rPr>
        <w:t>ego</w:t>
      </w:r>
      <w:r w:rsidRPr="003E4934">
        <w:rPr>
          <w:rFonts w:cstheme="majorBidi"/>
        </w:rPr>
        <w:t xml:space="preserve"> </w:t>
      </w:r>
      <w:r w:rsidR="007F4DB2" w:rsidRPr="003E4934">
        <w:rPr>
          <w:rFonts w:cstheme="majorBidi"/>
        </w:rPr>
        <w:t>Strumienia,</w:t>
      </w:r>
      <w:r w:rsidR="00A06C8A" w:rsidRPr="003E4934">
        <w:rPr>
          <w:rFonts w:cstheme="majorBidi"/>
        </w:rPr>
        <w:t xml:space="preserve"> </w:t>
      </w:r>
      <w:r w:rsidR="00FB6507" w:rsidRPr="003E4934">
        <w:rPr>
          <w:rFonts w:cstheme="majorBidi"/>
        </w:rPr>
        <w:t>przy czym</w:t>
      </w:r>
      <w:r w:rsidR="00455D70" w:rsidRPr="003E4934">
        <w:rPr>
          <w:rFonts w:cstheme="majorBidi"/>
        </w:rPr>
        <w:t>,</w:t>
      </w:r>
      <w:r w:rsidR="00A06C8A" w:rsidRPr="003E4934">
        <w:rPr>
          <w:rFonts w:cstheme="majorBidi"/>
        </w:rPr>
        <w:t xml:space="preserve"> poza wyraźnie wskazanymi w dokumentacji Przedsięwzięcia wyjątkami</w:t>
      </w:r>
      <w:r w:rsidR="00455D70" w:rsidRPr="003E4934">
        <w:rPr>
          <w:rFonts w:cstheme="majorBidi"/>
        </w:rPr>
        <w:t>,</w:t>
      </w:r>
      <w:r w:rsidR="00A06C8A" w:rsidRPr="003E4934">
        <w:rPr>
          <w:rFonts w:cstheme="majorBidi"/>
        </w:rPr>
        <w:t xml:space="preserve"> każdy Strumień stanowi odrębną część zamówienia, z zastrzeżeniem </w:t>
      </w:r>
      <w:r w:rsidR="00FB6507" w:rsidRPr="003E4934">
        <w:rPr>
          <w:rFonts w:cstheme="majorBidi"/>
        </w:rPr>
        <w:t xml:space="preserve">zdania kolejnego. </w:t>
      </w:r>
      <w:r w:rsidR="00C03C84" w:rsidRPr="003E4934">
        <w:rPr>
          <w:rFonts w:cstheme="majorBidi"/>
        </w:rPr>
        <w:t>W przypadkach i na</w:t>
      </w:r>
      <w:r w:rsidR="00A35548" w:rsidRPr="003E4934">
        <w:rPr>
          <w:rFonts w:cstheme="majorBidi"/>
        </w:rPr>
        <w:t xml:space="preserve"> zasadach szczegółowo opisanych poniżej, j</w:t>
      </w:r>
      <w:r w:rsidR="00A06C8A" w:rsidRPr="003E4934">
        <w:rPr>
          <w:rFonts w:cstheme="majorBidi"/>
        </w:rPr>
        <w:t xml:space="preserve">eden Uczestnik Przedsięwzięcia nie może być dopuszczony </w:t>
      </w:r>
      <w:r w:rsidR="00027AAD" w:rsidRPr="003E4934">
        <w:rPr>
          <w:rFonts w:cstheme="majorBidi"/>
        </w:rPr>
        <w:t xml:space="preserve">do zawarcia </w:t>
      </w:r>
      <w:r w:rsidR="00EC2267" w:rsidRPr="003E4934">
        <w:rPr>
          <w:rFonts w:cstheme="majorBidi"/>
        </w:rPr>
        <w:t xml:space="preserve">Umowy </w:t>
      </w:r>
      <w:r w:rsidR="00A06C8A" w:rsidRPr="003E4934">
        <w:rPr>
          <w:rFonts w:cstheme="majorBidi"/>
        </w:rPr>
        <w:t xml:space="preserve">zarówno </w:t>
      </w:r>
      <w:r w:rsidR="00455D70" w:rsidRPr="003E4934">
        <w:rPr>
          <w:rFonts w:cstheme="majorBidi"/>
        </w:rPr>
        <w:t xml:space="preserve">w </w:t>
      </w:r>
      <w:r w:rsidR="00A06C8A" w:rsidRPr="003E4934">
        <w:rPr>
          <w:rFonts w:cstheme="majorBidi"/>
        </w:rPr>
        <w:t xml:space="preserve">Strumieniu 1 </w:t>
      </w:r>
      <w:r w:rsidR="008E4EA2" w:rsidRPr="003E4934">
        <w:rPr>
          <w:rFonts w:cstheme="majorBidi"/>
        </w:rPr>
        <w:t xml:space="preserve">jak </w:t>
      </w:r>
      <w:r w:rsidR="00A06C8A" w:rsidRPr="003E4934">
        <w:rPr>
          <w:rFonts w:cstheme="majorBidi"/>
        </w:rPr>
        <w:t>i Strumieniu 2</w:t>
      </w:r>
      <w:r w:rsidR="00646BEF" w:rsidRPr="003E4934">
        <w:rPr>
          <w:rFonts w:cstheme="majorBidi"/>
        </w:rPr>
        <w:t xml:space="preserve">, chyba, że proponowane przez niego </w:t>
      </w:r>
      <w:r w:rsidR="00E5625C" w:rsidRPr="003E4934">
        <w:rPr>
          <w:rFonts w:cstheme="majorBidi"/>
        </w:rPr>
        <w:t>R</w:t>
      </w:r>
      <w:r w:rsidR="00646BEF" w:rsidRPr="003E4934">
        <w:rPr>
          <w:rFonts w:cstheme="majorBidi"/>
        </w:rPr>
        <w:t xml:space="preserve">ozwiązania w obu Strumieniach </w:t>
      </w:r>
      <w:r w:rsidR="00E5625C" w:rsidRPr="003E4934">
        <w:rPr>
          <w:rFonts w:cstheme="majorBidi"/>
        </w:rPr>
        <w:t xml:space="preserve">są oparte o różne </w:t>
      </w:r>
      <w:r w:rsidR="00646BEF" w:rsidRPr="003E4934">
        <w:rPr>
          <w:rFonts w:cstheme="majorBidi"/>
        </w:rPr>
        <w:t>Model</w:t>
      </w:r>
      <w:r w:rsidR="00E5625C" w:rsidRPr="003E4934">
        <w:rPr>
          <w:rFonts w:cstheme="majorBidi"/>
        </w:rPr>
        <w:t>e</w:t>
      </w:r>
      <w:r w:rsidR="00646BEF" w:rsidRPr="003E4934">
        <w:rPr>
          <w:rFonts w:cstheme="majorBidi"/>
        </w:rPr>
        <w:t>, tj. Model 2D i Model 3D</w:t>
      </w:r>
      <w:r w:rsidR="00F400B9" w:rsidRPr="003E4934">
        <w:rPr>
          <w:rFonts w:cstheme="majorBidi"/>
        </w:rPr>
        <w:t xml:space="preserve">. </w:t>
      </w:r>
      <w:r w:rsidR="00A35548" w:rsidRPr="003E4934">
        <w:rPr>
          <w:rFonts w:cstheme="majorBidi"/>
        </w:rPr>
        <w:t xml:space="preserve">Wnioskodawcy zainteresowani </w:t>
      </w:r>
      <w:r w:rsidR="00C03C84" w:rsidRPr="003E4934">
        <w:rPr>
          <w:rFonts w:cstheme="majorBidi"/>
        </w:rPr>
        <w:t xml:space="preserve">zarówno </w:t>
      </w:r>
      <w:r w:rsidR="00A35548" w:rsidRPr="003E4934">
        <w:rPr>
          <w:rFonts w:cstheme="majorBidi"/>
        </w:rPr>
        <w:t xml:space="preserve">Strumieniem 1 </w:t>
      </w:r>
      <w:r w:rsidR="00C03C84" w:rsidRPr="003E4934">
        <w:rPr>
          <w:rFonts w:cstheme="majorBidi"/>
        </w:rPr>
        <w:t xml:space="preserve">jak i </w:t>
      </w:r>
      <w:r w:rsidR="00A35548" w:rsidRPr="003E4934">
        <w:rPr>
          <w:rFonts w:cstheme="majorBidi"/>
        </w:rPr>
        <w:t>Strumieniem 2 są zachęcani do szczegółowej weryfikacji tego elementu oceny</w:t>
      </w:r>
      <w:r w:rsidR="00A65A55" w:rsidRPr="003E4934">
        <w:rPr>
          <w:rFonts w:cstheme="majorBidi"/>
        </w:rPr>
        <w:t>, który został opisany w dalszej części Regulaminu</w:t>
      </w:r>
      <w:r w:rsidR="00A35548" w:rsidRPr="003E4934">
        <w:rPr>
          <w:rFonts w:cstheme="majorBidi"/>
        </w:rPr>
        <w:t>.</w:t>
      </w:r>
    </w:p>
    <w:p w14:paraId="7931A529" w14:textId="23811384" w:rsidR="005E17C1" w:rsidRPr="003E4934" w:rsidRDefault="00355D32"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003A0CFA" w:rsidRPr="003E4934">
        <w:rPr>
          <w:rFonts w:cstheme="majorHAnsi"/>
          <w:b/>
          <w:bCs/>
        </w:rPr>
        <w:t>Komercjalizacja</w:t>
      </w:r>
      <w:r w:rsidRPr="003E4934">
        <w:rPr>
          <w:rFonts w:cstheme="majorHAnsi"/>
          <w:b/>
          <w:bCs/>
        </w:rPr>
        <w:t xml:space="preserve"> </w:t>
      </w:r>
      <w:r w:rsidR="00022552" w:rsidRPr="003E4934">
        <w:rPr>
          <w:rFonts w:cstheme="majorHAnsi"/>
          <w:b/>
          <w:bCs/>
        </w:rPr>
        <w:t>Rozwiązania</w:t>
      </w:r>
      <w:r w:rsidRPr="003E4934">
        <w:rPr>
          <w:rFonts w:cstheme="majorHAnsi"/>
        </w:rPr>
        <w:t xml:space="preserve">] Podstawowym założeniem Przedsięwzięcia jest możliwość </w:t>
      </w:r>
      <w:r w:rsidR="002B231B" w:rsidRPr="003E4934">
        <w:rPr>
          <w:rFonts w:cstheme="majorHAnsi"/>
        </w:rPr>
        <w:t>późniejszego</w:t>
      </w:r>
      <w:r w:rsidRPr="003E4934">
        <w:rPr>
          <w:rFonts w:cstheme="majorHAnsi"/>
        </w:rPr>
        <w:t xml:space="preserve"> wykorzystania </w:t>
      </w:r>
      <w:r w:rsidR="00022552" w:rsidRPr="003E4934">
        <w:rPr>
          <w:rFonts w:cstheme="majorHAnsi"/>
        </w:rPr>
        <w:t>Rozwiązania</w:t>
      </w:r>
      <w:r w:rsidRPr="003E4934">
        <w:rPr>
          <w:rFonts w:cstheme="majorHAnsi"/>
        </w:rPr>
        <w:t>, z uwzględnieniem je</w:t>
      </w:r>
      <w:r w:rsidR="00022552" w:rsidRPr="003E4934">
        <w:rPr>
          <w:rFonts w:cstheme="majorHAnsi"/>
        </w:rPr>
        <w:t>go przyszłych</w:t>
      </w:r>
      <w:r w:rsidRPr="003E4934">
        <w:rPr>
          <w:rFonts w:cstheme="majorHAnsi"/>
        </w:rPr>
        <w:t xml:space="preserve"> modyfikacji, w obrocie gospodarczym</w:t>
      </w:r>
      <w:r w:rsidR="002B231B" w:rsidRPr="003E4934">
        <w:rPr>
          <w:rFonts w:cstheme="majorHAnsi"/>
        </w:rPr>
        <w:t>,</w:t>
      </w:r>
      <w:r w:rsidRPr="003E4934">
        <w:rPr>
          <w:rFonts w:cstheme="majorHAnsi"/>
        </w:rPr>
        <w:t xml:space="preserve"> poza </w:t>
      </w:r>
      <w:r w:rsidR="00B73961" w:rsidRPr="003E4934">
        <w:rPr>
          <w:rFonts w:cstheme="majorHAnsi"/>
        </w:rPr>
        <w:t xml:space="preserve">Przedsięwzięciem. Jego zasady nakładają na Uczestników Przedsięwzięcia zobowiązanie do późniejszej komercjalizacji </w:t>
      </w:r>
      <w:r w:rsidR="00022552" w:rsidRPr="003E4934">
        <w:rPr>
          <w:rFonts w:cstheme="majorHAnsi"/>
        </w:rPr>
        <w:t>Rozwiązania</w:t>
      </w:r>
      <w:r w:rsidR="00B73961" w:rsidRPr="003E4934">
        <w:rPr>
          <w:rFonts w:cstheme="majorHAnsi"/>
        </w:rPr>
        <w:t xml:space="preserve">. </w:t>
      </w:r>
      <w:r w:rsidR="00555415" w:rsidRPr="003E4934">
        <w:rPr>
          <w:rFonts w:cstheme="majorHAnsi"/>
        </w:rPr>
        <w:t xml:space="preserve">W celu zapewnienia jak największej dostępności stworzonej </w:t>
      </w:r>
      <w:r w:rsidR="008A26DA" w:rsidRPr="003E4934">
        <w:rPr>
          <w:rFonts w:cstheme="majorHAnsi"/>
        </w:rPr>
        <w:t>T</w:t>
      </w:r>
      <w:r w:rsidR="00555415" w:rsidRPr="003E4934">
        <w:rPr>
          <w:rFonts w:cstheme="majorHAnsi"/>
        </w:rPr>
        <w:t xml:space="preserve">echnologii, Umowa </w:t>
      </w:r>
      <w:r w:rsidR="00620843" w:rsidRPr="003E4934">
        <w:rPr>
          <w:rFonts w:cstheme="majorHAnsi"/>
        </w:rPr>
        <w:t xml:space="preserve">określa </w:t>
      </w:r>
      <w:r w:rsidR="00555415" w:rsidRPr="003E4934">
        <w:rPr>
          <w:rFonts w:cstheme="majorHAnsi"/>
        </w:rPr>
        <w:t xml:space="preserve">w przypadku Uczestnika Przedsięwzięcia, który w jego ramach pomyślnie przeszedł weryfikację Demonstratora, </w:t>
      </w:r>
      <w:r w:rsidR="003355DD" w:rsidRPr="003E4934">
        <w:rPr>
          <w:rFonts w:cstheme="majorHAnsi"/>
        </w:rPr>
        <w:t xml:space="preserve">zobowiązanie </w:t>
      </w:r>
      <w:r w:rsidR="00555415" w:rsidRPr="003E4934">
        <w:rPr>
          <w:rFonts w:cstheme="majorHAnsi"/>
        </w:rPr>
        <w:t xml:space="preserve">do oferowania budowy budynków </w:t>
      </w:r>
      <w:r w:rsidR="003355DD" w:rsidRPr="003E4934">
        <w:rPr>
          <w:rFonts w:cstheme="majorHAnsi"/>
        </w:rPr>
        <w:t xml:space="preserve">odpowiadających Demonstratorowi na warunkach cenowych odpowiadających </w:t>
      </w:r>
      <w:r w:rsidR="00620843" w:rsidRPr="003E4934">
        <w:rPr>
          <w:rFonts w:cstheme="majorHAnsi"/>
        </w:rPr>
        <w:t xml:space="preserve">kosztom </w:t>
      </w:r>
      <w:bookmarkStart w:id="51" w:name="_Hlk58563931"/>
      <w:r w:rsidR="00620843" w:rsidRPr="003E4934">
        <w:rPr>
          <w:rFonts w:cstheme="majorHAnsi"/>
        </w:rPr>
        <w:t>budowy</w:t>
      </w:r>
      <w:bookmarkEnd w:id="51"/>
      <w:r w:rsidR="003355DD" w:rsidRPr="003E4934">
        <w:rPr>
          <w:rFonts w:cstheme="majorHAnsi"/>
        </w:rPr>
        <w:t xml:space="preserve"> Demonstratora, z uwzględnieniem określonych w Umowie dopuszczalnych zwiększeń wynagrodzenia Uczestnika Przedsięwzięcia.</w:t>
      </w:r>
    </w:p>
    <w:p w14:paraId="5A556FCE" w14:textId="1CC1D9D2" w:rsidR="00D30AD7" w:rsidRPr="003E4934" w:rsidRDefault="00B73961" w:rsidP="005E17C1">
      <w:pPr>
        <w:pStyle w:val="Akapitzlist"/>
        <w:spacing w:after="0" w:line="240" w:lineRule="auto"/>
        <w:ind w:left="567"/>
        <w:jc w:val="both"/>
        <w:rPr>
          <w:rFonts w:cstheme="majorHAnsi"/>
        </w:rPr>
      </w:pPr>
      <w:r w:rsidRPr="003E4934">
        <w:rPr>
          <w:rFonts w:cstheme="majorHAnsi"/>
        </w:rPr>
        <w:t>Jednocześnie Przedsięwzięcie</w:t>
      </w:r>
      <w:r w:rsidR="00E213C7" w:rsidRPr="003E4934">
        <w:rPr>
          <w:rFonts w:cstheme="majorHAnsi"/>
        </w:rPr>
        <w:t>, z zastrzeżeniem Wariantu B,</w:t>
      </w:r>
      <w:r w:rsidRPr="003E4934">
        <w:rPr>
          <w:rFonts w:cstheme="majorHAnsi"/>
        </w:rPr>
        <w:t xml:space="preserve"> przewiduje uprawnienie NCBR do niezależnej, przy ograniczeniu </w:t>
      </w:r>
      <w:r w:rsidR="00455D70" w:rsidRPr="003E4934">
        <w:rPr>
          <w:rFonts w:cstheme="majorHAnsi"/>
        </w:rPr>
        <w:t>w Umowie</w:t>
      </w:r>
      <w:r w:rsidR="003A0CFA" w:rsidRPr="003E4934">
        <w:rPr>
          <w:rFonts w:cstheme="majorHAnsi"/>
        </w:rPr>
        <w:t xml:space="preserve"> </w:t>
      </w:r>
      <w:r w:rsidRPr="003E4934">
        <w:rPr>
          <w:rFonts w:cstheme="majorHAnsi"/>
        </w:rPr>
        <w:t>przypadków i zakresu działania NCBR,</w:t>
      </w:r>
      <w:r w:rsidR="003A0CFA" w:rsidRPr="003E4934">
        <w:rPr>
          <w:rFonts w:cstheme="majorHAnsi"/>
        </w:rPr>
        <w:t xml:space="preserve"> komercjalizacji </w:t>
      </w:r>
      <w:r w:rsidR="00022552" w:rsidRPr="003E4934">
        <w:rPr>
          <w:rFonts w:cstheme="majorHAnsi"/>
        </w:rPr>
        <w:t>Rozwiązania</w:t>
      </w:r>
      <w:r w:rsidR="003A0CFA" w:rsidRPr="003E4934">
        <w:rPr>
          <w:rFonts w:cstheme="majorHAnsi"/>
        </w:rPr>
        <w:t xml:space="preserve"> bez bezpośredniego udziału Uczestnika Przedsięwzięcia, który </w:t>
      </w:r>
      <w:r w:rsidR="00022552" w:rsidRPr="003E4934">
        <w:rPr>
          <w:rFonts w:cstheme="majorHAnsi"/>
        </w:rPr>
        <w:t>je</w:t>
      </w:r>
      <w:r w:rsidR="003A0CFA" w:rsidRPr="003E4934">
        <w:rPr>
          <w:rFonts w:cstheme="majorHAnsi"/>
        </w:rPr>
        <w:t xml:space="preserve"> opracował</w:t>
      </w:r>
      <w:r w:rsidR="00977E1A" w:rsidRPr="003E4934">
        <w:rPr>
          <w:rFonts w:cstheme="majorBidi"/>
        </w:rPr>
        <w:t>. Uprawnienie to ma na</w:t>
      </w:r>
      <w:r w:rsidR="003A0CFA" w:rsidRPr="003E4934">
        <w:rPr>
          <w:rFonts w:cstheme="majorHAnsi"/>
        </w:rPr>
        <w:t xml:space="preserve"> celu zabezpieczenia </w:t>
      </w:r>
      <w:r w:rsidR="00022552" w:rsidRPr="003E4934">
        <w:rPr>
          <w:rFonts w:cstheme="majorHAnsi"/>
        </w:rPr>
        <w:t>NCBR</w:t>
      </w:r>
      <w:r w:rsidR="00921044" w:rsidRPr="003E4934">
        <w:rPr>
          <w:rFonts w:cstheme="majorHAnsi"/>
        </w:rPr>
        <w:t>, ale i</w:t>
      </w:r>
      <w:r w:rsidR="003A0CFA" w:rsidRPr="003E4934">
        <w:rPr>
          <w:rFonts w:cstheme="majorHAnsi"/>
        </w:rPr>
        <w:t xml:space="preserve"> </w:t>
      </w:r>
      <w:r w:rsidR="002B231B" w:rsidRPr="003E4934">
        <w:rPr>
          <w:rFonts w:cstheme="majorHAnsi"/>
        </w:rPr>
        <w:t>potencjalnych interesariuszy Rozwiązania</w:t>
      </w:r>
      <w:r w:rsidR="005E17C1" w:rsidRPr="003E4934">
        <w:rPr>
          <w:rFonts w:cstheme="majorHAnsi"/>
        </w:rPr>
        <w:t>,</w:t>
      </w:r>
      <w:r w:rsidR="002B231B" w:rsidRPr="003E4934">
        <w:rPr>
          <w:rFonts w:cstheme="majorHAnsi"/>
        </w:rPr>
        <w:t xml:space="preserve"> przed </w:t>
      </w:r>
      <w:r w:rsidR="003A0CFA" w:rsidRPr="003E4934">
        <w:rPr>
          <w:rFonts w:cstheme="majorHAnsi"/>
        </w:rPr>
        <w:t>niedochow</w:t>
      </w:r>
      <w:r w:rsidR="002B231B" w:rsidRPr="003E4934">
        <w:rPr>
          <w:rFonts w:cstheme="majorHAnsi"/>
        </w:rPr>
        <w:t>ywaniem</w:t>
      </w:r>
      <w:r w:rsidR="003A0CFA" w:rsidRPr="003E4934">
        <w:rPr>
          <w:rFonts w:cstheme="majorHAnsi"/>
        </w:rPr>
        <w:t xml:space="preserve"> przez Uczestnika Przedsięwzięcia określonych ram komercjalizacji </w:t>
      </w:r>
      <w:r w:rsidR="00022552" w:rsidRPr="003E4934">
        <w:rPr>
          <w:rFonts w:cstheme="majorHAnsi"/>
        </w:rPr>
        <w:t xml:space="preserve">Rozwiązania </w:t>
      </w:r>
      <w:r w:rsidR="003A0CFA" w:rsidRPr="003E4934">
        <w:rPr>
          <w:rFonts w:cstheme="majorHAnsi"/>
        </w:rPr>
        <w:t>za</w:t>
      </w:r>
      <w:r w:rsidR="00022552" w:rsidRPr="003E4934">
        <w:rPr>
          <w:rFonts w:cstheme="majorHAnsi"/>
        </w:rPr>
        <w:t xml:space="preserve"> </w:t>
      </w:r>
      <w:r w:rsidR="003A0CFA" w:rsidRPr="003E4934">
        <w:rPr>
          <w:rFonts w:cstheme="majorHAnsi"/>
        </w:rPr>
        <w:t>pośrednictwem</w:t>
      </w:r>
      <w:r w:rsidR="00022552" w:rsidRPr="003E4934">
        <w:rPr>
          <w:rFonts w:cstheme="majorHAnsi"/>
        </w:rPr>
        <w:t xml:space="preserve"> Uczestnika Przedsięwzięcia</w:t>
      </w:r>
      <w:r w:rsidR="003A0CFA" w:rsidRPr="003E4934">
        <w:rPr>
          <w:rFonts w:cstheme="majorHAnsi"/>
        </w:rPr>
        <w:t>.</w:t>
      </w:r>
    </w:p>
    <w:p w14:paraId="2E08EF9F" w14:textId="3B457676" w:rsidR="00AF2930" w:rsidRPr="003E4934" w:rsidRDefault="002510BB" w:rsidP="7E8C02BE">
      <w:pPr>
        <w:pStyle w:val="Akapitzlist"/>
        <w:numPr>
          <w:ilvl w:val="0"/>
          <w:numId w:val="35"/>
        </w:numPr>
        <w:spacing w:after="0" w:line="240" w:lineRule="auto"/>
        <w:ind w:left="567" w:hanging="567"/>
        <w:jc w:val="both"/>
        <w:rPr>
          <w:rFonts w:cstheme="majorBidi"/>
        </w:rPr>
      </w:pPr>
      <w:bookmarkStart w:id="52" w:name="_Hlk53752720"/>
      <w:r w:rsidRPr="003E4934">
        <w:rPr>
          <w:rFonts w:cstheme="majorBidi"/>
        </w:rPr>
        <w:t>[</w:t>
      </w:r>
      <w:r w:rsidRPr="003E4934">
        <w:rPr>
          <w:rFonts w:cstheme="majorBidi"/>
          <w:b/>
          <w:bCs/>
        </w:rPr>
        <w:t>Demonstrator</w:t>
      </w:r>
      <w:r w:rsidRPr="003E4934">
        <w:rPr>
          <w:rFonts w:cstheme="majorBidi"/>
        </w:rPr>
        <w:t>]</w:t>
      </w:r>
      <w:r w:rsidR="007A5C62" w:rsidRPr="003E4934">
        <w:rPr>
          <w:rFonts w:cstheme="majorBidi"/>
        </w:rPr>
        <w:t xml:space="preserve"> Zwieńczeniem prac badawczo-rozwojowych jest </w:t>
      </w:r>
      <w:r w:rsidR="00543184" w:rsidRPr="003E4934">
        <w:rPr>
          <w:rFonts w:cstheme="majorBidi"/>
        </w:rPr>
        <w:t xml:space="preserve">przeniesienie założeń dot. Rozwiązania do skali 1:1 w ramach Prac B+R Etapu III oraz </w:t>
      </w:r>
      <w:r w:rsidR="004728C6" w:rsidRPr="003E4934">
        <w:rPr>
          <w:rFonts w:cstheme="majorBidi"/>
        </w:rPr>
        <w:t xml:space="preserve">stworzenie przez </w:t>
      </w:r>
      <w:r w:rsidR="007A5C62" w:rsidRPr="003E4934">
        <w:rPr>
          <w:rFonts w:cstheme="majorBidi"/>
        </w:rPr>
        <w:t>Uczestnika Przedsięwzięcia</w:t>
      </w:r>
      <w:r w:rsidR="006E41C2" w:rsidRPr="003E4934">
        <w:rPr>
          <w:rFonts w:cstheme="majorBidi"/>
        </w:rPr>
        <w:t xml:space="preserve"> </w:t>
      </w:r>
      <w:r w:rsidR="007A5C62" w:rsidRPr="003E4934">
        <w:rPr>
          <w:rFonts w:cstheme="majorBidi"/>
        </w:rPr>
        <w:t xml:space="preserve">dopuszczonego do Etapu III </w:t>
      </w:r>
      <w:r w:rsidR="008C0B49" w:rsidRPr="003E4934">
        <w:rPr>
          <w:rFonts w:cstheme="majorBidi"/>
        </w:rPr>
        <w:t xml:space="preserve">w ramach danego Strumienia </w:t>
      </w:r>
      <w:r w:rsidR="00F31EE4" w:rsidRPr="003E4934">
        <w:rPr>
          <w:rFonts w:cstheme="majorBidi"/>
        </w:rPr>
        <w:t>D</w:t>
      </w:r>
      <w:r w:rsidR="004728C6" w:rsidRPr="003E4934">
        <w:rPr>
          <w:rFonts w:cstheme="majorBidi"/>
        </w:rPr>
        <w:t xml:space="preserve">emonstratora </w:t>
      </w:r>
      <w:r w:rsidR="00412E63" w:rsidRPr="003E4934">
        <w:rPr>
          <w:rFonts w:cstheme="majorBidi"/>
        </w:rPr>
        <w:t>Rozwiązania</w:t>
      </w:r>
      <w:r w:rsidR="006E41C2" w:rsidRPr="003E4934">
        <w:rPr>
          <w:rFonts w:cstheme="majorBidi"/>
        </w:rPr>
        <w:t xml:space="preserve"> w postaci</w:t>
      </w:r>
      <w:r w:rsidR="007C20AA" w:rsidRPr="003E4934">
        <w:rPr>
          <w:rFonts w:cstheme="majorBidi"/>
        </w:rPr>
        <w:t xml:space="preserve"> kompletnego</w:t>
      </w:r>
      <w:r w:rsidR="006E41C2" w:rsidRPr="003E4934">
        <w:rPr>
          <w:rFonts w:cstheme="majorBidi"/>
        </w:rPr>
        <w:t xml:space="preserve"> obiektu budowlanego</w:t>
      </w:r>
      <w:r w:rsidR="007C20AA" w:rsidRPr="003E4934">
        <w:rPr>
          <w:rFonts w:cstheme="majorBidi"/>
        </w:rPr>
        <w:t xml:space="preserve"> (tzw. budowa pod klucz, wraz z wyposażeniem)</w:t>
      </w:r>
      <w:r w:rsidR="006E41C2" w:rsidRPr="003E4934">
        <w:rPr>
          <w:rFonts w:cstheme="majorBidi"/>
        </w:rPr>
        <w:t xml:space="preserve">. Analiza i dialog techniczny przeprowadzone przez NCBR wskazują na to, że </w:t>
      </w:r>
      <w:r w:rsidR="00977E1A" w:rsidRPr="003E4934">
        <w:t>Demonstratory Technologii są niezbędne do przeprowadzenia walidacji prawdziwości wyników prac badawczo-rozwojowych, prowadzonych przez Uczestnika Przedsięwzięcia oraz potwierdzenia, że opracowana technologia nadaje się do późniejszego wykorzystywania komercyjnego. Instalacje te nie mogą być również zastąpione w zakresie praktycznej demonstracji Rozwiązania oraz jego propagowania</w:t>
      </w:r>
      <w:r w:rsidR="007A5C62" w:rsidRPr="003E4934">
        <w:rPr>
          <w:rFonts w:cstheme="majorBidi"/>
        </w:rPr>
        <w:t>.</w:t>
      </w:r>
      <w:r w:rsidR="004728C6" w:rsidRPr="003E4934">
        <w:rPr>
          <w:rFonts w:cstheme="majorBidi"/>
        </w:rPr>
        <w:t xml:space="preserve"> Demonstrator jest jednostkowym przykładem zastosowania technologii o wysokim potencjale skalowalności </w:t>
      </w:r>
      <w:r w:rsidR="002279E3" w:rsidRPr="003E4934">
        <w:rPr>
          <w:rFonts w:cstheme="majorBidi"/>
        </w:rPr>
        <w:t>oraz</w:t>
      </w:r>
      <w:r w:rsidR="004728C6" w:rsidRPr="003E4934">
        <w:rPr>
          <w:rFonts w:cstheme="majorBidi"/>
        </w:rPr>
        <w:t xml:space="preserve"> powtarzalności i nie służy osiągnięciu rentowności rynkowej ani pokryciu kosztów badań lub rozwoju technologii </w:t>
      </w:r>
      <w:r w:rsidR="004728C6" w:rsidRPr="003E4934">
        <w:rPr>
          <w:rFonts w:cstheme="majorBidi"/>
        </w:rPr>
        <w:lastRenderedPageBreak/>
        <w:t xml:space="preserve">w ramach Przedsięwzięcia. </w:t>
      </w:r>
      <w:r w:rsidR="000B041F" w:rsidRPr="003E4934">
        <w:t>Stworzenie Demonstratora jest niezbędne do realizacji celów Przedsięwzięcia jednak wtórne wobec prac badawczo-rozwojowych, co oznacza, że nie jest samo w sobie podstawowym celem ani prac B+R ani Przedsięwzięcia</w:t>
      </w:r>
      <w:r w:rsidR="004728C6" w:rsidRPr="003E4934">
        <w:rPr>
          <w:rFonts w:cstheme="majorBidi"/>
        </w:rPr>
        <w:t xml:space="preserve">. Ze względu na charakter Przedsięwzięcia nie jest </w:t>
      </w:r>
      <w:r w:rsidR="0090370B" w:rsidRPr="003E4934">
        <w:rPr>
          <w:rFonts w:cstheme="majorBidi"/>
        </w:rPr>
        <w:t xml:space="preserve">możliwe ze względów </w:t>
      </w:r>
      <w:r w:rsidR="0090370B" w:rsidRPr="003E4934">
        <w:t>technicznych, organizacyjnych, ekonomicznych i celowościowych</w:t>
      </w:r>
      <w:r w:rsidR="0090370B" w:rsidRPr="003E4934">
        <w:rPr>
          <w:rFonts w:cstheme="majorBidi"/>
        </w:rPr>
        <w:t xml:space="preserve"> </w:t>
      </w:r>
      <w:r w:rsidR="004728C6" w:rsidRPr="003E4934">
        <w:rPr>
          <w:rFonts w:cstheme="majorBidi"/>
        </w:rPr>
        <w:t xml:space="preserve">wydzielenie </w:t>
      </w:r>
      <w:r w:rsidR="00C52B9B" w:rsidRPr="003E4934">
        <w:rPr>
          <w:rFonts w:cstheme="majorBidi"/>
        </w:rPr>
        <w:t>stworzenia D</w:t>
      </w:r>
      <w:r w:rsidR="004728C6" w:rsidRPr="003E4934">
        <w:rPr>
          <w:rFonts w:cstheme="majorBidi"/>
        </w:rPr>
        <w:t>emonstratora do osobnego zamówienia.</w:t>
      </w:r>
      <w:r w:rsidR="00355D32" w:rsidRPr="003E4934">
        <w:rPr>
          <w:rFonts w:cstheme="majorBidi"/>
        </w:rPr>
        <w:t xml:space="preserve"> Demonstrator nie jest docelowym</w:t>
      </w:r>
      <w:r w:rsidR="00C52B9B" w:rsidRPr="003E4934">
        <w:rPr>
          <w:rFonts w:cstheme="majorBidi"/>
        </w:rPr>
        <w:t xml:space="preserve"> ani jedynym</w:t>
      </w:r>
      <w:r w:rsidR="00355D32" w:rsidRPr="003E4934">
        <w:rPr>
          <w:rFonts w:cstheme="majorBidi"/>
        </w:rPr>
        <w:t>, lecz przykładowym i materialnym wyrazem zastosowania stworzon</w:t>
      </w:r>
      <w:r w:rsidR="00256507" w:rsidRPr="003E4934">
        <w:rPr>
          <w:rFonts w:cstheme="majorBidi"/>
        </w:rPr>
        <w:t xml:space="preserve">ego </w:t>
      </w:r>
      <w:r w:rsidR="00355D32" w:rsidRPr="003E4934">
        <w:rPr>
          <w:rFonts w:cstheme="majorBidi"/>
        </w:rPr>
        <w:t xml:space="preserve">przez Uczestnika Przedsięwzięcia </w:t>
      </w:r>
      <w:r w:rsidR="00256507" w:rsidRPr="003E4934">
        <w:rPr>
          <w:rFonts w:cstheme="majorBidi"/>
        </w:rPr>
        <w:t>Rozwiązania</w:t>
      </w:r>
      <w:r w:rsidR="00355D32" w:rsidRPr="003E4934">
        <w:rPr>
          <w:rFonts w:cstheme="majorBidi"/>
        </w:rPr>
        <w:t>.</w:t>
      </w:r>
      <w:r w:rsidR="00153DF5" w:rsidRPr="003E4934">
        <w:rPr>
          <w:rFonts w:cstheme="majorBidi"/>
        </w:rPr>
        <w:t xml:space="preserve"> </w:t>
      </w:r>
      <w:bookmarkStart w:id="53" w:name="_Hlk53781338"/>
      <w:bookmarkStart w:id="54" w:name="_Hlk53781359"/>
      <w:bookmarkEnd w:id="53"/>
      <w:bookmarkEnd w:id="54"/>
    </w:p>
    <w:p w14:paraId="2269B545" w14:textId="5721BACC" w:rsidR="002510BB" w:rsidRPr="003E4934" w:rsidRDefault="00AF2930" w:rsidP="544C7337">
      <w:pPr>
        <w:pStyle w:val="Akapitzlist"/>
        <w:spacing w:after="0" w:line="240" w:lineRule="auto"/>
        <w:ind w:left="567"/>
        <w:jc w:val="both"/>
        <w:rPr>
          <w:rFonts w:cstheme="majorBidi"/>
        </w:rPr>
      </w:pPr>
      <w:r w:rsidRPr="003E4934">
        <w:rPr>
          <w:rFonts w:cstheme="majorBidi"/>
        </w:rPr>
        <w:t>Po zakończeniu Przedsięwzięcia p</w:t>
      </w:r>
      <w:r w:rsidR="00153DF5" w:rsidRPr="003E4934">
        <w:rPr>
          <w:rFonts w:cstheme="majorBidi"/>
        </w:rPr>
        <w:t xml:space="preserve">rzewidywane jest </w:t>
      </w:r>
      <w:r w:rsidRPr="003E4934">
        <w:rPr>
          <w:rFonts w:cstheme="majorBidi"/>
        </w:rPr>
        <w:t xml:space="preserve">oddanie </w:t>
      </w:r>
      <w:r w:rsidR="00153DF5" w:rsidRPr="003E4934">
        <w:rPr>
          <w:rFonts w:cstheme="majorBidi"/>
        </w:rPr>
        <w:t xml:space="preserve">Demonstratorów </w:t>
      </w:r>
      <w:r w:rsidRPr="003E4934">
        <w:rPr>
          <w:rFonts w:cstheme="majorBidi"/>
        </w:rPr>
        <w:t>do eksploatacji</w:t>
      </w:r>
      <w:r w:rsidR="2A4162AC" w:rsidRPr="003E4934">
        <w:rPr>
          <w:rFonts w:cstheme="majorBidi"/>
        </w:rPr>
        <w:t xml:space="preserve"> przez Partnera Strategicznego</w:t>
      </w:r>
      <w:r w:rsidR="00CA5A12" w:rsidRPr="003E4934">
        <w:rPr>
          <w:rFonts w:cstheme="majorBidi"/>
        </w:rPr>
        <w:t>,</w:t>
      </w:r>
      <w:r w:rsidRPr="003E4934">
        <w:rPr>
          <w:rFonts w:cstheme="majorBidi"/>
        </w:rPr>
        <w:t xml:space="preserve"> w celu zapewnienia </w:t>
      </w:r>
      <w:r w:rsidR="000B041F" w:rsidRPr="003E4934">
        <w:rPr>
          <w:rFonts w:cstheme="majorBidi"/>
        </w:rPr>
        <w:t xml:space="preserve">ich </w:t>
      </w:r>
      <w:r w:rsidRPr="003E4934">
        <w:rPr>
          <w:rFonts w:cstheme="majorBidi"/>
        </w:rPr>
        <w:t>funkcjonowania na potrzeby testowe, pokazowe, szkoleniowe i</w:t>
      </w:r>
      <w:r w:rsidR="002F6392" w:rsidRPr="003E4934">
        <w:rPr>
          <w:rFonts w:cstheme="majorBidi"/>
        </w:rPr>
        <w:t xml:space="preserve"> </w:t>
      </w:r>
      <w:r w:rsidRPr="003E4934">
        <w:rPr>
          <w:rFonts w:cstheme="majorBidi"/>
        </w:rPr>
        <w:t>promocyjne</w:t>
      </w:r>
      <w:r w:rsidR="00153DF5" w:rsidRPr="003E4934">
        <w:rPr>
          <w:rFonts w:cstheme="majorBidi"/>
        </w:rPr>
        <w:t xml:space="preserve">, z uwzględnieniem </w:t>
      </w:r>
      <w:r w:rsidR="007C20AA" w:rsidRPr="003E4934">
        <w:rPr>
          <w:rFonts w:cstheme="majorBidi"/>
        </w:rPr>
        <w:t xml:space="preserve">informacji chronionych prawnie i przez </w:t>
      </w:r>
      <w:r w:rsidRPr="003E4934">
        <w:rPr>
          <w:rFonts w:cstheme="majorBidi"/>
        </w:rPr>
        <w:t>U</w:t>
      </w:r>
      <w:r w:rsidR="007C20AA" w:rsidRPr="003E4934">
        <w:rPr>
          <w:rFonts w:cstheme="majorBidi"/>
        </w:rPr>
        <w:t>mowę</w:t>
      </w:r>
      <w:r w:rsidR="002D7E0E" w:rsidRPr="003E4934">
        <w:rPr>
          <w:rFonts w:cstheme="majorBidi"/>
        </w:rPr>
        <w:t xml:space="preserve"> na zasadach rynkowych</w:t>
      </w:r>
      <w:r w:rsidR="007C20AA" w:rsidRPr="003E4934">
        <w:rPr>
          <w:rFonts w:cstheme="majorBidi"/>
        </w:rPr>
        <w:t xml:space="preserve">, a także </w:t>
      </w:r>
      <w:r w:rsidR="00CA5A12" w:rsidRPr="003E4934">
        <w:rPr>
          <w:rFonts w:cstheme="majorBidi"/>
        </w:rPr>
        <w:t xml:space="preserve">– </w:t>
      </w:r>
      <w:r w:rsidR="007C20AA" w:rsidRPr="003E4934">
        <w:rPr>
          <w:rFonts w:cstheme="majorBidi"/>
        </w:rPr>
        <w:t xml:space="preserve">w określonym </w:t>
      </w:r>
      <w:r w:rsidR="00CA5A12" w:rsidRPr="003E4934">
        <w:rPr>
          <w:rFonts w:cstheme="majorBidi"/>
        </w:rPr>
        <w:t xml:space="preserve">odrębnie </w:t>
      </w:r>
      <w:r w:rsidR="007C20AA" w:rsidRPr="003E4934">
        <w:rPr>
          <w:rFonts w:cstheme="majorBidi"/>
        </w:rPr>
        <w:t xml:space="preserve">zakresie </w:t>
      </w:r>
      <w:r w:rsidR="00CA5A12" w:rsidRPr="003E4934">
        <w:rPr>
          <w:rFonts w:cstheme="majorBidi"/>
        </w:rPr>
        <w:t xml:space="preserve">– </w:t>
      </w:r>
      <w:r w:rsidR="007C20AA" w:rsidRPr="003E4934">
        <w:rPr>
          <w:rFonts w:cstheme="majorBidi"/>
        </w:rPr>
        <w:t>prywatności</w:t>
      </w:r>
      <w:r w:rsidR="00E1523F" w:rsidRPr="003E4934">
        <w:rPr>
          <w:rFonts w:cstheme="majorBidi"/>
        </w:rPr>
        <w:t xml:space="preserve"> późniejszych</w:t>
      </w:r>
      <w:r w:rsidR="007C20AA" w:rsidRPr="003E4934">
        <w:rPr>
          <w:rFonts w:cstheme="majorBidi"/>
        </w:rPr>
        <w:t xml:space="preserve"> użytkowników Demonstratora</w:t>
      </w:r>
      <w:r w:rsidRPr="003E4934">
        <w:rPr>
          <w:rFonts w:cstheme="majorBidi"/>
        </w:rPr>
        <w:t>. Późniejsz</w:t>
      </w:r>
      <w:r w:rsidR="2FC5608E" w:rsidRPr="003E4934">
        <w:rPr>
          <w:rFonts w:cstheme="majorBidi"/>
        </w:rPr>
        <w:t>a</w:t>
      </w:r>
      <w:r w:rsidRPr="003E4934">
        <w:rPr>
          <w:rFonts w:cstheme="majorBidi"/>
        </w:rPr>
        <w:t xml:space="preserve"> eksploatacja</w:t>
      </w:r>
      <w:r w:rsidR="007C20AA" w:rsidRPr="003E4934">
        <w:rPr>
          <w:rFonts w:cstheme="majorBidi"/>
        </w:rPr>
        <w:t xml:space="preserve"> </w:t>
      </w:r>
      <w:r w:rsidRPr="003E4934">
        <w:rPr>
          <w:rFonts w:cstheme="majorBidi"/>
        </w:rPr>
        <w:t>Demonstratora jest nakierowana na pogłębioną weryfikację</w:t>
      </w:r>
      <w:r w:rsidR="00E42A6D" w:rsidRPr="003E4934">
        <w:rPr>
          <w:rFonts w:cstheme="majorBidi"/>
        </w:rPr>
        <w:t xml:space="preserve"> funkcjonowania Rozwiązania oraz jego</w:t>
      </w:r>
      <w:r w:rsidR="00C52B9B" w:rsidRPr="003E4934">
        <w:rPr>
          <w:rFonts w:cstheme="majorBidi"/>
        </w:rPr>
        <w:t xml:space="preserve"> </w:t>
      </w:r>
      <w:r w:rsidR="002D7E0E" w:rsidRPr="003E4934">
        <w:rPr>
          <w:rFonts w:cstheme="majorBidi"/>
        </w:rPr>
        <w:t>propagowanie</w:t>
      </w:r>
      <w:r w:rsidRPr="003E4934">
        <w:rPr>
          <w:rFonts w:cstheme="majorBidi"/>
        </w:rPr>
        <w:t xml:space="preserve">, dla potrzeb realizacji celu </w:t>
      </w:r>
      <w:r w:rsidR="00585BCD" w:rsidRPr="003E4934">
        <w:rPr>
          <w:rFonts w:cstheme="majorBidi"/>
        </w:rPr>
        <w:t>strategicznego</w:t>
      </w:r>
      <w:r w:rsidRPr="003E4934">
        <w:rPr>
          <w:rFonts w:cstheme="majorBidi"/>
        </w:rPr>
        <w:t xml:space="preserve"> Przedsięwzięcia</w:t>
      </w:r>
      <w:r w:rsidR="001C7AFB" w:rsidRPr="003E4934">
        <w:rPr>
          <w:rFonts w:cstheme="majorBidi"/>
        </w:rPr>
        <w:t>.</w:t>
      </w:r>
    </w:p>
    <w:p w14:paraId="790A6142" w14:textId="4407FDE0" w:rsidR="00904679" w:rsidRPr="003E4934" w:rsidRDefault="00904679" w:rsidP="29DA62CB">
      <w:pPr>
        <w:pStyle w:val="Akapitzlist"/>
        <w:spacing w:after="0" w:line="240" w:lineRule="auto"/>
        <w:ind w:left="567"/>
        <w:jc w:val="both"/>
        <w:rPr>
          <w:rFonts w:cstheme="majorBidi"/>
        </w:rPr>
      </w:pPr>
      <w:bookmarkStart w:id="55" w:name="_Hlk53781433"/>
      <w:r w:rsidRPr="003E4934">
        <w:rPr>
          <w:rFonts w:cstheme="majorBidi"/>
        </w:rPr>
        <w:t xml:space="preserve">Umowa określa zobowiązania Uczestników Przedsięwzięcia związane z późniejszą eksploatacją Demonstratora, </w:t>
      </w:r>
      <w:r w:rsidR="192E9D66" w:rsidRPr="003E4934">
        <w:rPr>
          <w:rFonts w:cstheme="majorBidi"/>
        </w:rPr>
        <w:t>w Okresie Demonstracji</w:t>
      </w:r>
      <w:r w:rsidRPr="003E4934">
        <w:rPr>
          <w:rFonts w:cstheme="majorBidi"/>
        </w:rPr>
        <w:t>.</w:t>
      </w:r>
    </w:p>
    <w:bookmarkEnd w:id="55"/>
    <w:p w14:paraId="194EEB26" w14:textId="004C7291" w:rsidR="00A7346C" w:rsidRPr="003E4934" w:rsidRDefault="00A7346C" w:rsidP="544C7337">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Partner Strategiczny NCBR]</w:t>
      </w:r>
      <w:r w:rsidRPr="003E4934">
        <w:rPr>
          <w:rFonts w:cstheme="majorBidi"/>
        </w:rPr>
        <w:t xml:space="preserve"> </w:t>
      </w:r>
      <w:r w:rsidR="00904679" w:rsidRPr="003E4934">
        <w:rPr>
          <w:rFonts w:cstheme="majorBidi"/>
        </w:rPr>
        <w:t xml:space="preserve">Jak wskazano powyżej, dla przeprowadzenia walidacji i potwierdzenia prawdziwości wyników prac badawczo-rozwojowych prowadzonych przez Uczestnika Przedsięwzięcia oraz że opracowana technologia nadaje się do późniejszego wykorzystywania komercyjnego, konieczne jest </w:t>
      </w:r>
      <w:r w:rsidR="6D388FE8" w:rsidRPr="003E4934">
        <w:rPr>
          <w:rFonts w:cstheme="majorBidi"/>
        </w:rPr>
        <w:t xml:space="preserve">wybudowanie </w:t>
      </w:r>
      <w:r w:rsidR="00904679" w:rsidRPr="003E4934">
        <w:rPr>
          <w:rFonts w:cstheme="majorBidi"/>
        </w:rPr>
        <w:t>Demonstrator</w:t>
      </w:r>
      <w:r w:rsidR="008C0B49" w:rsidRPr="003E4934">
        <w:rPr>
          <w:rFonts w:cstheme="majorBidi"/>
        </w:rPr>
        <w:t>ów</w:t>
      </w:r>
      <w:r w:rsidR="00904679" w:rsidRPr="003E4934">
        <w:rPr>
          <w:rFonts w:cstheme="majorBidi"/>
        </w:rPr>
        <w:t xml:space="preserve">. </w:t>
      </w:r>
      <w:r w:rsidR="0210D5A2" w:rsidRPr="003E4934">
        <w:rPr>
          <w:rFonts w:cstheme="majorBidi"/>
        </w:rPr>
        <w:t xml:space="preserve">Demonstrator zostanie posadowiony na </w:t>
      </w:r>
      <w:r w:rsidR="1A4F379D" w:rsidRPr="003E4934">
        <w:rPr>
          <w:rFonts w:cstheme="majorBidi"/>
        </w:rPr>
        <w:t xml:space="preserve">terenie </w:t>
      </w:r>
      <w:r w:rsidR="0210D5A2" w:rsidRPr="003E4934">
        <w:rPr>
          <w:rFonts w:cstheme="majorBidi"/>
        </w:rPr>
        <w:t xml:space="preserve">Nieruchomości Demonstracyjnej. </w:t>
      </w:r>
      <w:r w:rsidR="002D7E0E" w:rsidRPr="003E4934">
        <w:t>Nieruchomość taka jest konieczna dla zapewnienia Uczestnikom Przedsięwzięcia podobnych warunków konkurencyjnych, jednak NCBR zarówno nie dysponuje nieruchomością, potrzebną do wybudowania instalacji, jak również nie leży w przedmiocie działalności NCBR ich późniejsza eksploatacja, wykraczająca poza cele związane bezpośrednio z przedmiotem Przedsięwzięcia. Z tego względu NCBR w drodze odrębnego postępowania wyłoni Partnera Strategicznego, który zapewni Nieruchomości Demonstracyjne oraz będzie posiadał kompetencje w zakresie późniejszego wykorzystania Demonstratora</w:t>
      </w:r>
      <w:r w:rsidR="00B839CD" w:rsidRPr="003E4934">
        <w:rPr>
          <w:rFonts w:cstheme="majorBidi"/>
        </w:rPr>
        <w:t>.</w:t>
      </w:r>
    </w:p>
    <w:p w14:paraId="3459519A" w14:textId="0FD3C1FA" w:rsidR="00C26176" w:rsidRPr="003E4934" w:rsidRDefault="00C26176" w:rsidP="29DA62CB">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 xml:space="preserve">Własność </w:t>
      </w:r>
      <w:r w:rsidR="0059535F" w:rsidRPr="003E4934">
        <w:rPr>
          <w:rFonts w:cstheme="majorBidi"/>
          <w:b/>
          <w:bCs/>
        </w:rPr>
        <w:t>D</w:t>
      </w:r>
      <w:r w:rsidRPr="003E4934">
        <w:rPr>
          <w:rFonts w:cstheme="majorBidi"/>
          <w:b/>
          <w:bCs/>
        </w:rPr>
        <w:t>emonstratora i dalsze działania Uczestników Przedsięwzięcia względem Demonstratorów</w:t>
      </w:r>
      <w:r w:rsidRPr="003E4934">
        <w:rPr>
          <w:rFonts w:cstheme="majorBidi"/>
        </w:rPr>
        <w:t xml:space="preserve">] W ramach Przedsięwzięcia własność Demonstratorów </w:t>
      </w:r>
      <w:r w:rsidR="001A608E" w:rsidRPr="003E4934">
        <w:rPr>
          <w:rFonts w:cstheme="majorBidi"/>
        </w:rPr>
        <w:t xml:space="preserve">i wszelkie ciężary </w:t>
      </w:r>
      <w:r w:rsidR="008C0B49" w:rsidRPr="003E4934">
        <w:rPr>
          <w:rFonts w:cstheme="majorBidi"/>
        </w:rPr>
        <w:t xml:space="preserve">ich </w:t>
      </w:r>
      <w:r w:rsidR="001A608E" w:rsidRPr="003E4934">
        <w:rPr>
          <w:rFonts w:cstheme="majorBidi"/>
        </w:rPr>
        <w:t xml:space="preserve">dotyczące </w:t>
      </w:r>
      <w:r w:rsidRPr="003E4934">
        <w:rPr>
          <w:rFonts w:cstheme="majorBidi"/>
        </w:rPr>
        <w:t>przechodz</w:t>
      </w:r>
      <w:r w:rsidR="001A608E" w:rsidRPr="003E4934">
        <w:rPr>
          <w:rFonts w:cstheme="majorBidi"/>
        </w:rPr>
        <w:t>ą</w:t>
      </w:r>
      <w:r w:rsidRPr="003E4934">
        <w:rPr>
          <w:rFonts w:cstheme="majorBidi"/>
        </w:rPr>
        <w:t xml:space="preserve"> </w:t>
      </w:r>
      <w:r w:rsidR="001A608E" w:rsidRPr="003E4934">
        <w:rPr>
          <w:rFonts w:cstheme="majorBidi"/>
        </w:rPr>
        <w:t xml:space="preserve">z chwilą ich stworzenia </w:t>
      </w:r>
      <w:r w:rsidR="0097691E" w:rsidRPr="003E4934">
        <w:rPr>
          <w:rFonts w:cstheme="majorBidi"/>
        </w:rPr>
        <w:t xml:space="preserve">i odbioru </w:t>
      </w:r>
      <w:r w:rsidRPr="003E4934">
        <w:rPr>
          <w:rFonts w:cstheme="majorBidi"/>
        </w:rPr>
        <w:t xml:space="preserve">na </w:t>
      </w:r>
      <w:r w:rsidR="001A608E" w:rsidRPr="003E4934">
        <w:rPr>
          <w:rFonts w:cstheme="majorBidi"/>
        </w:rPr>
        <w:t>Partnera Strategicznego</w:t>
      </w:r>
      <w:r w:rsidRPr="003E4934">
        <w:rPr>
          <w:rFonts w:cstheme="majorBidi"/>
        </w:rPr>
        <w:t xml:space="preserve">. W przypadku Uczestników Przedsięwzięcia, którzy </w:t>
      </w:r>
      <w:r w:rsidR="7ABA43D7" w:rsidRPr="003E4934">
        <w:rPr>
          <w:rFonts w:cstheme="majorBidi"/>
        </w:rPr>
        <w:t xml:space="preserve">wybudują </w:t>
      </w:r>
      <w:r w:rsidR="00EC78C2" w:rsidRPr="003E4934">
        <w:rPr>
          <w:rFonts w:cstheme="majorBidi"/>
        </w:rPr>
        <w:t>Demonstratory</w:t>
      </w:r>
      <w:r w:rsidR="0059535F" w:rsidRPr="003E4934">
        <w:rPr>
          <w:rFonts w:cstheme="majorBidi"/>
        </w:rPr>
        <w:t>,</w:t>
      </w:r>
      <w:r w:rsidR="00EC78C2" w:rsidRPr="003E4934">
        <w:rPr>
          <w:rFonts w:cstheme="majorBidi"/>
        </w:rPr>
        <w:t xml:space="preserve"> są oni zobowiązani do </w:t>
      </w:r>
      <w:r w:rsidR="3F418D4B" w:rsidRPr="003E4934">
        <w:rPr>
          <w:rFonts w:cstheme="majorBidi"/>
        </w:rPr>
        <w:t xml:space="preserve">zbierania </w:t>
      </w:r>
      <w:r w:rsidR="00EC78C2" w:rsidRPr="003E4934">
        <w:rPr>
          <w:rFonts w:cstheme="majorBidi"/>
        </w:rPr>
        <w:t>generowan</w:t>
      </w:r>
      <w:r w:rsidR="1F0CD3FE" w:rsidRPr="003E4934">
        <w:rPr>
          <w:rFonts w:cstheme="majorBidi"/>
        </w:rPr>
        <w:t>ych</w:t>
      </w:r>
      <w:r w:rsidR="00EC78C2" w:rsidRPr="003E4934">
        <w:rPr>
          <w:rFonts w:cstheme="majorBidi"/>
        </w:rPr>
        <w:t xml:space="preserve"> przez nie danych</w:t>
      </w:r>
      <w:r w:rsidR="1695D56F" w:rsidRPr="003E4934">
        <w:rPr>
          <w:rFonts w:cstheme="majorBidi"/>
        </w:rPr>
        <w:t xml:space="preserve"> (Dane Demonstratora)</w:t>
      </w:r>
      <w:r w:rsidR="00EC78C2" w:rsidRPr="003E4934">
        <w:rPr>
          <w:rFonts w:cstheme="majorBidi"/>
        </w:rPr>
        <w:t xml:space="preserve"> w trakcie Okresu Demonstracji</w:t>
      </w:r>
      <w:r w:rsidR="009D3D5B" w:rsidRPr="003E4934">
        <w:rPr>
          <w:rFonts w:cstheme="majorBidi"/>
        </w:rPr>
        <w:t>, na zasadach określonych w Umowie</w:t>
      </w:r>
      <w:r w:rsidR="00543184" w:rsidRPr="003E4934">
        <w:rPr>
          <w:rFonts w:cstheme="majorBidi"/>
        </w:rPr>
        <w:t xml:space="preserve"> i </w:t>
      </w:r>
      <w:r w:rsidR="00A65A55" w:rsidRPr="003E4934">
        <w:rPr>
          <w:rFonts w:cstheme="majorBidi"/>
        </w:rPr>
        <w:t>Załączni</w:t>
      </w:r>
      <w:r w:rsidR="00543184" w:rsidRPr="003E4934">
        <w:rPr>
          <w:rFonts w:cstheme="majorBidi"/>
        </w:rPr>
        <w:t>ku nr 6 do Regulaminu</w:t>
      </w:r>
      <w:r w:rsidR="00EC78C2" w:rsidRPr="003E4934">
        <w:rPr>
          <w:rFonts w:cstheme="majorBidi"/>
        </w:rPr>
        <w:t>.</w:t>
      </w:r>
    </w:p>
    <w:p w14:paraId="27ECD268" w14:textId="52AB02A7" w:rsidR="0026574C" w:rsidRPr="003E4934" w:rsidRDefault="005266E8" w:rsidP="0026574C">
      <w:pPr>
        <w:pStyle w:val="Akapitzlist"/>
        <w:spacing w:after="0" w:line="240" w:lineRule="auto"/>
        <w:ind w:left="567"/>
        <w:jc w:val="center"/>
        <w:rPr>
          <w:rFonts w:cstheme="majorHAnsi"/>
        </w:rPr>
      </w:pPr>
      <w:r>
        <w:rPr>
          <w:noProof/>
          <w:lang w:eastAsia="pl-PL"/>
        </w:rPr>
        <w:lastRenderedPageBreak/>
        <w:drawing>
          <wp:inline distT="0" distB="0" distL="0" distR="0" wp14:anchorId="76499757" wp14:editId="7E610470">
            <wp:extent cx="4248150" cy="382895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48150" cy="3828956"/>
                    </a:xfrm>
                    <a:prstGeom prst="rect">
                      <a:avLst/>
                    </a:prstGeom>
                  </pic:spPr>
                </pic:pic>
              </a:graphicData>
            </a:graphic>
          </wp:inline>
        </w:drawing>
      </w:r>
    </w:p>
    <w:p w14:paraId="25B64E34" w14:textId="2AF9E4CE" w:rsidR="0026574C" w:rsidRPr="003E4934" w:rsidRDefault="0026574C" w:rsidP="0026574C">
      <w:pPr>
        <w:spacing w:after="0" w:line="240" w:lineRule="auto"/>
        <w:jc w:val="both"/>
        <w:rPr>
          <w:rFonts w:eastAsia="Calibri" w:cs="Calibri Light"/>
          <w:sz w:val="20"/>
          <w:szCs w:val="20"/>
        </w:rPr>
      </w:pPr>
      <w:r w:rsidRPr="003E4934">
        <w:rPr>
          <w:rFonts w:eastAsia="Calibri" w:cs="Calibri Light"/>
          <w:sz w:val="20"/>
          <w:szCs w:val="20"/>
        </w:rPr>
        <w:t>Schemat 1: uproszczony opis relacji NCBR, Uczestników Przedsięwzięcia i Partnera Strategicznego (w razie rozbieżności schematu z treścią Regulaminu lub Umowy przesądza treść odpowiednio Regulaminu lub Umowy)</w:t>
      </w:r>
    </w:p>
    <w:bookmarkEnd w:id="52"/>
    <w:p w14:paraId="09A3494F" w14:textId="77777777" w:rsidR="0026574C" w:rsidRPr="003E4934" w:rsidRDefault="0026574C" w:rsidP="0026574C">
      <w:pPr>
        <w:pStyle w:val="Akapitzlist"/>
        <w:spacing w:after="0" w:line="240" w:lineRule="auto"/>
        <w:ind w:left="567"/>
        <w:jc w:val="both"/>
        <w:rPr>
          <w:rFonts w:cstheme="majorHAnsi"/>
        </w:rPr>
      </w:pPr>
    </w:p>
    <w:p w14:paraId="4D45304D" w14:textId="4BBDE13E" w:rsidR="00311ED6" w:rsidRPr="003E4934" w:rsidRDefault="00FF1C34" w:rsidP="29DA62CB">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Lokalizacja</w:t>
      </w:r>
      <w:r w:rsidR="004728C6" w:rsidRPr="003E4934">
        <w:rPr>
          <w:rFonts w:cstheme="majorBidi"/>
          <w:b/>
          <w:bCs/>
        </w:rPr>
        <w:t xml:space="preserve"> demonstracji</w:t>
      </w:r>
      <w:r w:rsidRPr="003E4934">
        <w:rPr>
          <w:rFonts w:cstheme="majorBidi"/>
        </w:rPr>
        <w:t>]</w:t>
      </w:r>
      <w:r w:rsidR="004728C6" w:rsidRPr="003E4934">
        <w:rPr>
          <w:rFonts w:cstheme="majorBidi"/>
        </w:rPr>
        <w:t xml:space="preserve"> </w:t>
      </w:r>
      <w:r w:rsidR="0017272E" w:rsidRPr="003E4934">
        <w:rPr>
          <w:rFonts w:cstheme="majorBidi"/>
        </w:rPr>
        <w:t>Demonstracja, z zastrzeżeniem wyjątkowych przypadków określonych w Umowie</w:t>
      </w:r>
      <w:r w:rsidR="00F1300E" w:rsidRPr="003E4934">
        <w:rPr>
          <w:rFonts w:cstheme="majorBidi"/>
        </w:rPr>
        <w:t xml:space="preserve"> w postanowieniach dotyczących jej zmiany</w:t>
      </w:r>
      <w:r w:rsidR="0017272E" w:rsidRPr="003E4934">
        <w:rPr>
          <w:rFonts w:cstheme="majorBidi"/>
        </w:rPr>
        <w:t>,</w:t>
      </w:r>
      <w:r w:rsidR="00311ED6" w:rsidRPr="003E4934">
        <w:rPr>
          <w:rFonts w:cstheme="majorBidi"/>
        </w:rPr>
        <w:t xml:space="preserve"> będzie </w:t>
      </w:r>
      <w:r w:rsidR="0017272E" w:rsidRPr="003E4934">
        <w:rPr>
          <w:rFonts w:cstheme="majorBidi"/>
        </w:rPr>
        <w:t xml:space="preserve">przeprowadzona </w:t>
      </w:r>
      <w:r w:rsidR="00996AFB" w:rsidRPr="003E4934">
        <w:rPr>
          <w:rFonts w:cstheme="majorBidi"/>
        </w:rPr>
        <w:t>na</w:t>
      </w:r>
      <w:r w:rsidR="2CEECD1F" w:rsidRPr="003E4934">
        <w:rPr>
          <w:rFonts w:cstheme="majorBidi"/>
        </w:rPr>
        <w:t xml:space="preserve"> terenie </w:t>
      </w:r>
      <w:r w:rsidR="005121BB" w:rsidRPr="003E4934">
        <w:rPr>
          <w:rFonts w:cstheme="majorBidi"/>
        </w:rPr>
        <w:t xml:space="preserve">Nieruchomości Demonstracyjnej </w:t>
      </w:r>
      <w:r w:rsidR="007A2960" w:rsidRPr="003E4934">
        <w:rPr>
          <w:rFonts w:cstheme="majorBidi"/>
        </w:rPr>
        <w:t xml:space="preserve">posiadającej cechy określone </w:t>
      </w:r>
      <w:r w:rsidR="00311ED6" w:rsidRPr="003E4934">
        <w:rPr>
          <w:rFonts w:cstheme="majorBidi"/>
        </w:rPr>
        <w:t xml:space="preserve">w </w:t>
      </w:r>
      <w:r w:rsidR="00A65A55" w:rsidRPr="003E4934">
        <w:rPr>
          <w:rFonts w:cstheme="majorBidi"/>
        </w:rPr>
        <w:t>Załączni</w:t>
      </w:r>
      <w:r w:rsidR="00311ED6" w:rsidRPr="003E4934">
        <w:rPr>
          <w:rFonts w:cstheme="majorBidi"/>
        </w:rPr>
        <w:t xml:space="preserve">ku nr </w:t>
      </w:r>
      <w:r w:rsidR="00B839CD" w:rsidRPr="003E4934">
        <w:rPr>
          <w:rFonts w:cstheme="majorBidi"/>
        </w:rPr>
        <w:t>2</w:t>
      </w:r>
      <w:r w:rsidR="00FA00F6" w:rsidRPr="003E4934">
        <w:rPr>
          <w:rFonts w:cstheme="majorBidi"/>
        </w:rPr>
        <w:t xml:space="preserve"> </w:t>
      </w:r>
      <w:r w:rsidR="000F04E0" w:rsidRPr="003E4934">
        <w:rPr>
          <w:rFonts w:cstheme="majorBidi"/>
        </w:rPr>
        <w:t>do Regulaminu</w:t>
      </w:r>
      <w:r w:rsidR="00311ED6" w:rsidRPr="003E4934">
        <w:rPr>
          <w:rFonts w:cstheme="majorBidi"/>
        </w:rPr>
        <w:t>.</w:t>
      </w:r>
      <w:r w:rsidR="00996AFB" w:rsidRPr="003E4934">
        <w:rPr>
          <w:rFonts w:cstheme="majorBidi"/>
        </w:rPr>
        <w:t xml:space="preserve"> Nieruchomość na potrzeby </w:t>
      </w:r>
      <w:r w:rsidR="62233F7E" w:rsidRPr="003E4934">
        <w:rPr>
          <w:rFonts w:cstheme="majorBidi"/>
        </w:rPr>
        <w:t xml:space="preserve">budowy </w:t>
      </w:r>
      <w:r w:rsidR="000635EC" w:rsidRPr="003E4934">
        <w:rPr>
          <w:rFonts w:cstheme="majorBidi"/>
        </w:rPr>
        <w:t>D</w:t>
      </w:r>
      <w:r w:rsidR="00996AFB" w:rsidRPr="003E4934">
        <w:rPr>
          <w:rFonts w:cstheme="majorBidi"/>
        </w:rPr>
        <w:t xml:space="preserve">emonstratora zapewnia </w:t>
      </w:r>
      <w:r w:rsidR="0097691E" w:rsidRPr="003E4934">
        <w:rPr>
          <w:rFonts w:cstheme="majorBidi"/>
        </w:rPr>
        <w:t xml:space="preserve">Partner Strategiczny wyłoniony przez </w:t>
      </w:r>
      <w:r w:rsidR="007A2960" w:rsidRPr="003E4934">
        <w:rPr>
          <w:rFonts w:cstheme="majorBidi"/>
        </w:rPr>
        <w:t xml:space="preserve">NCBR </w:t>
      </w:r>
      <w:r w:rsidR="008A5586" w:rsidRPr="003E4934">
        <w:rPr>
          <w:rFonts w:cstheme="majorBidi"/>
        </w:rPr>
        <w:t xml:space="preserve">i zostanie szczegółowo </w:t>
      </w:r>
      <w:r w:rsidR="00BE3C7F" w:rsidRPr="003E4934">
        <w:rPr>
          <w:rFonts w:cstheme="majorBidi"/>
        </w:rPr>
        <w:t>wskazana przez NCBR</w:t>
      </w:r>
      <w:r w:rsidR="00BE3C7F" w:rsidRPr="003E4934" w:rsidDel="00BE3C7F">
        <w:rPr>
          <w:rFonts w:cstheme="majorBidi"/>
        </w:rPr>
        <w:t xml:space="preserve"> </w:t>
      </w:r>
      <w:r w:rsidR="008A5586" w:rsidRPr="003E4934">
        <w:rPr>
          <w:rFonts w:cstheme="majorBidi"/>
        </w:rPr>
        <w:t>w trakcie wykonania Umowy</w:t>
      </w:r>
      <w:r w:rsidR="00996AFB" w:rsidRPr="003E4934">
        <w:rPr>
          <w:rFonts w:cstheme="majorBidi"/>
        </w:rPr>
        <w:t>.</w:t>
      </w:r>
      <w:r w:rsidR="00151FCD" w:rsidRPr="003E4934">
        <w:rPr>
          <w:rFonts w:cstheme="majorBidi"/>
        </w:rPr>
        <w:t xml:space="preserve"> Uczestnik Przedsięwzięcia na zasadach określonych w Umowie będzie </w:t>
      </w:r>
      <w:r w:rsidR="0097691E" w:rsidRPr="003E4934">
        <w:rPr>
          <w:rFonts w:cstheme="majorBidi"/>
        </w:rPr>
        <w:t xml:space="preserve">zobowiązany do współdziałania </w:t>
      </w:r>
      <w:r w:rsidR="00151FCD" w:rsidRPr="003E4934">
        <w:rPr>
          <w:rFonts w:cstheme="majorBidi"/>
        </w:rPr>
        <w:t xml:space="preserve">z </w:t>
      </w:r>
      <w:r w:rsidR="007A2960" w:rsidRPr="003E4934">
        <w:rPr>
          <w:rFonts w:cstheme="majorBidi"/>
        </w:rPr>
        <w:t xml:space="preserve">Partnerem Strategicznym </w:t>
      </w:r>
      <w:r w:rsidR="00151FCD" w:rsidRPr="003E4934">
        <w:rPr>
          <w:rFonts w:cstheme="majorBidi"/>
        </w:rPr>
        <w:t>w celu uzyskania niezbędnych zgód i pozwoleń administracyjnych na potrzeb</w:t>
      </w:r>
      <w:r w:rsidR="004025BC" w:rsidRPr="003E4934">
        <w:rPr>
          <w:rFonts w:cstheme="majorBidi"/>
        </w:rPr>
        <w:t>y</w:t>
      </w:r>
      <w:r w:rsidR="00151FCD" w:rsidRPr="003E4934">
        <w:rPr>
          <w:rFonts w:cstheme="majorBidi"/>
        </w:rPr>
        <w:t xml:space="preserve"> </w:t>
      </w:r>
      <w:r w:rsidR="192DE410" w:rsidRPr="003E4934">
        <w:rPr>
          <w:rFonts w:cstheme="majorBidi"/>
        </w:rPr>
        <w:t xml:space="preserve">wybudowania </w:t>
      </w:r>
      <w:r w:rsidR="00151FCD" w:rsidRPr="003E4934">
        <w:rPr>
          <w:rFonts w:cstheme="majorBidi"/>
        </w:rPr>
        <w:t>Demonstratora.</w:t>
      </w:r>
    </w:p>
    <w:p w14:paraId="10710177" w14:textId="4F5D7899" w:rsidR="00C26176" w:rsidRPr="003E4934" w:rsidRDefault="00C26176" w:rsidP="7E8C02BE">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Ryzyko</w:t>
      </w:r>
      <w:r w:rsidRPr="003E4934">
        <w:rPr>
          <w:rFonts w:cstheme="majorBidi"/>
        </w:rPr>
        <w:t xml:space="preserve"> </w:t>
      </w:r>
      <w:r w:rsidRPr="003E4934">
        <w:rPr>
          <w:rFonts w:cstheme="majorBidi"/>
          <w:b/>
          <w:bCs/>
        </w:rPr>
        <w:t>badawcze</w:t>
      </w:r>
      <w:r w:rsidRPr="003E4934">
        <w:rPr>
          <w:rFonts w:cstheme="majorBidi"/>
        </w:rPr>
        <w:t xml:space="preserve"> </w:t>
      </w:r>
      <w:r w:rsidRPr="003E4934">
        <w:rPr>
          <w:rFonts w:cstheme="majorBidi"/>
          <w:b/>
          <w:bCs/>
        </w:rPr>
        <w:t>i podział wynagrodzenia</w:t>
      </w:r>
      <w:r w:rsidRPr="003E4934">
        <w:rPr>
          <w:rFonts w:cstheme="majorBidi"/>
        </w:rPr>
        <w:t xml:space="preserve">] Uwzględniając niepewność związaną z procesem badawczo-rozwojowym, wynagrodzenie należne Uczestnikowi Przedsięwzięcia jest podzielone na część należną  za wykonanie </w:t>
      </w:r>
      <w:r w:rsidR="00BD5660" w:rsidRPr="003E4934">
        <w:rPr>
          <w:rFonts w:cstheme="majorBidi"/>
        </w:rPr>
        <w:t>usług b</w:t>
      </w:r>
      <w:r w:rsidRPr="003E4934">
        <w:rPr>
          <w:rFonts w:cstheme="majorBidi"/>
        </w:rPr>
        <w:t>adawcz</w:t>
      </w:r>
      <w:r w:rsidR="00BD5660" w:rsidRPr="003E4934">
        <w:rPr>
          <w:rFonts w:cstheme="majorBidi"/>
        </w:rPr>
        <w:t>o-r</w:t>
      </w:r>
      <w:r w:rsidRPr="003E4934">
        <w:rPr>
          <w:rFonts w:cstheme="majorBidi"/>
        </w:rPr>
        <w:t>ozwojowych zgodnie z Umową, w szczególności z Harmonogramem Rzeczowo-Finansowym</w:t>
      </w:r>
      <w:r w:rsidR="00EB7E2D" w:rsidRPr="003E4934">
        <w:rPr>
          <w:rFonts w:cstheme="majorBidi"/>
        </w:rPr>
        <w:t xml:space="preserve"> (Wynagrodzenie Podstawowe)</w:t>
      </w:r>
      <w:r w:rsidR="007A2960" w:rsidRPr="003E4934">
        <w:rPr>
          <w:rFonts w:cstheme="majorBidi"/>
        </w:rPr>
        <w:t xml:space="preserve"> przy dopuszczalnej </w:t>
      </w:r>
      <w:r w:rsidR="00E810FE" w:rsidRPr="003E4934">
        <w:rPr>
          <w:rFonts w:cstheme="majorBidi"/>
        </w:rPr>
        <w:t>U</w:t>
      </w:r>
      <w:r w:rsidR="007A2960" w:rsidRPr="003E4934">
        <w:rPr>
          <w:rFonts w:cstheme="majorBidi"/>
        </w:rPr>
        <w:t xml:space="preserve">mową </w:t>
      </w:r>
      <w:r w:rsidR="00CC359D" w:rsidRPr="003E4934">
        <w:rPr>
          <w:rFonts w:cstheme="majorBidi"/>
        </w:rPr>
        <w:t xml:space="preserve">(art. 10 </w:t>
      </w:r>
      <w:r w:rsidR="00CC359D" w:rsidRPr="003E4934">
        <w:t>§</w:t>
      </w:r>
      <w:r w:rsidR="00CC359D" w:rsidRPr="003E4934">
        <w:rPr>
          <w:rFonts w:cstheme="majorBidi"/>
        </w:rPr>
        <w:t xml:space="preserve">3) </w:t>
      </w:r>
      <w:r w:rsidR="007A2960" w:rsidRPr="003E4934">
        <w:rPr>
          <w:rFonts w:cstheme="majorBidi"/>
        </w:rPr>
        <w:t xml:space="preserve">tolerancji </w:t>
      </w:r>
      <w:r w:rsidR="004570B3" w:rsidRPr="003E4934">
        <w:rPr>
          <w:rFonts w:cstheme="majorBidi"/>
        </w:rPr>
        <w:t xml:space="preserve">i Granicy Błędu dot. </w:t>
      </w:r>
      <w:r w:rsidR="007A2960" w:rsidRPr="003E4934">
        <w:rPr>
          <w:rFonts w:cstheme="majorBidi"/>
        </w:rPr>
        <w:t xml:space="preserve">niedopełnienia określonych Umową </w:t>
      </w:r>
      <w:r w:rsidR="005CF5CF" w:rsidRPr="003E4934">
        <w:rPr>
          <w:rFonts w:cstheme="majorBidi"/>
        </w:rPr>
        <w:t>Wymagań</w:t>
      </w:r>
      <w:r w:rsidR="00164FE6" w:rsidRPr="003E4934">
        <w:rPr>
          <w:rFonts w:cstheme="majorBidi"/>
        </w:rPr>
        <w:t>,</w:t>
      </w:r>
      <w:r w:rsidRPr="003E4934">
        <w:rPr>
          <w:rFonts w:cstheme="majorBidi"/>
        </w:rPr>
        <w:t xml:space="preserve"> oraz na część uzależnioną </w:t>
      </w:r>
      <w:r w:rsidR="00BE3C7F" w:rsidRPr="003E4934">
        <w:t>od osiągnięcia przez niego w efekcie Prac B+R wszystkich, wskazanych we Wniosku i ewentualnym Postąpieniu w ramach Etapu I, parametrów dla Wymagań Konkursowych, Jakościowych i Opcjonalnych (Wynagrodzenie Uzupełniające, tzw. success fee)</w:t>
      </w:r>
      <w:r w:rsidRPr="003E4934">
        <w:rPr>
          <w:rFonts w:cstheme="majorBidi"/>
        </w:rPr>
        <w:t>.</w:t>
      </w:r>
      <w:bookmarkStart w:id="56" w:name="_Hlk53783845"/>
      <w:bookmarkEnd w:id="56"/>
    </w:p>
    <w:p w14:paraId="22DFFC5C" w14:textId="51F04371" w:rsidR="00C26176" w:rsidRPr="003E4934" w:rsidRDefault="00C26176"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Własność intelektualna</w:t>
      </w:r>
      <w:r w:rsidRPr="003E4934">
        <w:rPr>
          <w:rFonts w:cstheme="majorHAnsi"/>
        </w:rPr>
        <w:t xml:space="preserve">] Podmiotem </w:t>
      </w:r>
      <w:r w:rsidR="005C24A1" w:rsidRPr="003E4934">
        <w:rPr>
          <w:rFonts w:cstheme="majorHAnsi"/>
        </w:rPr>
        <w:t xml:space="preserve">praw własności intelektualnej </w:t>
      </w:r>
      <w:r w:rsidRPr="003E4934">
        <w:rPr>
          <w:rFonts w:cstheme="majorHAnsi"/>
        </w:rPr>
        <w:t xml:space="preserve">do Wyników Prac B+R </w:t>
      </w:r>
      <w:r w:rsidR="005C24A1" w:rsidRPr="003E4934">
        <w:rPr>
          <w:rFonts w:cstheme="majorHAnsi"/>
        </w:rPr>
        <w:t xml:space="preserve">jest zasadniczo </w:t>
      </w:r>
      <w:r w:rsidRPr="003E4934">
        <w:rPr>
          <w:rFonts w:cstheme="majorHAnsi"/>
        </w:rPr>
        <w:t>Uczestnik Przedsięwzięcia. Jednocześnie</w:t>
      </w:r>
      <w:bookmarkStart w:id="57" w:name="_Hlk53783928"/>
      <w:r w:rsidR="00677555" w:rsidRPr="003E4934">
        <w:rPr>
          <w:rFonts w:cstheme="majorHAnsi"/>
        </w:rPr>
        <w:t>, z zastrzeżeniem możliwości zastosowania opisanego poniżej Wariantu B,</w:t>
      </w:r>
      <w:bookmarkEnd w:id="57"/>
      <w:r w:rsidRPr="003E4934">
        <w:rPr>
          <w:rFonts w:cstheme="majorHAnsi"/>
        </w:rPr>
        <w:t xml:space="preserve"> Uczestnik Przedsięwzięcia na zasadach określonych udziela w Umowie na rzecz NCBR niewyłącznej licencji na korzystanie </w:t>
      </w:r>
      <w:r w:rsidR="0006588E">
        <w:rPr>
          <w:rFonts w:cstheme="majorHAnsi"/>
        </w:rPr>
        <w:t xml:space="preserve">z </w:t>
      </w:r>
      <w:r w:rsidR="0006588E">
        <w:rPr>
          <w:rFonts w:cstheme="majorBidi"/>
        </w:rPr>
        <w:t>Wyników Prac B+R</w:t>
      </w:r>
      <w:r w:rsidR="0006588E" w:rsidRPr="00690EE6">
        <w:rPr>
          <w:rFonts w:cstheme="majorBidi"/>
        </w:rPr>
        <w:t xml:space="preserve"> </w:t>
      </w:r>
      <w:r w:rsidR="0006588E">
        <w:rPr>
          <w:rFonts w:cstheme="majorBidi"/>
        </w:rPr>
        <w:t xml:space="preserve">(tj. z wyłączeniem przedmiotów Background IP, za wyjątkiem prawa do korzystania z nich na potrzeby </w:t>
      </w:r>
      <w:r w:rsidR="0006588E">
        <w:rPr>
          <w:rFonts w:cstheme="majorBidi"/>
        </w:rPr>
        <w:lastRenderedPageBreak/>
        <w:t>oceny Wyników Prac Etapu)</w:t>
      </w:r>
      <w:r w:rsidRPr="003E4934">
        <w:rPr>
          <w:rFonts w:cstheme="majorHAnsi"/>
        </w:rPr>
        <w:t xml:space="preserve"> oraz jest zobowiązany do udzielania, na zasadach rynkowych, niewyłącznych licencji podmiotom trzecim. </w:t>
      </w:r>
    </w:p>
    <w:p w14:paraId="63A4E8E8" w14:textId="518AEB2A" w:rsidR="007F6CE8" w:rsidRPr="003E4934" w:rsidRDefault="0074568D"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00311ED6" w:rsidRPr="003E4934">
        <w:rPr>
          <w:rFonts w:cstheme="majorHAnsi"/>
          <w:b/>
          <w:bCs/>
        </w:rPr>
        <w:t>Brak p</w:t>
      </w:r>
      <w:r w:rsidRPr="003E4934">
        <w:rPr>
          <w:rFonts w:cstheme="majorHAnsi"/>
          <w:b/>
          <w:bCs/>
        </w:rPr>
        <w:t>referencj</w:t>
      </w:r>
      <w:r w:rsidR="00355D32" w:rsidRPr="003E4934">
        <w:rPr>
          <w:rFonts w:cstheme="majorHAnsi"/>
          <w:b/>
          <w:bCs/>
        </w:rPr>
        <w:t>i</w:t>
      </w:r>
      <w:r w:rsidRPr="003E4934">
        <w:rPr>
          <w:rFonts w:cstheme="majorHAnsi"/>
          <w:b/>
          <w:bCs/>
        </w:rPr>
        <w:t xml:space="preserve"> w przyszłości</w:t>
      </w:r>
      <w:r w:rsidRPr="003E4934">
        <w:rPr>
          <w:rFonts w:cstheme="majorHAnsi"/>
        </w:rPr>
        <w:t>]</w:t>
      </w:r>
      <w:r w:rsidR="00311ED6" w:rsidRPr="003E4934">
        <w:rPr>
          <w:rFonts w:cstheme="majorHAnsi"/>
        </w:rPr>
        <w:t xml:space="preserve"> </w:t>
      </w:r>
      <w:bookmarkStart w:id="58" w:name="_Hlk53783949"/>
      <w:r w:rsidR="00311ED6" w:rsidRPr="003E4934">
        <w:rPr>
          <w:rFonts w:cstheme="majorHAnsi"/>
        </w:rPr>
        <w:t xml:space="preserve">Uczestnicy Przedsięwzięcia nie </w:t>
      </w:r>
      <w:r w:rsidR="00677555" w:rsidRPr="003E4934">
        <w:rPr>
          <w:rFonts w:cstheme="majorHAnsi"/>
        </w:rPr>
        <w:t xml:space="preserve">uzyskują w wyniku Przedsięwzięcia preferencji względem </w:t>
      </w:r>
      <w:r w:rsidR="00311ED6" w:rsidRPr="003E4934">
        <w:rPr>
          <w:rFonts w:cstheme="majorHAnsi"/>
        </w:rPr>
        <w:t>zamówie</w:t>
      </w:r>
      <w:r w:rsidR="00677555" w:rsidRPr="003E4934">
        <w:rPr>
          <w:rFonts w:cstheme="majorHAnsi"/>
        </w:rPr>
        <w:t>ń</w:t>
      </w:r>
      <w:r w:rsidR="00311ED6" w:rsidRPr="003E4934">
        <w:rPr>
          <w:rFonts w:cstheme="majorHAnsi"/>
        </w:rPr>
        <w:t xml:space="preserve"> dokonywanych </w:t>
      </w:r>
      <w:r w:rsidR="007F6CE8" w:rsidRPr="003E4934">
        <w:rPr>
          <w:rFonts w:cstheme="majorHAnsi"/>
        </w:rPr>
        <w:t>w przyszłości przez NCBR.</w:t>
      </w:r>
      <w:r w:rsidR="00677555" w:rsidRPr="003E4934">
        <w:rPr>
          <w:rFonts w:cstheme="majorHAnsi"/>
        </w:rPr>
        <w:t xml:space="preserve"> Zasady </w:t>
      </w:r>
      <w:r w:rsidR="00151D87" w:rsidRPr="003E4934">
        <w:rPr>
          <w:rFonts w:cstheme="majorHAnsi"/>
        </w:rPr>
        <w:t>określone w ramach</w:t>
      </w:r>
      <w:r w:rsidR="00677555" w:rsidRPr="003E4934">
        <w:rPr>
          <w:rFonts w:cstheme="majorHAnsi"/>
        </w:rPr>
        <w:t xml:space="preserve"> Przedsięwzięcia nie przesądzają ewentualnych przyszłych relacji pomiędzy Partnerem Strategicznym a Uczestnikiem Przedsięwzięcia poza Przedsięwzięciem, </w:t>
      </w:r>
      <w:bookmarkEnd w:id="58"/>
      <w:r w:rsidR="00677555" w:rsidRPr="003E4934">
        <w:rPr>
          <w:rFonts w:cstheme="majorHAnsi"/>
        </w:rPr>
        <w:t>przy czym jeśli Partner Strategiczny byłby podmiotem objętym zasadami dotyczącymi pomocy państwa lub zamówień publicznych, Uczestnik Przedsięwzięcia musi mieć na względzie, że takie przyszłe relacje mogą podlegać ograniczeni</w:t>
      </w:r>
      <w:r w:rsidR="00151D87" w:rsidRPr="003E4934">
        <w:rPr>
          <w:rFonts w:cstheme="majorHAnsi"/>
        </w:rPr>
        <w:t>om</w:t>
      </w:r>
      <w:r w:rsidR="00677555" w:rsidRPr="003E4934">
        <w:rPr>
          <w:rFonts w:cstheme="majorHAnsi"/>
        </w:rPr>
        <w:t xml:space="preserve"> wynikającym z takich zasad</w:t>
      </w:r>
      <w:r w:rsidR="00F400B9" w:rsidRPr="003E4934">
        <w:rPr>
          <w:rFonts w:cstheme="majorHAnsi"/>
        </w:rPr>
        <w:t>.</w:t>
      </w:r>
    </w:p>
    <w:p w14:paraId="5A04F227" w14:textId="2D701A25" w:rsidR="007F6CE8" w:rsidRPr="003E4934" w:rsidRDefault="00503FBC" w:rsidP="00E52F80">
      <w:pPr>
        <w:pStyle w:val="Akapitzlist"/>
        <w:numPr>
          <w:ilvl w:val="0"/>
          <w:numId w:val="35"/>
        </w:numPr>
        <w:spacing w:after="0" w:line="240" w:lineRule="auto"/>
        <w:ind w:left="567" w:hanging="567"/>
        <w:jc w:val="both"/>
        <w:rPr>
          <w:rFonts w:cstheme="majorHAnsi"/>
        </w:rPr>
      </w:pPr>
      <w:bookmarkStart w:id="59" w:name="_Ref53784002"/>
      <w:r w:rsidRPr="003E4934">
        <w:rPr>
          <w:rFonts w:cstheme="majorHAnsi"/>
        </w:rPr>
        <w:t>[</w:t>
      </w:r>
      <w:r w:rsidRPr="003E4934">
        <w:rPr>
          <w:rFonts w:cstheme="majorHAnsi"/>
          <w:b/>
          <w:bCs/>
        </w:rPr>
        <w:t>Korzyści NCBR</w:t>
      </w:r>
      <w:r w:rsidRPr="003E4934">
        <w:rPr>
          <w:rFonts w:cstheme="majorHAnsi"/>
        </w:rPr>
        <w:t>]</w:t>
      </w:r>
      <w:r w:rsidR="007F6CE8" w:rsidRPr="003E4934">
        <w:rPr>
          <w:rFonts w:cstheme="majorHAnsi"/>
        </w:rPr>
        <w:t xml:space="preserve"> </w:t>
      </w:r>
      <w:r w:rsidR="00865A76" w:rsidRPr="003E4934">
        <w:rPr>
          <w:rFonts w:cstheme="majorHAnsi"/>
        </w:rPr>
        <w:t xml:space="preserve">Korzyści </w:t>
      </w:r>
      <w:r w:rsidR="00E05DFF" w:rsidRPr="003E4934">
        <w:rPr>
          <w:rFonts w:cstheme="majorHAnsi"/>
        </w:rPr>
        <w:t xml:space="preserve">zasadniczo </w:t>
      </w:r>
      <w:r w:rsidR="00865A76" w:rsidRPr="003E4934">
        <w:rPr>
          <w:rFonts w:cstheme="majorHAnsi"/>
        </w:rPr>
        <w:t xml:space="preserve">uzyskiwane </w:t>
      </w:r>
      <w:r w:rsidR="007F6CE8" w:rsidRPr="003E4934">
        <w:rPr>
          <w:rFonts w:cstheme="majorHAnsi"/>
        </w:rPr>
        <w:t>przez NCBR</w:t>
      </w:r>
      <w:r w:rsidR="00865A76" w:rsidRPr="003E4934">
        <w:rPr>
          <w:rFonts w:cstheme="majorHAnsi"/>
        </w:rPr>
        <w:t xml:space="preserve"> w wyniku Przedsięwzięcia to</w:t>
      </w:r>
      <w:r w:rsidR="007F6CE8" w:rsidRPr="003E4934">
        <w:rPr>
          <w:rFonts w:cstheme="majorHAnsi"/>
        </w:rPr>
        <w:t>:</w:t>
      </w:r>
      <w:bookmarkEnd w:id="59"/>
    </w:p>
    <w:p w14:paraId="24473641" w14:textId="1CC7E63F" w:rsidR="007F6CE8" w:rsidRPr="003E4934" w:rsidRDefault="007F6CE8" w:rsidP="009A26C0">
      <w:pPr>
        <w:pStyle w:val="Akapitzlist"/>
        <w:numPr>
          <w:ilvl w:val="1"/>
          <w:numId w:val="35"/>
        </w:numPr>
        <w:spacing w:after="0" w:line="240" w:lineRule="auto"/>
        <w:ind w:left="1134"/>
        <w:jc w:val="both"/>
        <w:rPr>
          <w:rFonts w:cstheme="majorHAnsi"/>
        </w:rPr>
      </w:pPr>
      <w:bookmarkStart w:id="60" w:name="_Hlk52627907"/>
      <w:r w:rsidRPr="003E4934">
        <w:rPr>
          <w:rFonts w:cstheme="majorHAnsi"/>
        </w:rPr>
        <w:t>usługi badawczo-rozwojowe</w:t>
      </w:r>
      <w:r w:rsidR="00C22379" w:rsidRPr="003E4934">
        <w:rPr>
          <w:rFonts w:cstheme="majorHAnsi"/>
        </w:rPr>
        <w:t xml:space="preserve"> świadczone </w:t>
      </w:r>
      <w:r w:rsidR="00151D87" w:rsidRPr="003E4934">
        <w:rPr>
          <w:rFonts w:cstheme="majorHAnsi"/>
        </w:rPr>
        <w:t xml:space="preserve">na jego rzecz </w:t>
      </w:r>
      <w:r w:rsidR="00C22379" w:rsidRPr="003E4934">
        <w:rPr>
          <w:rFonts w:cstheme="majorHAnsi"/>
        </w:rPr>
        <w:t>przez Uczestników Przedsięwzięcia,</w:t>
      </w:r>
      <w:bookmarkEnd w:id="60"/>
    </w:p>
    <w:p w14:paraId="5398BFA9" w14:textId="095837B8" w:rsidR="007F6CE8" w:rsidRPr="003E4934" w:rsidRDefault="007F6CE8" w:rsidP="009A26C0">
      <w:pPr>
        <w:pStyle w:val="Akapitzlist"/>
        <w:numPr>
          <w:ilvl w:val="1"/>
          <w:numId w:val="35"/>
        </w:numPr>
        <w:spacing w:after="0" w:line="240" w:lineRule="auto"/>
        <w:ind w:left="1134"/>
        <w:jc w:val="both"/>
        <w:rPr>
          <w:rFonts w:cstheme="majorHAnsi"/>
        </w:rPr>
      </w:pPr>
      <w:r w:rsidRPr="003E4934">
        <w:rPr>
          <w:rFonts w:cstheme="majorHAnsi"/>
        </w:rPr>
        <w:t xml:space="preserve">licencja do korzystania z </w:t>
      </w:r>
      <w:r w:rsidR="0006588E">
        <w:rPr>
          <w:rFonts w:cstheme="majorBidi"/>
        </w:rPr>
        <w:t>Wyników Prac B+R</w:t>
      </w:r>
      <w:r w:rsidR="0006588E" w:rsidRPr="00690EE6">
        <w:rPr>
          <w:rFonts w:cstheme="majorBidi"/>
        </w:rPr>
        <w:t xml:space="preserve"> </w:t>
      </w:r>
      <w:r w:rsidR="0006588E">
        <w:rPr>
          <w:rFonts w:cstheme="majorBidi"/>
        </w:rPr>
        <w:t>(tj. z wyłączeniem przedmiotów Background IP, za wyjątkiem prawa do korzystania z nich na potrzeby oceny Wyników Prac Etapu)</w:t>
      </w:r>
      <w:r w:rsidR="00D4247B" w:rsidRPr="003E4934">
        <w:rPr>
          <w:rFonts w:cstheme="majorHAnsi"/>
        </w:rPr>
        <w:t xml:space="preserve"> </w:t>
      </w:r>
      <w:r w:rsidRPr="003E4934">
        <w:rPr>
          <w:rFonts w:cstheme="majorHAnsi"/>
        </w:rPr>
        <w:t>z prawem do udzielania sublicencji,</w:t>
      </w:r>
      <w:r w:rsidR="00677555" w:rsidRPr="003E4934">
        <w:rPr>
          <w:rFonts w:cstheme="majorHAnsi"/>
        </w:rPr>
        <w:t xml:space="preserve"> </w:t>
      </w:r>
      <w:bookmarkStart w:id="61" w:name="_Hlk53783974"/>
      <w:r w:rsidR="00677555" w:rsidRPr="003E4934">
        <w:rPr>
          <w:rFonts w:cstheme="majorHAnsi"/>
        </w:rPr>
        <w:t>z uwzględnieniem Wariantu B,</w:t>
      </w:r>
      <w:bookmarkEnd w:id="61"/>
    </w:p>
    <w:p w14:paraId="041A713A" w14:textId="7445F594" w:rsidR="00865A76" w:rsidRPr="003E4934" w:rsidRDefault="00865A76" w:rsidP="009A26C0">
      <w:pPr>
        <w:pStyle w:val="Akapitzlist"/>
        <w:numPr>
          <w:ilvl w:val="1"/>
          <w:numId w:val="35"/>
        </w:numPr>
        <w:spacing w:after="0" w:line="240" w:lineRule="auto"/>
        <w:ind w:left="1134"/>
        <w:jc w:val="both"/>
        <w:rPr>
          <w:rFonts w:cstheme="majorHAnsi"/>
        </w:rPr>
      </w:pPr>
      <w:r w:rsidRPr="003E4934">
        <w:rPr>
          <w:rFonts w:cstheme="majorHAnsi"/>
        </w:rPr>
        <w:t xml:space="preserve">udział w </w:t>
      </w:r>
      <w:r w:rsidR="00C22379" w:rsidRPr="003E4934">
        <w:rPr>
          <w:rFonts w:cstheme="majorHAnsi"/>
        </w:rPr>
        <w:t>P</w:t>
      </w:r>
      <w:r w:rsidRPr="003E4934">
        <w:rPr>
          <w:rFonts w:cstheme="majorHAnsi"/>
        </w:rPr>
        <w:t>rzychodach z Komercjalizacji Wyników Prac B+R</w:t>
      </w:r>
      <w:r w:rsidR="00005F4C" w:rsidRPr="003E4934">
        <w:rPr>
          <w:rFonts w:cstheme="majorHAnsi"/>
        </w:rPr>
        <w:t xml:space="preserve"> i </w:t>
      </w:r>
      <w:r w:rsidR="00C22379" w:rsidRPr="003E4934">
        <w:rPr>
          <w:rFonts w:cstheme="majorHAnsi"/>
        </w:rPr>
        <w:t xml:space="preserve">Przychodach z Komercjalizacji </w:t>
      </w:r>
      <w:r w:rsidR="00005F4C" w:rsidRPr="003E4934">
        <w:rPr>
          <w:rFonts w:cstheme="majorHAnsi"/>
        </w:rPr>
        <w:t>Technologii Zależnych</w:t>
      </w:r>
      <w:r w:rsidRPr="003E4934">
        <w:rPr>
          <w:rFonts w:cstheme="majorHAnsi"/>
        </w:rPr>
        <w:t>,</w:t>
      </w:r>
    </w:p>
    <w:p w14:paraId="4FED0F4E" w14:textId="15F2C2B2" w:rsidR="00865A76" w:rsidRDefault="003C1806" w:rsidP="009A26C0">
      <w:pPr>
        <w:pStyle w:val="Akapitzlist"/>
        <w:numPr>
          <w:ilvl w:val="1"/>
          <w:numId w:val="35"/>
        </w:numPr>
        <w:spacing w:after="0" w:line="240" w:lineRule="auto"/>
        <w:ind w:left="1134"/>
        <w:jc w:val="both"/>
        <w:rPr>
          <w:rFonts w:cstheme="majorHAnsi"/>
        </w:rPr>
      </w:pPr>
      <w:r w:rsidRPr="003E4934">
        <w:rPr>
          <w:rFonts w:cstheme="majorHAnsi"/>
        </w:rPr>
        <w:t>dane</w:t>
      </w:r>
      <w:r w:rsidR="00865A76" w:rsidRPr="003E4934">
        <w:rPr>
          <w:rFonts w:cstheme="majorHAnsi"/>
        </w:rPr>
        <w:t xml:space="preserve"> generowan</w:t>
      </w:r>
      <w:r w:rsidRPr="003E4934">
        <w:rPr>
          <w:rFonts w:cstheme="majorHAnsi"/>
        </w:rPr>
        <w:t>e</w:t>
      </w:r>
      <w:r w:rsidR="00865A76" w:rsidRPr="003E4934">
        <w:rPr>
          <w:rFonts w:cstheme="majorHAnsi"/>
        </w:rPr>
        <w:t xml:space="preserve"> w związku z pracą Demonstratorów.</w:t>
      </w:r>
    </w:p>
    <w:p w14:paraId="1D23DBF1" w14:textId="127FC54B" w:rsidR="0006588E" w:rsidRDefault="0006588E" w:rsidP="00AC5866">
      <w:pPr>
        <w:spacing w:after="0" w:line="240" w:lineRule="auto"/>
        <w:jc w:val="both"/>
        <w:rPr>
          <w:rFonts w:cstheme="majorHAnsi"/>
        </w:rPr>
      </w:pPr>
    </w:p>
    <w:p w14:paraId="269EB6DA" w14:textId="47528720" w:rsidR="0006588E" w:rsidRDefault="009D542E" w:rsidP="0006588E">
      <w:pPr>
        <w:spacing w:after="0" w:line="240" w:lineRule="auto"/>
        <w:jc w:val="center"/>
        <w:rPr>
          <w:rFonts w:cstheme="majorHAnsi"/>
        </w:rPr>
      </w:pPr>
      <w:r>
        <w:rPr>
          <w:noProof/>
          <w:lang w:eastAsia="pl-PL"/>
        </w:rPr>
        <w:drawing>
          <wp:inline distT="0" distB="0" distL="0" distR="0" wp14:anchorId="74908DB7" wp14:editId="5AED91CF">
            <wp:extent cx="5759449" cy="36271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59449" cy="3627120"/>
                    </a:xfrm>
                    <a:prstGeom prst="rect">
                      <a:avLst/>
                    </a:prstGeom>
                  </pic:spPr>
                </pic:pic>
              </a:graphicData>
            </a:graphic>
          </wp:inline>
        </w:drawing>
      </w:r>
    </w:p>
    <w:p w14:paraId="31D97DA5" w14:textId="77777777" w:rsidR="0006588E" w:rsidRPr="00690EE6" w:rsidRDefault="0006588E" w:rsidP="0006588E">
      <w:pPr>
        <w:spacing w:after="0" w:line="240" w:lineRule="auto"/>
        <w:jc w:val="both"/>
        <w:rPr>
          <w:rFonts w:eastAsia="Calibri" w:cs="Calibri Light"/>
          <w:sz w:val="20"/>
          <w:szCs w:val="20"/>
        </w:rPr>
      </w:pPr>
      <w:r w:rsidRPr="00690EE6">
        <w:rPr>
          <w:rFonts w:eastAsia="Calibri" w:cs="Calibri Light"/>
          <w:sz w:val="20"/>
          <w:szCs w:val="20"/>
        </w:rPr>
        <w:t xml:space="preserve">Schemat </w:t>
      </w:r>
      <w:r>
        <w:rPr>
          <w:rFonts w:eastAsia="Calibri" w:cs="Calibri Light"/>
          <w:sz w:val="20"/>
          <w:szCs w:val="20"/>
        </w:rPr>
        <w:t>2</w:t>
      </w:r>
      <w:r w:rsidRPr="00690EE6">
        <w:rPr>
          <w:rFonts w:eastAsia="Calibri" w:cs="Calibri Light"/>
          <w:sz w:val="20"/>
          <w:szCs w:val="20"/>
        </w:rPr>
        <w:t>: uproszczon</w:t>
      </w:r>
      <w:r>
        <w:rPr>
          <w:rFonts w:eastAsia="Calibri" w:cs="Calibri Light"/>
          <w:sz w:val="20"/>
          <w:szCs w:val="20"/>
        </w:rPr>
        <w:t>e</w:t>
      </w:r>
      <w:r w:rsidRPr="00690EE6">
        <w:rPr>
          <w:rFonts w:eastAsia="Calibri" w:cs="Calibri Light"/>
          <w:sz w:val="20"/>
          <w:szCs w:val="20"/>
        </w:rPr>
        <w:t xml:space="preserve"> </w:t>
      </w:r>
      <w:r>
        <w:rPr>
          <w:rFonts w:eastAsia="Calibri" w:cs="Calibri Light"/>
          <w:sz w:val="20"/>
          <w:szCs w:val="20"/>
        </w:rPr>
        <w:t>zasady dot. własności intelektualnej i komercjalizacji</w:t>
      </w:r>
      <w:r w:rsidRPr="00690EE6">
        <w:rPr>
          <w:rFonts w:eastAsia="Calibri" w:cs="Calibri Light"/>
          <w:sz w:val="20"/>
          <w:szCs w:val="20"/>
        </w:rPr>
        <w:t xml:space="preserve"> (w razie rozbieżności schematu z</w:t>
      </w:r>
      <w:r>
        <w:rPr>
          <w:rFonts w:eastAsia="Calibri" w:cs="Calibri Light"/>
          <w:sz w:val="20"/>
          <w:szCs w:val="20"/>
        </w:rPr>
        <w:t> </w:t>
      </w:r>
      <w:r w:rsidRPr="00690EE6">
        <w:rPr>
          <w:rFonts w:eastAsia="Calibri" w:cs="Calibri Light"/>
          <w:sz w:val="20"/>
          <w:szCs w:val="20"/>
        </w:rPr>
        <w:t>treścią Regulaminu lub Umowy przesądza treść odpowiednio Regulaminu lub Umowy)</w:t>
      </w:r>
    </w:p>
    <w:p w14:paraId="3892F2DA" w14:textId="77777777" w:rsidR="0006588E" w:rsidRPr="0006588E" w:rsidRDefault="0006588E" w:rsidP="0006588E">
      <w:pPr>
        <w:spacing w:after="0" w:line="240" w:lineRule="auto"/>
        <w:jc w:val="both"/>
        <w:rPr>
          <w:rFonts w:cstheme="majorHAnsi"/>
        </w:rPr>
      </w:pPr>
    </w:p>
    <w:p w14:paraId="5034A879" w14:textId="3EC21F95" w:rsidR="001B58D4" w:rsidRPr="003E4934" w:rsidRDefault="001B58D4" w:rsidP="001B58D4">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Wariant B podziału korzyści z Przedsięwzięcia</w:t>
      </w:r>
      <w:r w:rsidRPr="003E4934">
        <w:rPr>
          <w:rFonts w:cstheme="majorHAnsi"/>
        </w:rPr>
        <w:t xml:space="preserve">] Podstawowy wariant podziału korzyści z Przedsięwzięcia </w:t>
      </w:r>
      <w:r w:rsidR="00677555" w:rsidRPr="003E4934">
        <w:rPr>
          <w:rFonts w:cstheme="majorHAnsi"/>
        </w:rPr>
        <w:t xml:space="preserve">został określony </w:t>
      </w:r>
      <w:r w:rsidRPr="003E4934">
        <w:rPr>
          <w:rFonts w:cstheme="majorHAnsi"/>
        </w:rPr>
        <w:t xml:space="preserve">zgodnie z ust. </w:t>
      </w:r>
      <w:r w:rsidR="009C3723" w:rsidRPr="003E4934">
        <w:rPr>
          <w:rFonts w:cstheme="majorHAnsi"/>
        </w:rPr>
        <w:fldChar w:fldCharType="begin"/>
      </w:r>
      <w:r w:rsidR="009C3723" w:rsidRPr="003E4934">
        <w:rPr>
          <w:rFonts w:cstheme="majorHAnsi"/>
        </w:rPr>
        <w:instrText xml:space="preserve"> REF _Ref53784002 \r \h </w:instrText>
      </w:r>
      <w:r w:rsidR="004E2D42" w:rsidRPr="003E4934">
        <w:rPr>
          <w:rFonts w:cstheme="majorHAnsi"/>
        </w:rPr>
        <w:instrText xml:space="preserve"> \* MERGEFORMAT </w:instrText>
      </w:r>
      <w:r w:rsidR="009C3723" w:rsidRPr="003E4934">
        <w:rPr>
          <w:rFonts w:cstheme="majorHAnsi"/>
        </w:rPr>
      </w:r>
      <w:r w:rsidR="009C3723" w:rsidRPr="003E4934">
        <w:rPr>
          <w:rFonts w:cstheme="majorHAnsi"/>
        </w:rPr>
        <w:fldChar w:fldCharType="separate"/>
      </w:r>
      <w:r w:rsidR="009C1D2B">
        <w:rPr>
          <w:rFonts w:cstheme="majorHAnsi"/>
        </w:rPr>
        <w:t>17</w:t>
      </w:r>
      <w:r w:rsidR="009C3723" w:rsidRPr="003E4934">
        <w:rPr>
          <w:rFonts w:cstheme="majorHAnsi"/>
        </w:rPr>
        <w:fldChar w:fldCharType="end"/>
      </w:r>
      <w:r w:rsidR="009C3723" w:rsidRPr="003E4934">
        <w:rPr>
          <w:rFonts w:cstheme="majorHAnsi"/>
        </w:rPr>
        <w:t xml:space="preserve"> </w:t>
      </w:r>
      <w:r w:rsidRPr="003E4934">
        <w:rPr>
          <w:rFonts w:cstheme="majorHAnsi"/>
        </w:rPr>
        <w:t xml:space="preserve">powyżej. Wnioskodawca może wystąpić w ramach Wniosku o </w:t>
      </w:r>
      <w:bookmarkStart w:id="62" w:name="_Hlk52827845"/>
      <w:r w:rsidRPr="003E4934">
        <w:rPr>
          <w:rFonts w:cstheme="majorHAnsi"/>
        </w:rPr>
        <w:t xml:space="preserve">modyfikację podziału korzyści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w:t>
      </w:r>
      <w:r w:rsidRPr="003E4934">
        <w:rPr>
          <w:rFonts w:cstheme="majorHAnsi"/>
        </w:rPr>
        <w:lastRenderedPageBreak/>
        <w:t xml:space="preserve">Komercjalizacji, w zamian za odroczenie w czasie udzielenia NCBR licencji do korzystania z </w:t>
      </w:r>
      <w:r w:rsidR="00324423">
        <w:rPr>
          <w:rFonts w:cstheme="majorHAnsi"/>
        </w:rPr>
        <w:t>Wyników Prac B+R</w:t>
      </w:r>
      <w:r w:rsidR="00324423" w:rsidRPr="00690EE6">
        <w:rPr>
          <w:rFonts w:cstheme="majorHAnsi"/>
        </w:rPr>
        <w:t xml:space="preserve"> </w:t>
      </w:r>
      <w:r w:rsidR="00EA5D1E" w:rsidRPr="003E4934">
        <w:rPr>
          <w:rFonts w:cstheme="majorHAnsi"/>
        </w:rPr>
        <w:t xml:space="preserve">(wraz </w:t>
      </w:r>
      <w:r w:rsidRPr="003E4934">
        <w:rPr>
          <w:rFonts w:cstheme="majorHAnsi"/>
        </w:rPr>
        <w:t>z prawem do udzielania sublicencji</w:t>
      </w:r>
      <w:bookmarkEnd w:id="62"/>
      <w:r w:rsidR="00EA5D1E" w:rsidRPr="003E4934">
        <w:rPr>
          <w:rFonts w:cstheme="majorHAnsi"/>
        </w:rPr>
        <w:t>)</w:t>
      </w:r>
      <w:r w:rsidRPr="003E4934">
        <w:rPr>
          <w:rFonts w:cstheme="majorHAnsi"/>
        </w:rPr>
        <w:t>.</w:t>
      </w:r>
    </w:p>
    <w:p w14:paraId="0F30085F" w14:textId="33C61E86" w:rsidR="001B58D4" w:rsidRPr="003E4934" w:rsidRDefault="001B58D4" w:rsidP="7E8C02BE">
      <w:pPr>
        <w:pStyle w:val="Akapitzlist"/>
        <w:spacing w:after="0" w:line="240" w:lineRule="auto"/>
        <w:ind w:left="567"/>
        <w:jc w:val="both"/>
        <w:rPr>
          <w:rFonts w:cstheme="majorBidi"/>
        </w:rPr>
      </w:pPr>
      <w:r w:rsidRPr="003E4934">
        <w:rPr>
          <w:rFonts w:cstheme="majorBidi"/>
        </w:rPr>
        <w:t xml:space="preserve">Wystąpienie </w:t>
      </w:r>
      <w:r w:rsidR="004B30E9" w:rsidRPr="003E4934">
        <w:rPr>
          <w:rFonts w:cstheme="majorBidi"/>
        </w:rPr>
        <w:t xml:space="preserve">o Wariant B </w:t>
      </w:r>
      <w:r w:rsidRPr="003E4934">
        <w:rPr>
          <w:rFonts w:cstheme="majorBidi"/>
        </w:rPr>
        <w:t>w ramach Wniosku wymaga przedstawieni</w:t>
      </w:r>
      <w:r w:rsidR="00C96D6D" w:rsidRPr="003E4934">
        <w:rPr>
          <w:rFonts w:cstheme="majorBidi"/>
        </w:rPr>
        <w:t>a</w:t>
      </w:r>
      <w:r w:rsidRPr="003E4934">
        <w:rPr>
          <w:rFonts w:cstheme="majorBidi"/>
        </w:rPr>
        <w:t xml:space="preserve"> Planu Komercjalizacji</w:t>
      </w:r>
      <w:r w:rsidR="00543184" w:rsidRPr="003E4934">
        <w:rPr>
          <w:rFonts w:cstheme="majorBidi"/>
        </w:rPr>
        <w:t xml:space="preserve"> zgodnie z </w:t>
      </w:r>
      <w:r w:rsidR="1960D85A" w:rsidRPr="003E4934">
        <w:rPr>
          <w:rFonts w:cstheme="majorBidi"/>
        </w:rPr>
        <w:t>Wymaganiami</w:t>
      </w:r>
      <w:r w:rsidR="00543184" w:rsidRPr="003E4934">
        <w:rPr>
          <w:rFonts w:cstheme="majorBidi"/>
        </w:rPr>
        <w:t xml:space="preserve"> określonymi w </w:t>
      </w:r>
      <w:r w:rsidR="00A65A55" w:rsidRPr="003E4934">
        <w:rPr>
          <w:rFonts w:cstheme="majorBidi"/>
        </w:rPr>
        <w:t>Załączni</w:t>
      </w:r>
      <w:r w:rsidR="00543184" w:rsidRPr="003E4934">
        <w:rPr>
          <w:rFonts w:cstheme="majorBidi"/>
        </w:rPr>
        <w:t>ku nr 3 do Regulaminu, który</w:t>
      </w:r>
      <w:r w:rsidRPr="003E4934">
        <w:rPr>
          <w:rFonts w:cstheme="majorBidi"/>
        </w:rPr>
        <w:t xml:space="preserve"> podlega dodatkowej ocenie przez NCBR. W razie pozytywnej oceny Planu Komercjalizacji tak długo jak Wnioskodawca go realizuje, udzielenie NCBR licencji do korzystania z </w:t>
      </w:r>
      <w:r w:rsidR="00324423">
        <w:rPr>
          <w:rFonts w:cstheme="majorHAnsi"/>
        </w:rPr>
        <w:t>Wyników Prac B+R</w:t>
      </w:r>
      <w:r w:rsidR="00324423" w:rsidRPr="00690EE6">
        <w:rPr>
          <w:rFonts w:cstheme="majorHAnsi"/>
        </w:rPr>
        <w:t xml:space="preserve"> </w:t>
      </w:r>
      <w:r w:rsidRPr="003E4934">
        <w:rPr>
          <w:rFonts w:cstheme="majorBidi"/>
        </w:rPr>
        <w:t xml:space="preserve">z prawem do udzielania sublicencji jest odraczane w czasie, nie dłużej jednak niż </w:t>
      </w:r>
      <w:r w:rsidR="00BE2366" w:rsidRPr="003E4934">
        <w:rPr>
          <w:rFonts w:cstheme="majorBidi"/>
        </w:rPr>
        <w:t>przez okres określony w Umowie</w:t>
      </w:r>
      <w:r w:rsidRPr="003E4934">
        <w:rPr>
          <w:rFonts w:cstheme="majorBidi"/>
        </w:rPr>
        <w:t>.</w:t>
      </w:r>
    </w:p>
    <w:p w14:paraId="40BDD2E5" w14:textId="77777777" w:rsidR="001B58D4" w:rsidRPr="003E4934" w:rsidRDefault="001B58D4" w:rsidP="001B58D4">
      <w:pPr>
        <w:pStyle w:val="Akapitzlist"/>
        <w:spacing w:after="0" w:line="240" w:lineRule="auto"/>
        <w:ind w:left="567"/>
        <w:jc w:val="both"/>
        <w:rPr>
          <w:rFonts w:cstheme="majorHAnsi"/>
        </w:rPr>
      </w:pPr>
      <w:r w:rsidRPr="003E4934">
        <w:rPr>
          <w:rFonts w:cstheme="majorHAnsi"/>
        </w:rPr>
        <w:t>W razie negatywnej oceny Planu Komercjalizacji Wnioskodawca może wycofać Wniosek. Jeśli NCBR negatywnie oceni Plan Komercjalizacji i Wnioskodawca nie wycofa Wniosku, Wnioskodawca będzie realizował Umowę przy podziale korzyści z pominięciem Wariantu B.</w:t>
      </w:r>
    </w:p>
    <w:p w14:paraId="5E2A6485" w14:textId="526FB50E" w:rsidR="00153DF5" w:rsidRPr="003E4934" w:rsidRDefault="00153DF5"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Termin realizacji Przedsięwzięcia</w:t>
      </w:r>
      <w:r w:rsidRPr="003E4934">
        <w:rPr>
          <w:rFonts w:cstheme="majorHAnsi"/>
        </w:rPr>
        <w:t xml:space="preserve">] Zasadnicza, badawczo-rozwojowa, część Przedsięwzięcia jest ograniczona do końca roku 2023, z uwzględnieniem szczegółowego Harmonogramu Przedsięwzięcia. Umowy z Uczestnikami Przedsięwzięcia przewidują </w:t>
      </w:r>
      <w:r w:rsidR="00493172" w:rsidRPr="003E4934">
        <w:rPr>
          <w:rFonts w:cstheme="majorHAnsi"/>
        </w:rPr>
        <w:t>postanowienia wykraczające poza wskazany horyzont czasowy</w:t>
      </w:r>
      <w:r w:rsidR="00BB644B" w:rsidRPr="003E4934">
        <w:rPr>
          <w:rFonts w:cstheme="majorHAnsi"/>
        </w:rPr>
        <w:t xml:space="preserve">, </w:t>
      </w:r>
      <w:r w:rsidR="00493172" w:rsidRPr="003E4934">
        <w:rPr>
          <w:rFonts w:cstheme="majorHAnsi"/>
        </w:rPr>
        <w:t xml:space="preserve">w zakresie </w:t>
      </w:r>
      <w:r w:rsidR="001A608E" w:rsidRPr="003E4934">
        <w:rPr>
          <w:rFonts w:cstheme="majorHAnsi"/>
        </w:rPr>
        <w:t xml:space="preserve">demonstracji technologicznej, </w:t>
      </w:r>
      <w:r w:rsidR="00BB644B" w:rsidRPr="003E4934">
        <w:rPr>
          <w:rFonts w:cstheme="majorHAnsi"/>
        </w:rPr>
        <w:t xml:space="preserve">zbierania danych i szczegółowej </w:t>
      </w:r>
      <w:r w:rsidR="00493172" w:rsidRPr="003E4934">
        <w:rPr>
          <w:rFonts w:cstheme="majorHAnsi"/>
        </w:rPr>
        <w:t xml:space="preserve">analizy funkcjonowania Demonstratorów </w:t>
      </w:r>
      <w:r w:rsidR="001A608E" w:rsidRPr="003E4934">
        <w:rPr>
          <w:rFonts w:cstheme="majorHAnsi"/>
        </w:rPr>
        <w:t xml:space="preserve">i ich testów </w:t>
      </w:r>
      <w:r w:rsidR="00493172" w:rsidRPr="003E4934">
        <w:rPr>
          <w:rFonts w:cstheme="majorHAnsi"/>
        </w:rPr>
        <w:t xml:space="preserve">oraz komercjalizacji </w:t>
      </w:r>
      <w:r w:rsidR="008B3763" w:rsidRPr="003E4934">
        <w:rPr>
          <w:rFonts w:cstheme="majorHAnsi"/>
        </w:rPr>
        <w:t>Rozwiązania</w:t>
      </w:r>
      <w:r w:rsidR="00DE2B68" w:rsidRPr="003E4934">
        <w:rPr>
          <w:rFonts w:cstheme="majorHAnsi"/>
        </w:rPr>
        <w:t xml:space="preserve"> poza Przedsięwzięciem</w:t>
      </w:r>
      <w:r w:rsidR="00493172" w:rsidRPr="003E4934">
        <w:rPr>
          <w:rFonts w:cstheme="majorHAnsi"/>
        </w:rPr>
        <w:t>.</w:t>
      </w:r>
    </w:p>
    <w:p w14:paraId="1BB69EB7" w14:textId="77777777" w:rsidR="00865A76" w:rsidRPr="003E4934" w:rsidRDefault="00865A76" w:rsidP="00865A76">
      <w:pPr>
        <w:pStyle w:val="Akapitzlist"/>
        <w:spacing w:after="0" w:line="240" w:lineRule="auto"/>
        <w:ind w:left="1440"/>
        <w:jc w:val="both"/>
        <w:rPr>
          <w:rFonts w:cstheme="majorHAnsi"/>
        </w:rPr>
      </w:pPr>
    </w:p>
    <w:p w14:paraId="16F29466" w14:textId="33C73C49" w:rsidR="00AF284B" w:rsidRPr="003E4934" w:rsidRDefault="0004269C" w:rsidP="00E52F80">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63" w:name="_Określenie_Zamawiającego"/>
      <w:bookmarkStart w:id="64" w:name="_Ref509207570"/>
      <w:bookmarkStart w:id="65" w:name="_Ref52629295"/>
      <w:bookmarkStart w:id="66" w:name="_Toc53762094"/>
      <w:bookmarkStart w:id="67" w:name="_Toc59586181"/>
      <w:bookmarkStart w:id="68" w:name="_Toc494180639"/>
      <w:bookmarkStart w:id="69" w:name="_Toc496261289"/>
      <w:bookmarkStart w:id="70" w:name="_Toc503862997"/>
      <w:bookmarkEnd w:id="63"/>
      <w:r w:rsidRPr="003E4934">
        <w:rPr>
          <w:rFonts w:asciiTheme="minorHAnsi" w:eastAsia="Arial Unicode MS" w:hAnsiTheme="minorHAnsi" w:cstheme="majorHAnsi"/>
          <w:b/>
          <w:color w:val="C00000"/>
          <w:sz w:val="28"/>
          <w:szCs w:val="28"/>
        </w:rPr>
        <w:t>Wnioskodawcy</w:t>
      </w:r>
      <w:bookmarkEnd w:id="64"/>
      <w:bookmarkEnd w:id="65"/>
      <w:bookmarkEnd w:id="66"/>
      <w:bookmarkEnd w:id="67"/>
    </w:p>
    <w:p w14:paraId="7333CE8A" w14:textId="7D6096BB" w:rsidR="003335C7" w:rsidRPr="003E4934" w:rsidRDefault="008C0349" w:rsidP="00E52F80">
      <w:pPr>
        <w:pStyle w:val="Nagwek2"/>
        <w:keepNext w:val="0"/>
        <w:keepLines w:val="0"/>
        <w:numPr>
          <w:ilvl w:val="1"/>
          <w:numId w:val="15"/>
        </w:numPr>
        <w:spacing w:before="0" w:after="120" w:line="276" w:lineRule="auto"/>
        <w:ind w:left="709" w:hanging="567"/>
        <w:jc w:val="both"/>
        <w:rPr>
          <w:rFonts w:asciiTheme="minorHAnsi" w:eastAsia="Arial Unicode MS" w:hAnsiTheme="minorHAnsi" w:cstheme="majorHAnsi"/>
          <w:b/>
          <w:color w:val="C00000"/>
          <w:sz w:val="24"/>
          <w:szCs w:val="24"/>
        </w:rPr>
      </w:pPr>
      <w:bookmarkStart w:id="71" w:name="_Toc494180640"/>
      <w:bookmarkStart w:id="72" w:name="_Toc496261290"/>
      <w:bookmarkStart w:id="73" w:name="_Toc503862998"/>
      <w:bookmarkStart w:id="74" w:name="_Ref511657198"/>
      <w:bookmarkStart w:id="75" w:name="_Toc53762095"/>
      <w:bookmarkStart w:id="76" w:name="_Toc59586182"/>
      <w:bookmarkEnd w:id="68"/>
      <w:bookmarkEnd w:id="69"/>
      <w:bookmarkEnd w:id="70"/>
      <w:r w:rsidRPr="003E4934">
        <w:rPr>
          <w:rFonts w:asciiTheme="minorHAnsi" w:hAnsiTheme="minorHAnsi" w:cstheme="majorHAnsi"/>
          <w:b/>
          <w:color w:val="C00000"/>
          <w:sz w:val="24"/>
          <w:szCs w:val="24"/>
        </w:rPr>
        <w:t>Informacj</w:t>
      </w:r>
      <w:r w:rsidR="002D20AC" w:rsidRPr="003E4934">
        <w:rPr>
          <w:rFonts w:asciiTheme="minorHAnsi" w:hAnsiTheme="minorHAnsi" w:cstheme="majorHAnsi"/>
          <w:b/>
          <w:color w:val="C00000"/>
          <w:sz w:val="24"/>
          <w:szCs w:val="24"/>
        </w:rPr>
        <w:t>e</w:t>
      </w:r>
      <w:r w:rsidRPr="003E4934">
        <w:rPr>
          <w:rFonts w:asciiTheme="minorHAnsi" w:eastAsia="Arial Unicode MS" w:hAnsiTheme="minorHAnsi" w:cstheme="majorHAnsi"/>
          <w:b/>
          <w:color w:val="C00000"/>
          <w:sz w:val="24"/>
          <w:szCs w:val="24"/>
        </w:rPr>
        <w:t xml:space="preserve"> ogólne</w:t>
      </w:r>
      <w:bookmarkEnd w:id="71"/>
      <w:bookmarkEnd w:id="72"/>
      <w:bookmarkEnd w:id="73"/>
      <w:bookmarkEnd w:id="74"/>
      <w:bookmarkEnd w:id="75"/>
      <w:bookmarkEnd w:id="76"/>
    </w:p>
    <w:p w14:paraId="25877AE5" w14:textId="26867AED" w:rsidR="0004269C" w:rsidRPr="003E4934" w:rsidRDefault="00586E2C" w:rsidP="46C03593">
      <w:pPr>
        <w:pStyle w:val="Akapitzlist"/>
        <w:numPr>
          <w:ilvl w:val="0"/>
          <w:numId w:val="20"/>
        </w:numPr>
        <w:spacing w:after="0" w:line="240" w:lineRule="auto"/>
        <w:ind w:left="567" w:hanging="425"/>
        <w:jc w:val="both"/>
        <w:rPr>
          <w:rFonts w:cstheme="majorBidi"/>
        </w:rPr>
      </w:pPr>
      <w:r w:rsidRPr="003E4934">
        <w:rPr>
          <w:rFonts w:cstheme="majorBidi"/>
        </w:rPr>
        <w:t>Przedsięwzięcie</w:t>
      </w:r>
      <w:r w:rsidR="007803D1" w:rsidRPr="003E4934">
        <w:rPr>
          <w:rFonts w:cstheme="majorBidi"/>
        </w:rPr>
        <w:t xml:space="preserve"> jest adresowan</w:t>
      </w:r>
      <w:r w:rsidR="00710118" w:rsidRPr="003E4934">
        <w:rPr>
          <w:rFonts w:cstheme="majorBidi"/>
        </w:rPr>
        <w:t>e</w:t>
      </w:r>
      <w:r w:rsidR="007803D1" w:rsidRPr="003E4934">
        <w:rPr>
          <w:rFonts w:cstheme="majorBidi"/>
        </w:rPr>
        <w:t xml:space="preserve"> do </w:t>
      </w:r>
      <w:r w:rsidR="0004269C" w:rsidRPr="003E4934">
        <w:rPr>
          <w:rFonts w:cstheme="majorBidi"/>
        </w:rPr>
        <w:t>podmiotów</w:t>
      </w:r>
      <w:r w:rsidR="008C0349" w:rsidRPr="003E4934">
        <w:rPr>
          <w:rFonts w:cstheme="majorBidi"/>
        </w:rPr>
        <w:t xml:space="preserve"> mający</w:t>
      </w:r>
      <w:r w:rsidR="007803D1" w:rsidRPr="003E4934">
        <w:rPr>
          <w:rFonts w:cstheme="majorBidi"/>
        </w:rPr>
        <w:t>ch</w:t>
      </w:r>
      <w:r w:rsidR="008C0349" w:rsidRPr="003E4934">
        <w:rPr>
          <w:rFonts w:cstheme="majorBidi"/>
        </w:rPr>
        <w:t xml:space="preserve"> pomysł, wymagany potencjał i wolę </w:t>
      </w:r>
      <w:r w:rsidR="007803D1" w:rsidRPr="003E4934">
        <w:rPr>
          <w:rFonts w:cstheme="majorBidi"/>
        </w:rPr>
        <w:t>opracowania</w:t>
      </w:r>
      <w:r w:rsidR="00160C28" w:rsidRPr="003E4934">
        <w:rPr>
          <w:rFonts w:cstheme="majorBidi"/>
        </w:rPr>
        <w:t xml:space="preserve"> </w:t>
      </w:r>
      <w:r w:rsidR="0020684C" w:rsidRPr="003E4934">
        <w:rPr>
          <w:rFonts w:cstheme="majorBidi"/>
        </w:rPr>
        <w:t>technologii w zakresie budownictwa mieszkaniowego, spełniającej</w:t>
      </w:r>
      <w:r w:rsidR="006F20F6" w:rsidRPr="003E4934">
        <w:rPr>
          <w:rFonts w:cstheme="majorBidi"/>
        </w:rPr>
        <w:t xml:space="preserve"> w zakresie danego Strumienia</w:t>
      </w:r>
      <w:r w:rsidR="0020684C" w:rsidRPr="003E4934">
        <w:rPr>
          <w:rFonts w:cstheme="majorBidi"/>
        </w:rPr>
        <w:t xml:space="preserve"> </w:t>
      </w:r>
      <w:r w:rsidR="009316AB" w:rsidRPr="003E4934">
        <w:rPr>
          <w:rFonts w:cstheme="majorBidi"/>
        </w:rPr>
        <w:t xml:space="preserve">co najmniej </w:t>
      </w:r>
      <w:r w:rsidR="6FA4B80B" w:rsidRPr="003E4934">
        <w:rPr>
          <w:rFonts w:cstheme="majorBidi"/>
        </w:rPr>
        <w:t>Wymagania</w:t>
      </w:r>
      <w:r w:rsidR="00D44B54" w:rsidRPr="003E4934">
        <w:rPr>
          <w:rFonts w:cstheme="majorBidi"/>
        </w:rPr>
        <w:t xml:space="preserve"> </w:t>
      </w:r>
      <w:r w:rsidR="00A747F8" w:rsidRPr="003E4934">
        <w:rPr>
          <w:rFonts w:cstheme="majorBidi"/>
        </w:rPr>
        <w:t xml:space="preserve">Obligatoryjne </w:t>
      </w:r>
      <w:r w:rsidR="0020684C" w:rsidRPr="003E4934">
        <w:rPr>
          <w:rFonts w:cstheme="majorBidi"/>
        </w:rPr>
        <w:t xml:space="preserve">wskazane w </w:t>
      </w:r>
      <w:r w:rsidR="00A65A55" w:rsidRPr="003E4934">
        <w:rPr>
          <w:rFonts w:cstheme="majorBidi"/>
        </w:rPr>
        <w:t>Załączni</w:t>
      </w:r>
      <w:r w:rsidR="0020684C" w:rsidRPr="003E4934">
        <w:rPr>
          <w:rFonts w:cstheme="majorBidi"/>
        </w:rPr>
        <w:t xml:space="preserve">ku nr </w:t>
      </w:r>
      <w:r w:rsidR="009316AB" w:rsidRPr="003E4934">
        <w:rPr>
          <w:rFonts w:cstheme="majorBidi"/>
        </w:rPr>
        <w:t>1 do Regulaminu</w:t>
      </w:r>
      <w:r w:rsidR="0020684C" w:rsidRPr="003E4934">
        <w:rPr>
          <w:rFonts w:cstheme="majorBidi"/>
        </w:rPr>
        <w:t xml:space="preserve">. </w:t>
      </w:r>
      <w:r w:rsidR="0004269C" w:rsidRPr="003E4934">
        <w:rPr>
          <w:rFonts w:cstheme="majorBidi"/>
        </w:rPr>
        <w:t xml:space="preserve">NCBR prowadzi niniejsze </w:t>
      </w:r>
      <w:r w:rsidR="00BB37CD" w:rsidRPr="003E4934">
        <w:rPr>
          <w:rFonts w:cstheme="majorBidi"/>
        </w:rPr>
        <w:t>P</w:t>
      </w:r>
      <w:r w:rsidR="0004269C" w:rsidRPr="003E4934">
        <w:rPr>
          <w:rFonts w:cstheme="majorBidi"/>
        </w:rPr>
        <w:t>ostępowanie z zachowaniem zasad otwartości i konkurencyjności, nie</w:t>
      </w:r>
      <w:r w:rsidR="005068B7" w:rsidRPr="003E4934">
        <w:rPr>
          <w:rFonts w:cstheme="majorBidi"/>
        </w:rPr>
        <w:t> </w:t>
      </w:r>
      <w:r w:rsidR="0004269C" w:rsidRPr="003E4934">
        <w:rPr>
          <w:rFonts w:cstheme="majorBidi"/>
        </w:rPr>
        <w:t>wprowadzając</w:t>
      </w:r>
      <w:r w:rsidR="00BE1C67" w:rsidRPr="003E4934">
        <w:rPr>
          <w:rFonts w:cstheme="majorBidi"/>
        </w:rPr>
        <w:t>,</w:t>
      </w:r>
      <w:r w:rsidR="0004269C" w:rsidRPr="003E4934">
        <w:rPr>
          <w:rFonts w:cstheme="majorBidi"/>
        </w:rPr>
        <w:t xml:space="preserve"> co do zasady</w:t>
      </w:r>
      <w:r w:rsidR="001B0CEA" w:rsidRPr="003E4934">
        <w:rPr>
          <w:rFonts w:cstheme="majorBidi"/>
        </w:rPr>
        <w:t xml:space="preserve"> (tj. </w:t>
      </w:r>
      <w:r w:rsidR="00A747F8" w:rsidRPr="003E4934">
        <w:rPr>
          <w:rFonts w:cstheme="majorBidi"/>
        </w:rPr>
        <w:t>poza jednoznaczn</w:t>
      </w:r>
      <w:r w:rsidR="008D26FF" w:rsidRPr="003E4934">
        <w:rPr>
          <w:rFonts w:cstheme="majorBidi"/>
        </w:rPr>
        <w:t>ie określonymi</w:t>
      </w:r>
      <w:r w:rsidR="00A747F8" w:rsidRPr="003E4934">
        <w:rPr>
          <w:rFonts w:cstheme="majorBidi"/>
        </w:rPr>
        <w:t xml:space="preserve"> wyjątkami</w:t>
      </w:r>
      <w:r w:rsidR="001B0CEA" w:rsidRPr="003E4934">
        <w:rPr>
          <w:rFonts w:cstheme="majorBidi"/>
        </w:rPr>
        <w:t>)</w:t>
      </w:r>
      <w:r w:rsidR="0004269C" w:rsidRPr="003E4934">
        <w:rPr>
          <w:rFonts w:cstheme="majorBidi"/>
        </w:rPr>
        <w:t xml:space="preserve"> ograniczeń w zakresie kategorii podmiotów, uprawnionych do</w:t>
      </w:r>
      <w:r w:rsidR="005068B7" w:rsidRPr="003E4934">
        <w:rPr>
          <w:rFonts w:cstheme="majorBidi"/>
        </w:rPr>
        <w:t> </w:t>
      </w:r>
      <w:r w:rsidR="0004269C" w:rsidRPr="003E4934">
        <w:rPr>
          <w:rFonts w:cstheme="majorBidi"/>
        </w:rPr>
        <w:t>złożenia Wniosków</w:t>
      </w:r>
      <w:r w:rsidR="00743DE2" w:rsidRPr="003E4934">
        <w:rPr>
          <w:rFonts w:cstheme="majorBidi"/>
        </w:rPr>
        <w:t xml:space="preserve"> o przystąpienie do </w:t>
      </w:r>
      <w:r w:rsidR="00BB37CD" w:rsidRPr="003E4934">
        <w:rPr>
          <w:rFonts w:cstheme="majorBidi"/>
        </w:rPr>
        <w:t>P</w:t>
      </w:r>
      <w:r w:rsidR="00743DE2" w:rsidRPr="003E4934">
        <w:rPr>
          <w:rFonts w:cstheme="majorBidi"/>
        </w:rPr>
        <w:t>ostępowania</w:t>
      </w:r>
      <w:r w:rsidR="008227C1" w:rsidRPr="003E4934">
        <w:rPr>
          <w:rFonts w:cstheme="majorBidi"/>
        </w:rPr>
        <w:t xml:space="preserve"> i zawarcie Umowy</w:t>
      </w:r>
      <w:r w:rsidR="00E9232B" w:rsidRPr="003E4934">
        <w:rPr>
          <w:rFonts w:cstheme="majorBidi"/>
          <w:b/>
          <w:bCs/>
        </w:rPr>
        <w:t>, stanowiących jednocześnie ofertę na wykonanie przedmiotu zamówienia</w:t>
      </w:r>
      <w:r w:rsidR="00E9232B" w:rsidRPr="003E4934">
        <w:rPr>
          <w:rFonts w:cstheme="majorBidi"/>
        </w:rPr>
        <w:t xml:space="preserve"> </w:t>
      </w:r>
      <w:r w:rsidR="00743DE2" w:rsidRPr="003E4934">
        <w:rPr>
          <w:rFonts w:cstheme="majorBidi"/>
        </w:rPr>
        <w:t>(dalej: „</w:t>
      </w:r>
      <w:r w:rsidR="00743DE2" w:rsidRPr="003E4934">
        <w:rPr>
          <w:rFonts w:cstheme="majorBidi"/>
          <w:b/>
          <w:bCs/>
        </w:rPr>
        <w:t>Wniosek</w:t>
      </w:r>
      <w:r w:rsidR="00743DE2" w:rsidRPr="003E4934">
        <w:rPr>
          <w:rFonts w:cstheme="majorBidi"/>
        </w:rPr>
        <w:t>”)</w:t>
      </w:r>
      <w:r w:rsidR="003F41DA" w:rsidRPr="003E4934">
        <w:rPr>
          <w:rFonts w:cstheme="majorBidi"/>
        </w:rPr>
        <w:t>.</w:t>
      </w:r>
      <w:r w:rsidR="0004269C" w:rsidRPr="003E4934">
        <w:rPr>
          <w:rFonts w:cstheme="majorBidi"/>
        </w:rPr>
        <w:t xml:space="preserve"> </w:t>
      </w:r>
    </w:p>
    <w:p w14:paraId="59827948" w14:textId="25947D01" w:rsidR="004571C4" w:rsidRPr="003E4934" w:rsidRDefault="00902C6A" w:rsidP="003D1F09">
      <w:pPr>
        <w:pStyle w:val="Akapitzlist"/>
        <w:numPr>
          <w:ilvl w:val="0"/>
          <w:numId w:val="20"/>
        </w:numPr>
        <w:spacing w:after="0" w:line="240" w:lineRule="auto"/>
        <w:ind w:left="567" w:hanging="425"/>
        <w:jc w:val="both"/>
      </w:pPr>
      <w:bookmarkStart w:id="77" w:name="_Ref511660533"/>
      <w:r w:rsidRPr="003E4934">
        <w:t xml:space="preserve">Do udziału w </w:t>
      </w:r>
      <w:r w:rsidR="00586E2C" w:rsidRPr="003E4934">
        <w:t xml:space="preserve">Przedsięwzięciu </w:t>
      </w:r>
      <w:r w:rsidRPr="003E4934">
        <w:t xml:space="preserve">dopuszczone są wszystkie </w:t>
      </w:r>
      <w:r w:rsidR="00E9232B" w:rsidRPr="003E4934">
        <w:t>zainteresowane podmioty, które mają zdolność wykonania Umowy</w:t>
      </w:r>
      <w:r w:rsidR="00A747F8" w:rsidRPr="003E4934">
        <w:t xml:space="preserve"> i spełniają warunki określone w tym Regulaminie</w:t>
      </w:r>
      <w:r w:rsidR="003D1F09" w:rsidRPr="003E4934">
        <w:t xml:space="preserve"> oraz posiadają siedzibę</w:t>
      </w:r>
      <w:r w:rsidR="0038051D" w:rsidRPr="003E4934">
        <w:t xml:space="preserve"> lub miejsce zamieszkania</w:t>
      </w:r>
      <w:r w:rsidR="003D1F09" w:rsidRPr="003E4934">
        <w:t xml:space="preserve"> na terytorium państwa członkowskiego Unii Europejskiej lub państwa-strony Porozumienia Światowej Organizacji Handlu w sprawie zamówień rządowych lub innej umowy międzynarodowej dotycząc</w:t>
      </w:r>
      <w:r w:rsidR="00A12121" w:rsidRPr="003E4934">
        <w:t>ej</w:t>
      </w:r>
      <w:r w:rsidR="003D1F09" w:rsidRPr="003E4934">
        <w:t xml:space="preserve"> zamówień rządowych, których stroną jest Polska lub Unia Europejska.</w:t>
      </w:r>
      <w:r w:rsidR="009316AB" w:rsidRPr="003E4934">
        <w:t xml:space="preserve"> </w:t>
      </w:r>
      <w:r w:rsidR="6FA4B80B" w:rsidRPr="003E4934">
        <w:t>Wymagania</w:t>
      </w:r>
      <w:r w:rsidR="009316AB" w:rsidRPr="003E4934">
        <w:t xml:space="preserve"> określone w </w:t>
      </w:r>
      <w:r w:rsidR="00A65A55" w:rsidRPr="003E4934">
        <w:t>Załączni</w:t>
      </w:r>
      <w:r w:rsidR="009316AB" w:rsidRPr="003E4934">
        <w:t xml:space="preserve">ku nr 1 do Regulaminu oraz Kryteria zawarte w </w:t>
      </w:r>
      <w:r w:rsidR="00A65A55" w:rsidRPr="003E4934">
        <w:t>Załączni</w:t>
      </w:r>
      <w:r w:rsidR="009316AB" w:rsidRPr="003E4934">
        <w:t>ku nr 5 do Regulaminu określają jakie kompetencje, w ramach konkurencji pomiędzy Uczestnikami Przedsięwzięcia, są preferowane.</w:t>
      </w:r>
      <w:bookmarkStart w:id="78" w:name="_Ref499632404"/>
      <w:bookmarkEnd w:id="77"/>
    </w:p>
    <w:p w14:paraId="5ACEF19F" w14:textId="088B5460" w:rsidR="00160C28" w:rsidRPr="003E4934" w:rsidRDefault="00E5625C" w:rsidP="29DA62CB">
      <w:pPr>
        <w:pStyle w:val="Akapitzlist"/>
        <w:numPr>
          <w:ilvl w:val="0"/>
          <w:numId w:val="20"/>
        </w:numPr>
        <w:spacing w:after="0" w:line="240" w:lineRule="auto"/>
        <w:ind w:left="567" w:hanging="425"/>
        <w:jc w:val="both"/>
        <w:rPr>
          <w:rFonts w:asciiTheme="majorBidi" w:eastAsiaTheme="majorBidi" w:hAnsiTheme="majorBidi" w:cstheme="majorBidi"/>
        </w:rPr>
      </w:pPr>
      <w:r w:rsidRPr="003E4934">
        <w:t>Z zastrzeżeniem zdania ostatniego, j</w:t>
      </w:r>
      <w:r w:rsidR="003F41DA" w:rsidRPr="003E4934">
        <w:t xml:space="preserve">eden </w:t>
      </w:r>
      <w:r w:rsidR="00BB37CD" w:rsidRPr="003E4934">
        <w:t>p</w:t>
      </w:r>
      <w:r w:rsidR="00CE3227" w:rsidRPr="003E4934">
        <w:t>odmiot</w:t>
      </w:r>
      <w:r w:rsidR="002973D0" w:rsidRPr="003E4934">
        <w:t xml:space="preserve"> (rozumiany jako osoba fizyczna, jednostka organizacyjna albo osoba prawna)</w:t>
      </w:r>
      <w:r w:rsidR="00902C6A" w:rsidRPr="003E4934">
        <w:t xml:space="preserve"> </w:t>
      </w:r>
      <w:r w:rsidR="00CE3227" w:rsidRPr="003E4934">
        <w:t>może złożyć nie więcej niż jeden Wniosek</w:t>
      </w:r>
      <w:r w:rsidR="00720F2C" w:rsidRPr="003E4934">
        <w:t xml:space="preserve"> dla danego Strumienia</w:t>
      </w:r>
      <w:r w:rsidR="00CE3227" w:rsidRPr="003E4934">
        <w:t xml:space="preserve">, niezależnie od tego czy składa Wniosek samodzielnie czy łącznie z </w:t>
      </w:r>
      <w:r w:rsidR="002D20AC" w:rsidRPr="003E4934">
        <w:rPr>
          <w:rFonts w:cstheme="majorBidi"/>
        </w:rPr>
        <w:t>innym podmiotem/</w:t>
      </w:r>
      <w:r w:rsidR="00CE3227" w:rsidRPr="003E4934">
        <w:t>innymi podmiotami.</w:t>
      </w:r>
      <w:r w:rsidR="003F41DA" w:rsidRPr="003E4934">
        <w:t xml:space="preserve"> Wszystkie W</w:t>
      </w:r>
      <w:r w:rsidR="00CE3227" w:rsidRPr="003E4934">
        <w:t>nioski złożone z</w:t>
      </w:r>
      <w:r w:rsidR="00902C6A" w:rsidRPr="003E4934">
        <w:t> </w:t>
      </w:r>
      <w:r w:rsidR="00CE3227" w:rsidRPr="003E4934">
        <w:t>naruszeniem zasady wskazanej w</w:t>
      </w:r>
      <w:r w:rsidR="00000DF9" w:rsidRPr="003E4934">
        <w:t> </w:t>
      </w:r>
      <w:r w:rsidR="00CE3227" w:rsidRPr="003E4934">
        <w:t>zdaniu poprzedzającym podlega</w:t>
      </w:r>
      <w:r w:rsidR="007D196B" w:rsidRPr="003E4934">
        <w:t xml:space="preserve">ją wykluczeniu </w:t>
      </w:r>
      <w:r w:rsidR="007D196B" w:rsidRPr="003E4934">
        <w:rPr>
          <w:rFonts w:cstheme="majorBidi"/>
        </w:rPr>
        <w:t>w</w:t>
      </w:r>
      <w:r w:rsidR="00902C6A" w:rsidRPr="003E4934">
        <w:rPr>
          <w:rFonts w:cstheme="majorBidi"/>
        </w:rPr>
        <w:t> </w:t>
      </w:r>
      <w:r w:rsidR="007D196B" w:rsidRPr="003E4934">
        <w:rPr>
          <w:rFonts w:cstheme="majorBidi"/>
        </w:rPr>
        <w:t>Postępowaniu</w:t>
      </w:r>
      <w:r w:rsidR="003F41DA" w:rsidRPr="003E4934">
        <w:rPr>
          <w:rFonts w:cstheme="majorBidi"/>
        </w:rPr>
        <w:t xml:space="preserve"> w ramach </w:t>
      </w:r>
      <w:r w:rsidR="00BB37CD" w:rsidRPr="003E4934">
        <w:rPr>
          <w:rFonts w:cstheme="majorBidi"/>
        </w:rPr>
        <w:t>o</w:t>
      </w:r>
      <w:r w:rsidR="003F41DA" w:rsidRPr="003E4934">
        <w:rPr>
          <w:rFonts w:cstheme="majorBidi"/>
        </w:rPr>
        <w:t xml:space="preserve">ceny </w:t>
      </w:r>
      <w:r w:rsidR="00BB37CD" w:rsidRPr="003E4934">
        <w:rPr>
          <w:rFonts w:cstheme="majorBidi"/>
        </w:rPr>
        <w:t>f</w:t>
      </w:r>
      <w:r w:rsidR="001F79F6" w:rsidRPr="003E4934">
        <w:rPr>
          <w:rFonts w:cstheme="majorBidi"/>
        </w:rPr>
        <w:t>ormalnej</w:t>
      </w:r>
      <w:r w:rsidR="007D196B" w:rsidRPr="003E4934">
        <w:rPr>
          <w:rFonts w:cstheme="majorBidi"/>
        </w:rPr>
        <w:t>.</w:t>
      </w:r>
      <w:r w:rsidR="001F018E" w:rsidRPr="003E4934">
        <w:rPr>
          <w:rFonts w:cstheme="majorBidi"/>
        </w:rPr>
        <w:t xml:space="preserve"> Dla usunięcia wątpliwości NCBR wskazuje, że</w:t>
      </w:r>
      <w:r w:rsidR="00BE3C7F" w:rsidRPr="003E4934">
        <w:rPr>
          <w:rFonts w:cstheme="majorBidi"/>
        </w:rPr>
        <w:t xml:space="preserve"> z zastrzeżeniem poniższej informacji,</w:t>
      </w:r>
      <w:r w:rsidR="004E4FAF" w:rsidRPr="003E4934">
        <w:rPr>
          <w:rFonts w:cstheme="majorBidi"/>
        </w:rPr>
        <w:t xml:space="preserve"> </w:t>
      </w:r>
      <w:r w:rsidR="00160C28" w:rsidRPr="003E4934">
        <w:rPr>
          <w:rFonts w:cstheme="majorBidi"/>
        </w:rPr>
        <w:t>jed</w:t>
      </w:r>
      <w:r w:rsidR="00467E0B" w:rsidRPr="003E4934">
        <w:rPr>
          <w:rFonts w:cstheme="majorBidi"/>
        </w:rPr>
        <w:t>en</w:t>
      </w:r>
      <w:r w:rsidR="00160C28" w:rsidRPr="003E4934">
        <w:rPr>
          <w:rFonts w:cstheme="majorBidi"/>
        </w:rPr>
        <w:t xml:space="preserve"> </w:t>
      </w:r>
      <w:r w:rsidR="00467E0B" w:rsidRPr="003E4934">
        <w:rPr>
          <w:rFonts w:cstheme="majorBidi"/>
        </w:rPr>
        <w:t xml:space="preserve">podmiot </w:t>
      </w:r>
      <w:r w:rsidR="00160C28" w:rsidRPr="003E4934">
        <w:rPr>
          <w:rFonts w:cstheme="majorBidi"/>
        </w:rPr>
        <w:t xml:space="preserve">nie może </w:t>
      </w:r>
      <w:r w:rsidR="00720F2C" w:rsidRPr="003E4934">
        <w:rPr>
          <w:rFonts w:cstheme="majorBidi"/>
        </w:rPr>
        <w:t>w ramach jednego Strumienia</w:t>
      </w:r>
      <w:r w:rsidR="00975837" w:rsidRPr="003E4934">
        <w:rPr>
          <w:rFonts w:cstheme="majorBidi"/>
        </w:rPr>
        <w:t xml:space="preserve"> być</w:t>
      </w:r>
      <w:r w:rsidR="00720F2C" w:rsidRPr="003E4934">
        <w:rPr>
          <w:rFonts w:cstheme="majorBidi"/>
        </w:rPr>
        <w:t xml:space="preserve"> </w:t>
      </w:r>
      <w:r w:rsidR="00BE3C7F" w:rsidRPr="003E4934">
        <w:t>wskazany jako Wnioskodawca lub podmiot współtworzący Wnioskodawcę w więcej niż jednym Wniosku</w:t>
      </w:r>
      <w:r w:rsidR="00181247" w:rsidRPr="003E4934">
        <w:rPr>
          <w:rFonts w:cstheme="majorBidi"/>
        </w:rPr>
        <w:t xml:space="preserve">. W przypadku naruszenia zasady wskazanej w </w:t>
      </w:r>
      <w:r w:rsidR="004570B3" w:rsidRPr="003E4934">
        <w:rPr>
          <w:rFonts w:cstheme="majorBidi"/>
        </w:rPr>
        <w:t>niniejszym ustępie</w:t>
      </w:r>
      <w:r w:rsidR="00181247" w:rsidRPr="003E4934">
        <w:rPr>
          <w:rFonts w:cstheme="majorBidi"/>
        </w:rPr>
        <w:t xml:space="preserve">, wykluczeniu podlegają wszyscy Wnioskodawcy </w:t>
      </w:r>
      <w:r w:rsidR="002878AF" w:rsidRPr="003E4934">
        <w:rPr>
          <w:rFonts w:cstheme="majorBidi"/>
        </w:rPr>
        <w:t xml:space="preserve">objęci </w:t>
      </w:r>
      <w:r w:rsidR="00181247" w:rsidRPr="003E4934">
        <w:rPr>
          <w:rFonts w:cstheme="majorBidi"/>
        </w:rPr>
        <w:t>naruszeniem.</w:t>
      </w:r>
      <w:r w:rsidRPr="003E4934">
        <w:rPr>
          <w:rFonts w:cstheme="majorBidi"/>
        </w:rPr>
        <w:t xml:space="preserve"> Ograniczenie określone w niniejszym ustępie nie ma zastosowania do przypadku, gdy proponowane przez jednego Wnioskodawcę/podmioty działające jako Wnioskodawca </w:t>
      </w:r>
      <w:r w:rsidRPr="003E4934">
        <w:rPr>
          <w:rFonts w:cstheme="majorBidi"/>
        </w:rPr>
        <w:lastRenderedPageBreak/>
        <w:t>Rozwiązania w jednym Strumieniu są oparte o różne Modele, tj. Model 2D i Model 3D, w którym to wypadku jeden Wnioskodawca/grupa podmiotów działająca jako Wnioskodawca mogą złożyć dwa Wnioski albo być wskazane w dwóch Wnioskach</w:t>
      </w:r>
      <w:r w:rsidR="00CD2879" w:rsidRPr="003E4934">
        <w:rPr>
          <w:rFonts w:cstheme="majorBidi"/>
        </w:rPr>
        <w:t xml:space="preserve"> w danym Strumieniu</w:t>
      </w:r>
      <w:r w:rsidRPr="003E4934">
        <w:rPr>
          <w:rFonts w:cstheme="majorBidi"/>
        </w:rPr>
        <w:t>.</w:t>
      </w:r>
      <w:bookmarkStart w:id="79" w:name="_Hlk499483384"/>
      <w:bookmarkStart w:id="80" w:name="_Hlk53784238"/>
      <w:bookmarkStart w:id="81" w:name="_Ref53586949"/>
      <w:bookmarkStart w:id="82" w:name="_Hlk53784248"/>
      <w:bookmarkEnd w:id="78"/>
      <w:bookmarkEnd w:id="79"/>
      <w:bookmarkEnd w:id="80"/>
      <w:bookmarkEnd w:id="81"/>
    </w:p>
    <w:p w14:paraId="4C60F19E" w14:textId="05BCF89B" w:rsidR="009D03CE" w:rsidRPr="003E4934" w:rsidRDefault="007803D1" w:rsidP="25F6F896">
      <w:pPr>
        <w:pStyle w:val="Akapitzlist"/>
        <w:numPr>
          <w:ilvl w:val="0"/>
          <w:numId w:val="20"/>
        </w:numPr>
        <w:spacing w:after="0" w:line="240" w:lineRule="auto"/>
        <w:ind w:left="567" w:hanging="425"/>
        <w:jc w:val="both"/>
        <w:rPr>
          <w:rFonts w:cstheme="majorBidi"/>
        </w:rPr>
      </w:pPr>
      <w:bookmarkStart w:id="83" w:name="_Ref52629309"/>
      <w:bookmarkEnd w:id="82"/>
      <w:r w:rsidRPr="003E4934">
        <w:rPr>
          <w:rFonts w:cstheme="majorBidi"/>
        </w:rPr>
        <w:t xml:space="preserve">Wnioskodawcy mogą uczestniczyć w </w:t>
      </w:r>
      <w:r w:rsidR="00586E2C" w:rsidRPr="003E4934">
        <w:rPr>
          <w:rFonts w:cstheme="majorBidi"/>
        </w:rPr>
        <w:t xml:space="preserve">Przedsięwzięciu </w:t>
      </w:r>
      <w:r w:rsidR="008C0349" w:rsidRPr="003E4934">
        <w:rPr>
          <w:rFonts w:cstheme="majorBidi"/>
        </w:rPr>
        <w:t>zarówno samodzielnie jak i wspólnie z</w:t>
      </w:r>
      <w:r w:rsidR="005068B7" w:rsidRPr="003E4934">
        <w:rPr>
          <w:rFonts w:cstheme="majorBidi"/>
        </w:rPr>
        <w:t> </w:t>
      </w:r>
      <w:r w:rsidR="008C0349" w:rsidRPr="003E4934">
        <w:rPr>
          <w:rFonts w:cstheme="majorBidi"/>
        </w:rPr>
        <w:t>innymi podmiotami</w:t>
      </w:r>
      <w:r w:rsidR="009D03CE" w:rsidRPr="003E4934">
        <w:rPr>
          <w:rFonts w:cstheme="majorBidi"/>
        </w:rPr>
        <w:t>, przy czym:</w:t>
      </w:r>
      <w:bookmarkEnd w:id="83"/>
    </w:p>
    <w:p w14:paraId="0B5B7855" w14:textId="002CD2C4" w:rsidR="00BB3634" w:rsidRPr="003E4934" w:rsidRDefault="0097691E" w:rsidP="25F6F896">
      <w:pPr>
        <w:pStyle w:val="Akapitzlist"/>
        <w:numPr>
          <w:ilvl w:val="1"/>
          <w:numId w:val="20"/>
        </w:numPr>
        <w:spacing w:after="0" w:line="240" w:lineRule="auto"/>
        <w:ind w:left="851"/>
        <w:jc w:val="both"/>
        <w:rPr>
          <w:rFonts w:cstheme="majorBidi"/>
        </w:rPr>
      </w:pPr>
      <w:r w:rsidRPr="003E4934">
        <w:rPr>
          <w:rFonts w:cstheme="majorBidi"/>
        </w:rPr>
        <w:t xml:space="preserve">w przypadku </w:t>
      </w:r>
      <w:r w:rsidR="00F22079" w:rsidRPr="003E4934">
        <w:rPr>
          <w:rFonts w:cstheme="majorBidi"/>
        </w:rPr>
        <w:t>W</w:t>
      </w:r>
      <w:r w:rsidR="007803D1" w:rsidRPr="003E4934">
        <w:rPr>
          <w:rFonts w:cstheme="majorBidi"/>
        </w:rPr>
        <w:t>niosku złożon</w:t>
      </w:r>
      <w:r w:rsidRPr="003E4934">
        <w:rPr>
          <w:rFonts w:cstheme="majorBidi"/>
        </w:rPr>
        <w:t>ego</w:t>
      </w:r>
      <w:r w:rsidR="007803D1" w:rsidRPr="003E4934">
        <w:rPr>
          <w:rFonts w:cstheme="majorBidi"/>
        </w:rPr>
        <w:t xml:space="preserve"> przez kilka podmiotów, są oni traktowani jako jeden Wnioskodawca, co oznacza</w:t>
      </w:r>
      <w:r w:rsidR="0004269C" w:rsidRPr="003E4934">
        <w:rPr>
          <w:rFonts w:cstheme="majorBidi"/>
        </w:rPr>
        <w:t xml:space="preserve"> m.in.</w:t>
      </w:r>
      <w:r w:rsidR="007803D1" w:rsidRPr="003E4934">
        <w:rPr>
          <w:rFonts w:cstheme="majorBidi"/>
        </w:rPr>
        <w:t xml:space="preserve">, że mogą sumować swój potencjał na potrzeby </w:t>
      </w:r>
      <w:r w:rsidR="005CF5CF" w:rsidRPr="003E4934">
        <w:rPr>
          <w:rFonts w:cstheme="majorBidi"/>
        </w:rPr>
        <w:t>Wymagań</w:t>
      </w:r>
      <w:r w:rsidR="007803D1" w:rsidRPr="003E4934">
        <w:rPr>
          <w:rFonts w:cstheme="majorBidi"/>
        </w:rPr>
        <w:t xml:space="preserve"> </w:t>
      </w:r>
      <w:r w:rsidR="00390FB3" w:rsidRPr="003E4934">
        <w:rPr>
          <w:rFonts w:cstheme="majorBidi"/>
        </w:rPr>
        <w:t>Przedsięwzięcia</w:t>
      </w:r>
      <w:r w:rsidR="00395C4C" w:rsidRPr="003E4934">
        <w:rPr>
          <w:rFonts w:cstheme="majorBidi"/>
        </w:rPr>
        <w:t xml:space="preserve"> i odpowiadają solidarnie względem NCBR</w:t>
      </w:r>
      <w:r w:rsidR="00A655DA" w:rsidRPr="003E4934">
        <w:rPr>
          <w:rFonts w:cstheme="majorBidi"/>
        </w:rPr>
        <w:t>, zarówno na etapie Postępowania jak i wykonania Umowy</w:t>
      </w:r>
      <w:r w:rsidR="00B115AC" w:rsidRPr="003E4934">
        <w:rPr>
          <w:rFonts w:cstheme="majorBidi"/>
        </w:rPr>
        <w:t xml:space="preserve">, </w:t>
      </w:r>
      <w:r w:rsidR="00BB3634" w:rsidRPr="003E4934">
        <w:rPr>
          <w:rFonts w:cstheme="majorBidi"/>
        </w:rPr>
        <w:t>z zastrzeżeniem punktu kolejnego,</w:t>
      </w:r>
    </w:p>
    <w:p w14:paraId="52249D0A" w14:textId="67D7ED0F" w:rsidR="009D03CE" w:rsidRPr="003E4934" w:rsidRDefault="00BB3634" w:rsidP="25F6F896">
      <w:pPr>
        <w:pStyle w:val="Akapitzlist"/>
        <w:numPr>
          <w:ilvl w:val="1"/>
          <w:numId w:val="20"/>
        </w:numPr>
        <w:spacing w:after="0" w:line="240" w:lineRule="auto"/>
        <w:ind w:left="851"/>
        <w:jc w:val="both"/>
        <w:rPr>
          <w:rFonts w:cstheme="majorBidi"/>
        </w:rPr>
      </w:pPr>
      <w:r w:rsidRPr="003E4934">
        <w:rPr>
          <w:rFonts w:cstheme="majorBidi"/>
        </w:rPr>
        <w:t xml:space="preserve">w zakresie </w:t>
      </w:r>
      <w:r w:rsidR="00B115AC" w:rsidRPr="003E4934">
        <w:rPr>
          <w:rFonts w:cstheme="majorBidi"/>
        </w:rPr>
        <w:t xml:space="preserve">podstaw wykluczenia ocenie, ze skutkiem dla wszystkich podmiotów tworzących wspólnie Wnioskodawcę, podlega </w:t>
      </w:r>
      <w:r w:rsidRPr="003E4934">
        <w:rPr>
          <w:rFonts w:cstheme="majorBidi"/>
        </w:rPr>
        <w:t xml:space="preserve">z osobna </w:t>
      </w:r>
      <w:r w:rsidR="00B115AC" w:rsidRPr="003E4934">
        <w:rPr>
          <w:rFonts w:cstheme="majorBidi"/>
        </w:rPr>
        <w:t xml:space="preserve">każdy </w:t>
      </w:r>
      <w:r w:rsidRPr="003E4934">
        <w:rPr>
          <w:rFonts w:cstheme="majorBidi"/>
        </w:rPr>
        <w:t xml:space="preserve">wskazany we Wniosku </w:t>
      </w:r>
      <w:r w:rsidR="00B115AC" w:rsidRPr="003E4934">
        <w:rPr>
          <w:rFonts w:cstheme="majorBidi"/>
        </w:rPr>
        <w:t>podmiot</w:t>
      </w:r>
      <w:r w:rsidR="00586FAC" w:rsidRPr="003E4934">
        <w:rPr>
          <w:rFonts w:cstheme="majorBidi"/>
        </w:rPr>
        <w:t xml:space="preserve"> wchodzący w skład Wnioskodawcy</w:t>
      </w:r>
      <w:r w:rsidR="009D03CE" w:rsidRPr="003E4934">
        <w:rPr>
          <w:rFonts w:cstheme="majorBidi"/>
        </w:rPr>
        <w:t>,</w:t>
      </w:r>
      <w:r w:rsidR="00181247" w:rsidRPr="003E4934">
        <w:rPr>
          <w:rFonts w:cstheme="majorBidi"/>
        </w:rPr>
        <w:t xml:space="preserve"> </w:t>
      </w:r>
      <w:bookmarkStart w:id="84" w:name="_Hlk53784313"/>
      <w:r w:rsidR="00181247" w:rsidRPr="003E4934">
        <w:rPr>
          <w:rFonts w:cstheme="majorBidi"/>
        </w:rPr>
        <w:t xml:space="preserve">w tym w zakresie naruszenia zasady wskazanej w ust. </w:t>
      </w:r>
      <w:r w:rsidR="00181247" w:rsidRPr="003E4934">
        <w:rPr>
          <w:rFonts w:cstheme="majorBidi"/>
        </w:rPr>
        <w:fldChar w:fldCharType="begin"/>
      </w:r>
      <w:r w:rsidR="00181247" w:rsidRPr="003E4934">
        <w:rPr>
          <w:rFonts w:cstheme="majorBidi"/>
        </w:rPr>
        <w:instrText xml:space="preserve"> REF _Ref53586949 \r \h </w:instrText>
      </w:r>
      <w:r w:rsidR="004E2D42" w:rsidRPr="003E4934">
        <w:rPr>
          <w:rFonts w:cstheme="majorBidi"/>
        </w:rPr>
        <w:instrText xml:space="preserve"> \* MERGEFORMAT </w:instrText>
      </w:r>
      <w:r w:rsidR="00181247" w:rsidRPr="003E4934">
        <w:rPr>
          <w:rFonts w:cstheme="majorBidi"/>
        </w:rPr>
      </w:r>
      <w:r w:rsidR="00181247" w:rsidRPr="003E4934">
        <w:rPr>
          <w:rFonts w:cstheme="majorBidi"/>
        </w:rPr>
        <w:fldChar w:fldCharType="separate"/>
      </w:r>
      <w:r w:rsidR="009C1D2B">
        <w:rPr>
          <w:rFonts w:cstheme="majorBidi"/>
        </w:rPr>
        <w:t>3</w:t>
      </w:r>
      <w:r w:rsidR="00181247" w:rsidRPr="003E4934">
        <w:rPr>
          <w:rFonts w:cstheme="majorBidi"/>
        </w:rPr>
        <w:fldChar w:fldCharType="end"/>
      </w:r>
      <w:bookmarkEnd w:id="84"/>
      <w:r w:rsidR="00181247" w:rsidRPr="003E4934">
        <w:rPr>
          <w:rFonts w:cstheme="majorBidi"/>
        </w:rPr>
        <w:t>,</w:t>
      </w:r>
    </w:p>
    <w:p w14:paraId="2CCD81A8" w14:textId="77777777" w:rsidR="009D03CE" w:rsidRPr="003E4934" w:rsidRDefault="009D03CE" w:rsidP="25F6F896">
      <w:pPr>
        <w:pStyle w:val="Akapitzlist"/>
        <w:numPr>
          <w:ilvl w:val="1"/>
          <w:numId w:val="20"/>
        </w:numPr>
        <w:spacing w:after="0" w:line="240" w:lineRule="auto"/>
        <w:ind w:left="851"/>
        <w:jc w:val="both"/>
        <w:rPr>
          <w:rFonts w:cstheme="majorBidi"/>
        </w:rPr>
      </w:pPr>
      <w:r w:rsidRPr="003E4934">
        <w:rPr>
          <w:rFonts w:cstheme="majorBidi"/>
        </w:rPr>
        <w:t>z</w:t>
      </w:r>
      <w:r w:rsidR="005F5ADA" w:rsidRPr="003E4934">
        <w:rPr>
          <w:rFonts w:cstheme="majorBidi"/>
        </w:rPr>
        <w:t>asady współpracy pomiędzy tymi podmiotami muszą być uregulowane pisemną umową</w:t>
      </w:r>
      <w:r w:rsidR="008227C1" w:rsidRPr="003E4934">
        <w:rPr>
          <w:rFonts w:cstheme="majorBidi"/>
        </w:rPr>
        <w:t xml:space="preserve"> (np. umową konsorcjum)</w:t>
      </w:r>
      <w:r w:rsidR="005F5ADA" w:rsidRPr="003E4934">
        <w:rPr>
          <w:rFonts w:cstheme="majorBidi"/>
        </w:rPr>
        <w:t xml:space="preserve">, która </w:t>
      </w:r>
      <w:r w:rsidR="005720EA" w:rsidRPr="003E4934">
        <w:rPr>
          <w:rFonts w:cstheme="majorBidi"/>
        </w:rPr>
        <w:t>musi</w:t>
      </w:r>
      <w:r w:rsidR="005F5ADA" w:rsidRPr="003E4934">
        <w:rPr>
          <w:rFonts w:cstheme="majorBidi"/>
        </w:rPr>
        <w:t xml:space="preserve"> zostać przedstawiona NCBR wraz z </w:t>
      </w:r>
      <w:r w:rsidR="00EC276F" w:rsidRPr="003E4934">
        <w:rPr>
          <w:rFonts w:cstheme="majorBidi"/>
        </w:rPr>
        <w:t>W</w:t>
      </w:r>
      <w:r w:rsidR="005F5ADA" w:rsidRPr="003E4934">
        <w:rPr>
          <w:rFonts w:cstheme="majorBidi"/>
        </w:rPr>
        <w:t>nioskiem</w:t>
      </w:r>
      <w:r w:rsidRPr="003E4934">
        <w:rPr>
          <w:rFonts w:cstheme="majorBidi"/>
        </w:rPr>
        <w:t>,</w:t>
      </w:r>
    </w:p>
    <w:p w14:paraId="4DCB6E24" w14:textId="0879455F" w:rsidR="00FD540A" w:rsidRPr="003E4934" w:rsidRDefault="009D03CE" w:rsidP="25F6F896">
      <w:pPr>
        <w:pStyle w:val="Akapitzlist"/>
        <w:numPr>
          <w:ilvl w:val="1"/>
          <w:numId w:val="20"/>
        </w:numPr>
        <w:spacing w:after="0" w:line="240" w:lineRule="auto"/>
        <w:ind w:left="851"/>
        <w:jc w:val="both"/>
        <w:rPr>
          <w:rFonts w:cstheme="majorBidi"/>
        </w:rPr>
      </w:pPr>
      <w:r w:rsidRPr="003E4934">
        <w:rPr>
          <w:rFonts w:cstheme="majorBidi"/>
        </w:rPr>
        <w:t>z</w:t>
      </w:r>
      <w:r w:rsidR="00FD540A" w:rsidRPr="003E4934">
        <w:rPr>
          <w:rFonts w:cstheme="majorBidi"/>
        </w:rPr>
        <w:t xml:space="preserve">arówno Wnioskodawca występujący samodzielnie jak i Wnioskodawcy działający wspólnie mogą powołać się na zasoby podmiotu trzeciego w celu wykazania, że spełniają warunki udziału określone w dokumentacji Przedsięwzięcia w zakresie doświadczenia Wnioskodawcy lub Zespołu Projektowego, potencjału technicznego lub technologicznego w tym na potrzeby Kryteriów Oceny Wniosków. Zasoby podmiotu trzeciego będą wzięte pod uwagę wyłącznie w przypadku, gdy podmiot ten weźmie rzeczywisty udział w realizacji Przedsięwzięcia jako podwykonawca zgodnie z zasadami wynikającymi </w:t>
      </w:r>
      <w:r w:rsidR="00C96D6D" w:rsidRPr="003E4934">
        <w:rPr>
          <w:rFonts w:cstheme="majorBidi"/>
        </w:rPr>
        <w:t xml:space="preserve">z </w:t>
      </w:r>
      <w:r w:rsidR="00FD540A" w:rsidRPr="003E4934">
        <w:rPr>
          <w:rFonts w:cstheme="majorBidi"/>
        </w:rPr>
        <w:t xml:space="preserve">Umowy co najmniej w takim zakresie w jakim nastąpiło udzielenie zasobów. Zmiana podmiotu trzeciego po złożeniu Wniosku nie jest dopuszczalna z wyjątkiem sytuacji zmiany podwykonawcy zgodnie z </w:t>
      </w:r>
      <w:r w:rsidR="00A747F8" w:rsidRPr="003E4934">
        <w:rPr>
          <w:rFonts w:cstheme="majorBidi"/>
        </w:rPr>
        <w:t>postanowieniami Umowy</w:t>
      </w:r>
      <w:r w:rsidR="00FD540A" w:rsidRPr="003E4934">
        <w:rPr>
          <w:rFonts w:cstheme="majorBidi"/>
        </w:rPr>
        <w:t>.</w:t>
      </w:r>
    </w:p>
    <w:p w14:paraId="46DEEC47" w14:textId="4FE01458" w:rsidR="00CE0B02" w:rsidRPr="003E4934" w:rsidRDefault="00CE0B02" w:rsidP="25F6F896">
      <w:pPr>
        <w:pStyle w:val="Akapitzlist"/>
        <w:numPr>
          <w:ilvl w:val="0"/>
          <w:numId w:val="20"/>
        </w:numPr>
        <w:spacing w:after="0" w:line="240" w:lineRule="auto"/>
        <w:ind w:left="567" w:hanging="425"/>
        <w:jc w:val="both"/>
        <w:rPr>
          <w:rFonts w:cstheme="majorBidi"/>
          <w:sz w:val="24"/>
          <w:szCs w:val="24"/>
        </w:rPr>
      </w:pPr>
      <w:r w:rsidRPr="003E4934">
        <w:t xml:space="preserve">Wnioskodawcy występujący wspólnie muszą ustanowić pełnomocnika do reprezentowania ich w postępowaniu o udzielenie niniejszego zamówienia albo do reprezentowania ich w postępowaniu oraz zawarcia </w:t>
      </w:r>
      <w:r w:rsidR="006A3040" w:rsidRPr="003E4934">
        <w:t>U</w:t>
      </w:r>
      <w:r w:rsidRPr="003E4934">
        <w:t>mowy. Pełnomocnictwo musi mieć formę pisemną</w:t>
      </w:r>
      <w:r w:rsidR="00975837" w:rsidRPr="003E4934">
        <w:t xml:space="preserve"> lub mieć formę</w:t>
      </w:r>
      <w:r w:rsidR="009D03CE" w:rsidRPr="003E4934">
        <w:t xml:space="preserve"> elektroniczną z kwalifikowanym podpisem elektronicznym</w:t>
      </w:r>
      <w:r w:rsidRPr="003E4934">
        <w:t>.</w:t>
      </w:r>
    </w:p>
    <w:p w14:paraId="5CB8EDFA" w14:textId="198AD3CD" w:rsidR="00B22E9C" w:rsidRPr="003E4934" w:rsidRDefault="00B22E9C" w:rsidP="25F6F896">
      <w:pPr>
        <w:pStyle w:val="Akapitzlist"/>
        <w:numPr>
          <w:ilvl w:val="0"/>
          <w:numId w:val="20"/>
        </w:numPr>
        <w:spacing w:after="0" w:line="240" w:lineRule="auto"/>
        <w:ind w:left="567" w:hanging="425"/>
        <w:jc w:val="both"/>
        <w:rPr>
          <w:rFonts w:cstheme="majorBidi"/>
        </w:rPr>
      </w:pPr>
      <w:r w:rsidRPr="003E4934">
        <w:rPr>
          <w:rFonts w:cstheme="majorBidi"/>
        </w:rPr>
        <w:t>Wnioskodawca musi spełniać warunki zakwalifikowania do udziału w Postępowaniu poprzez niepodleganie przesłankom wykluczenia z Postępowania, określonym poniżej.</w:t>
      </w:r>
      <w:r w:rsidR="00FD540A" w:rsidRPr="003E4934">
        <w:rPr>
          <w:rFonts w:cstheme="majorBidi"/>
        </w:rPr>
        <w:t xml:space="preserve"> Jeżeli Wnioskodawca powołuje się na zasoby podmiotu trzeciego zgodnie z pkt 2.1 ust. 4 powyżej</w:t>
      </w:r>
      <w:r w:rsidR="00096C00" w:rsidRPr="003E4934">
        <w:rPr>
          <w:rFonts w:cstheme="majorBidi"/>
        </w:rPr>
        <w:t>,</w:t>
      </w:r>
      <w:r w:rsidR="00FD540A" w:rsidRPr="003E4934">
        <w:rPr>
          <w:rFonts w:cstheme="majorBidi"/>
        </w:rPr>
        <w:t xml:space="preserve"> warunki kwalifikacji musi spełniać także wskazany podmiot trzeci.</w:t>
      </w:r>
    </w:p>
    <w:p w14:paraId="6803DEE4" w14:textId="2FDCE2BF" w:rsidR="005F3D54" w:rsidRPr="003E4934" w:rsidRDefault="005F3D54" w:rsidP="25F6F896">
      <w:pPr>
        <w:pStyle w:val="Akapitzlist"/>
        <w:numPr>
          <w:ilvl w:val="0"/>
          <w:numId w:val="20"/>
        </w:numPr>
        <w:spacing w:after="0" w:line="240" w:lineRule="auto"/>
        <w:ind w:left="567" w:hanging="425"/>
        <w:jc w:val="both"/>
        <w:rPr>
          <w:rFonts w:cstheme="majorBidi"/>
        </w:rPr>
      </w:pPr>
      <w:bookmarkStart w:id="85" w:name="_Hlk512575317"/>
      <w:r w:rsidRPr="003E4934">
        <w:rPr>
          <w:rFonts w:cstheme="majorBidi"/>
        </w:rPr>
        <w:t>Postępowanie jest prowadzone w języku polskim, przy czym NCBR może dokonywać czynności (w tym publikować dokumenty Postępowania) w języku angielskim, pod warunkiem zapewnienia ich tłumaczenia na język polski. W przypadku rozbieżności pomiędzy wersjami językowymi, wersja polska jest wiążąca.</w:t>
      </w:r>
    </w:p>
    <w:bookmarkEnd w:id="85"/>
    <w:p w14:paraId="778ABFA5" w14:textId="77777777" w:rsidR="005F3D54" w:rsidRPr="003E4934" w:rsidRDefault="005F3D54" w:rsidP="25F6F896">
      <w:pPr>
        <w:pStyle w:val="Akapitzlist"/>
        <w:numPr>
          <w:ilvl w:val="0"/>
          <w:numId w:val="20"/>
        </w:numPr>
        <w:spacing w:after="0" w:line="240" w:lineRule="auto"/>
        <w:ind w:left="567" w:hanging="425"/>
        <w:jc w:val="both"/>
        <w:rPr>
          <w:rFonts w:cstheme="majorBidi"/>
        </w:rPr>
      </w:pPr>
      <w:r w:rsidRPr="003E4934">
        <w:rPr>
          <w:rFonts w:cstheme="majorBidi"/>
        </w:rPr>
        <w:t>Wniosek jest przygotowywany przez Wnioskodawcę na jego wyłączny koszt i ryzyko. Wnioskodawcy nie przysługuje wynagrodzenie za sporządzenie Wniosku, w tym za jego tłumaczenie.</w:t>
      </w:r>
    </w:p>
    <w:p w14:paraId="01E83834" w14:textId="2B7406C3" w:rsidR="005F3D54" w:rsidRPr="003E4934" w:rsidRDefault="005F3D54" w:rsidP="005F3D54">
      <w:pPr>
        <w:spacing w:after="0" w:line="240" w:lineRule="auto"/>
        <w:jc w:val="both"/>
        <w:rPr>
          <w:rFonts w:cstheme="majorHAnsi"/>
        </w:rPr>
      </w:pPr>
    </w:p>
    <w:p w14:paraId="1D3436F1" w14:textId="5FC980A7" w:rsidR="005F3D54" w:rsidRPr="003E4934" w:rsidRDefault="005F3D54" w:rsidP="00E52F80">
      <w:pPr>
        <w:pStyle w:val="Nagwek2"/>
        <w:keepNext w:val="0"/>
        <w:keepLines w:val="0"/>
        <w:numPr>
          <w:ilvl w:val="1"/>
          <w:numId w:val="15"/>
        </w:numPr>
        <w:spacing w:before="0" w:after="120" w:line="276" w:lineRule="auto"/>
        <w:ind w:left="709" w:hanging="567"/>
        <w:jc w:val="both"/>
        <w:rPr>
          <w:rFonts w:cstheme="majorHAnsi"/>
        </w:rPr>
      </w:pPr>
      <w:bookmarkStart w:id="86" w:name="_Ref52542639"/>
      <w:bookmarkStart w:id="87" w:name="_Toc53762096"/>
      <w:bookmarkStart w:id="88" w:name="_Toc59586183"/>
      <w:r w:rsidRPr="003E4934">
        <w:rPr>
          <w:rFonts w:asciiTheme="minorHAnsi" w:hAnsiTheme="minorHAnsi" w:cstheme="majorHAnsi"/>
          <w:b/>
          <w:color w:val="C00000"/>
          <w:sz w:val="24"/>
          <w:szCs w:val="24"/>
        </w:rPr>
        <w:t>Podstawy wykluczenia</w:t>
      </w:r>
      <w:bookmarkEnd w:id="86"/>
      <w:bookmarkEnd w:id="87"/>
      <w:bookmarkEnd w:id="88"/>
    </w:p>
    <w:p w14:paraId="3D8E8682" w14:textId="1BEE4129" w:rsidR="00B22E9C" w:rsidRPr="003E4934" w:rsidRDefault="00B22E9C" w:rsidP="00E52F80">
      <w:pPr>
        <w:pStyle w:val="Akapitzlist"/>
        <w:numPr>
          <w:ilvl w:val="0"/>
          <w:numId w:val="36"/>
        </w:numPr>
        <w:spacing w:after="0" w:line="240" w:lineRule="auto"/>
        <w:ind w:left="567" w:hanging="425"/>
        <w:jc w:val="both"/>
        <w:rPr>
          <w:rFonts w:cstheme="majorHAnsi"/>
        </w:rPr>
      </w:pPr>
      <w:bookmarkStart w:id="89" w:name="_Ref511644867"/>
      <w:r w:rsidRPr="003E4934">
        <w:rPr>
          <w:rFonts w:cstheme="majorHAnsi"/>
        </w:rPr>
        <w:t>Wykluczeniu z udziału w Postępowaniu podlega Wnioskodawca:</w:t>
      </w:r>
      <w:bookmarkEnd w:id="89"/>
    </w:p>
    <w:p w14:paraId="1FCAF847" w14:textId="06559863" w:rsidR="00CE3227" w:rsidRPr="003E4934" w:rsidRDefault="00CE3227" w:rsidP="00E52F80">
      <w:pPr>
        <w:pStyle w:val="Akapitzlist"/>
        <w:numPr>
          <w:ilvl w:val="0"/>
          <w:numId w:val="27"/>
        </w:numPr>
        <w:spacing w:after="0" w:line="240" w:lineRule="auto"/>
        <w:jc w:val="both"/>
        <w:rPr>
          <w:rFonts w:cstheme="majorHAnsi"/>
        </w:rPr>
      </w:pPr>
      <w:bookmarkStart w:id="90" w:name="_Ref511644963"/>
      <w:r w:rsidRPr="003E4934">
        <w:rPr>
          <w:rFonts w:cstheme="majorHAnsi"/>
        </w:rPr>
        <w:t xml:space="preserve">który złożył </w:t>
      </w:r>
      <w:r w:rsidR="00B53867" w:rsidRPr="003E4934">
        <w:rPr>
          <w:rFonts w:cstheme="majorHAnsi"/>
        </w:rPr>
        <w:t xml:space="preserve">więcej niż jeden </w:t>
      </w:r>
      <w:r w:rsidR="00EE34F3" w:rsidRPr="003E4934">
        <w:rPr>
          <w:rFonts w:cstheme="majorHAnsi"/>
        </w:rPr>
        <w:t>W</w:t>
      </w:r>
      <w:r w:rsidR="00B53867" w:rsidRPr="003E4934">
        <w:rPr>
          <w:rFonts w:cstheme="majorHAnsi"/>
        </w:rPr>
        <w:t>niosek</w:t>
      </w:r>
      <w:r w:rsidRPr="003E4934">
        <w:rPr>
          <w:rFonts w:cstheme="majorHAnsi"/>
        </w:rPr>
        <w:t xml:space="preserve">, z naruszeniem pkt </w:t>
      </w:r>
      <w:r w:rsidRPr="003E4934">
        <w:rPr>
          <w:rFonts w:cstheme="majorHAnsi"/>
        </w:rPr>
        <w:fldChar w:fldCharType="begin"/>
      </w:r>
      <w:r w:rsidRPr="003E4934">
        <w:rPr>
          <w:rFonts w:cstheme="majorHAnsi"/>
        </w:rPr>
        <w:instrText xml:space="preserve"> REF _Ref511657198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2.1</w:t>
      </w:r>
      <w:r w:rsidRPr="003E4934">
        <w:rPr>
          <w:rFonts w:cstheme="majorHAnsi"/>
        </w:rPr>
        <w:fldChar w:fldCharType="end"/>
      </w:r>
      <w:r w:rsidRPr="003E4934">
        <w:rPr>
          <w:rFonts w:cstheme="majorHAnsi"/>
        </w:rPr>
        <w:t xml:space="preserve"> ust. </w:t>
      </w:r>
      <w:r w:rsidR="008227C1" w:rsidRPr="003E4934">
        <w:rPr>
          <w:rFonts w:cstheme="majorHAnsi"/>
        </w:rPr>
        <w:t xml:space="preserve">3 </w:t>
      </w:r>
      <w:r w:rsidRPr="003E4934">
        <w:rPr>
          <w:rFonts w:cstheme="majorHAnsi"/>
        </w:rPr>
        <w:t>powyżej,</w:t>
      </w:r>
    </w:p>
    <w:p w14:paraId="722E44F6" w14:textId="3FDEB9F4" w:rsidR="00990CE5" w:rsidRPr="003E4934" w:rsidRDefault="00990CE5" w:rsidP="00E52F80">
      <w:pPr>
        <w:pStyle w:val="Akapitzlist"/>
        <w:numPr>
          <w:ilvl w:val="0"/>
          <w:numId w:val="27"/>
        </w:numPr>
        <w:spacing w:after="0" w:line="240" w:lineRule="auto"/>
        <w:jc w:val="both"/>
        <w:rPr>
          <w:rFonts w:cstheme="majorHAnsi"/>
        </w:rPr>
      </w:pPr>
      <w:r w:rsidRPr="003E4934">
        <w:rPr>
          <w:rFonts w:cstheme="majorHAnsi"/>
        </w:rPr>
        <w:t xml:space="preserve">mający siedzibę lub miejsce zamieszkania w państwie </w:t>
      </w:r>
      <w:r w:rsidR="007F4DB2" w:rsidRPr="003E4934">
        <w:rPr>
          <w:rFonts w:cstheme="majorHAnsi"/>
          <w:b/>
          <w:bCs/>
        </w:rPr>
        <w:t>niebędącym</w:t>
      </w:r>
      <w:r w:rsidRPr="003E4934">
        <w:rPr>
          <w:rFonts w:cstheme="majorHAnsi"/>
        </w:rPr>
        <w:t xml:space="preserve"> państwem członkowskim Unii Europejskiej lub państwem-stroną Porozumienia Światowej Organizacji Handlu w sprawie zamówień rządowych lub innej umowy międzynarodowej dotyczących zamówień rządowych, których stroną jest Polska lub Unia Europejska;</w:t>
      </w:r>
    </w:p>
    <w:p w14:paraId="48A38778" w14:textId="2E74B672" w:rsidR="00B22E9C" w:rsidRPr="003E4934" w:rsidRDefault="00B22E9C" w:rsidP="00E52F80">
      <w:pPr>
        <w:pStyle w:val="Akapitzlist"/>
        <w:numPr>
          <w:ilvl w:val="0"/>
          <w:numId w:val="27"/>
        </w:numPr>
        <w:spacing w:after="0" w:line="240" w:lineRule="auto"/>
        <w:jc w:val="both"/>
        <w:rPr>
          <w:rFonts w:cstheme="majorHAnsi"/>
        </w:rPr>
      </w:pPr>
      <w:bookmarkStart w:id="91" w:name="_Ref511941705"/>
      <w:r w:rsidRPr="003E4934">
        <w:rPr>
          <w:rFonts w:cstheme="majorHAnsi"/>
        </w:rPr>
        <w:t>będący osobą fizyczną, którego prawomocnie skazano za przestępstwo:</w:t>
      </w:r>
      <w:bookmarkEnd w:id="90"/>
      <w:bookmarkEnd w:id="91"/>
    </w:p>
    <w:p w14:paraId="4490F1F7" w14:textId="6279445D" w:rsidR="00B22E9C" w:rsidRPr="003E4934" w:rsidRDefault="00B22E9C" w:rsidP="04AB98BD">
      <w:pPr>
        <w:pStyle w:val="Akapitzlist"/>
        <w:numPr>
          <w:ilvl w:val="1"/>
          <w:numId w:val="28"/>
        </w:numPr>
        <w:spacing w:after="0" w:line="240" w:lineRule="auto"/>
        <w:ind w:left="1134"/>
        <w:jc w:val="both"/>
        <w:rPr>
          <w:rFonts w:cstheme="majorBidi"/>
        </w:rPr>
      </w:pPr>
      <w:bookmarkStart w:id="92" w:name="_Ref511644886"/>
      <w:r w:rsidRPr="003E4934">
        <w:rPr>
          <w:rFonts w:cstheme="majorBidi"/>
        </w:rPr>
        <w:lastRenderedPageBreak/>
        <w:t>o którym mowa w art. 165a, art. 181-188, art. 189a, art. 218-221, art. 228-230a, art. 250a, art. 258 lub art. 270-309 ustawy z dnia 6 czerwca 1997 r. - Kodeks karny (</w:t>
      </w:r>
      <w:r w:rsidR="00467E0B" w:rsidRPr="003E4934">
        <w:rPr>
          <w:rFonts w:cstheme="majorBidi"/>
        </w:rPr>
        <w:t xml:space="preserve">t.j. </w:t>
      </w:r>
      <w:r w:rsidRPr="003E4934">
        <w:rPr>
          <w:rFonts w:cstheme="majorBidi"/>
        </w:rPr>
        <w:t>Dz. U. z 20</w:t>
      </w:r>
      <w:r w:rsidR="00E9235D" w:rsidRPr="003E4934">
        <w:rPr>
          <w:rFonts w:cstheme="majorBidi"/>
        </w:rPr>
        <w:t>20</w:t>
      </w:r>
      <w:r w:rsidRPr="003E4934">
        <w:rPr>
          <w:rFonts w:cstheme="majorBidi"/>
        </w:rPr>
        <w:t xml:space="preserve"> r. poz. </w:t>
      </w:r>
      <w:r w:rsidR="00B931A9" w:rsidRPr="003E4934">
        <w:rPr>
          <w:rFonts w:cstheme="majorBidi"/>
        </w:rPr>
        <w:t>1</w:t>
      </w:r>
      <w:r w:rsidR="00E9235D" w:rsidRPr="003E4934">
        <w:rPr>
          <w:rFonts w:cstheme="majorBidi"/>
        </w:rPr>
        <w:t>444</w:t>
      </w:r>
      <w:r w:rsidRPr="003E4934">
        <w:rPr>
          <w:rFonts w:cstheme="majorBidi"/>
        </w:rPr>
        <w:t>, z</w:t>
      </w:r>
      <w:r w:rsidR="00534D77" w:rsidRPr="003E4934">
        <w:rPr>
          <w:rFonts w:cstheme="majorBidi"/>
        </w:rPr>
        <w:t>e</w:t>
      </w:r>
      <w:r w:rsidRPr="003E4934">
        <w:rPr>
          <w:rFonts w:cstheme="majorBidi"/>
        </w:rPr>
        <w:t xml:space="preserve"> zm.),</w:t>
      </w:r>
      <w:bookmarkEnd w:id="92"/>
    </w:p>
    <w:p w14:paraId="079F75BD" w14:textId="77777777" w:rsidR="00B22E9C" w:rsidRPr="003E4934" w:rsidRDefault="00B22E9C" w:rsidP="00E52F80">
      <w:pPr>
        <w:pStyle w:val="Akapitzlist"/>
        <w:numPr>
          <w:ilvl w:val="1"/>
          <w:numId w:val="28"/>
        </w:numPr>
        <w:spacing w:after="0" w:line="240" w:lineRule="auto"/>
        <w:ind w:left="1134"/>
        <w:jc w:val="both"/>
        <w:rPr>
          <w:rFonts w:cstheme="majorHAnsi"/>
        </w:rPr>
      </w:pPr>
      <w:r w:rsidRPr="003E4934">
        <w:rPr>
          <w:rFonts w:cstheme="majorHAnsi"/>
        </w:rPr>
        <w:t>o charakterze terrorystycznym, o którym mowa w art. 115 § 20 ustawy z dnia 6 czerwca 1997 r. - Kodeks karny,</w:t>
      </w:r>
    </w:p>
    <w:p w14:paraId="0B748172" w14:textId="77777777" w:rsidR="00B22E9C" w:rsidRPr="003E4934" w:rsidRDefault="00B22E9C" w:rsidP="00E52F80">
      <w:pPr>
        <w:pStyle w:val="Akapitzlist"/>
        <w:numPr>
          <w:ilvl w:val="1"/>
          <w:numId w:val="28"/>
        </w:numPr>
        <w:spacing w:after="0" w:line="240" w:lineRule="auto"/>
        <w:ind w:left="1134"/>
        <w:jc w:val="both"/>
        <w:rPr>
          <w:rFonts w:cstheme="majorHAnsi"/>
        </w:rPr>
      </w:pPr>
      <w:bookmarkStart w:id="93" w:name="_Ref511644888"/>
      <w:r w:rsidRPr="003E4934">
        <w:rPr>
          <w:rFonts w:cstheme="majorHAnsi"/>
        </w:rPr>
        <w:t>skarbowe,</w:t>
      </w:r>
      <w:bookmarkEnd w:id="93"/>
    </w:p>
    <w:p w14:paraId="0F96A538" w14:textId="2297E23C" w:rsidR="00B22E9C" w:rsidRPr="003E4934" w:rsidRDefault="00B22E9C" w:rsidP="00E52F80">
      <w:pPr>
        <w:pStyle w:val="Akapitzlist"/>
        <w:numPr>
          <w:ilvl w:val="1"/>
          <w:numId w:val="28"/>
        </w:numPr>
        <w:spacing w:after="0" w:line="240" w:lineRule="auto"/>
        <w:ind w:left="1134"/>
        <w:jc w:val="both"/>
        <w:rPr>
          <w:rFonts w:cstheme="majorHAnsi"/>
        </w:rPr>
      </w:pPr>
      <w:bookmarkStart w:id="94" w:name="_Ref511645061"/>
      <w:r w:rsidRPr="003E4934">
        <w:rPr>
          <w:rFonts w:cstheme="majorHAnsi"/>
        </w:rPr>
        <w:t xml:space="preserve">o którym mowa w art. 9 lub art. 10 ustawy z dnia 15 czerwca 2012 r. o skutkach powierzania wykonywania pracy cudzoziemcom przebywającym wbrew przepisom na terytorium Rzeczypospolitej Polskiej (Dz. U. </w:t>
      </w:r>
      <w:r w:rsidR="00E9235D" w:rsidRPr="003E4934">
        <w:rPr>
          <w:rFonts w:cstheme="majorHAnsi"/>
        </w:rPr>
        <w:t xml:space="preserve">z 2012 r. </w:t>
      </w:r>
      <w:r w:rsidRPr="003E4934">
        <w:rPr>
          <w:rFonts w:cstheme="majorHAnsi"/>
        </w:rPr>
        <w:t>poz. 769);</w:t>
      </w:r>
      <w:bookmarkEnd w:id="94"/>
    </w:p>
    <w:p w14:paraId="214D0EAB" w14:textId="643BCB4B" w:rsidR="00B22E9C" w:rsidRPr="003E4934" w:rsidRDefault="00B22E9C" w:rsidP="00E52F80">
      <w:pPr>
        <w:pStyle w:val="Akapitzlist"/>
        <w:numPr>
          <w:ilvl w:val="0"/>
          <w:numId w:val="27"/>
        </w:numPr>
        <w:spacing w:after="0" w:line="240" w:lineRule="auto"/>
        <w:jc w:val="both"/>
        <w:rPr>
          <w:rFonts w:cstheme="majorHAnsi"/>
        </w:rPr>
      </w:pPr>
      <w:bookmarkStart w:id="95" w:name="_Ref511644953"/>
      <w:r w:rsidRPr="003E4934">
        <w:rPr>
          <w:rFonts w:cstheme="majorHAns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B202A3" w:rsidRPr="003E4934">
        <w:rPr>
          <w:rFonts w:cstheme="majorHAnsi"/>
        </w:rPr>
        <w:fldChar w:fldCharType="begin"/>
      </w:r>
      <w:r w:rsidR="00B202A3" w:rsidRPr="003E4934">
        <w:rPr>
          <w:rFonts w:cstheme="majorHAnsi"/>
        </w:rPr>
        <w:instrText xml:space="preserve"> REF _Ref511941705 \r \h </w:instrText>
      </w:r>
      <w:r w:rsidR="00A64121" w:rsidRPr="003E4934">
        <w:rPr>
          <w:rFonts w:cstheme="majorHAnsi"/>
        </w:rPr>
        <w:instrText xml:space="preserve"> \* MERGEFORMAT </w:instrText>
      </w:r>
      <w:r w:rsidR="00B202A3" w:rsidRPr="003E4934">
        <w:rPr>
          <w:rFonts w:cstheme="majorHAnsi"/>
        </w:rPr>
      </w:r>
      <w:r w:rsidR="00B202A3" w:rsidRPr="003E4934">
        <w:rPr>
          <w:rFonts w:cstheme="majorHAnsi"/>
        </w:rPr>
        <w:fldChar w:fldCharType="separate"/>
      </w:r>
      <w:r w:rsidR="009C1D2B">
        <w:rPr>
          <w:rFonts w:cstheme="majorHAnsi"/>
        </w:rPr>
        <w:t>3)</w:t>
      </w:r>
      <w:r w:rsidR="00B202A3" w:rsidRPr="003E4934">
        <w:rPr>
          <w:rFonts w:cstheme="majorHAnsi"/>
        </w:rPr>
        <w:fldChar w:fldCharType="end"/>
      </w:r>
      <w:r w:rsidRPr="003E4934">
        <w:rPr>
          <w:rFonts w:cstheme="majorHAnsi"/>
        </w:rPr>
        <w:t>;</w:t>
      </w:r>
      <w:bookmarkEnd w:id="95"/>
    </w:p>
    <w:p w14:paraId="243867E0" w14:textId="77777777" w:rsidR="00B22E9C" w:rsidRPr="003E4934" w:rsidRDefault="00B22E9C" w:rsidP="00E52F80">
      <w:pPr>
        <w:pStyle w:val="Akapitzlist"/>
        <w:numPr>
          <w:ilvl w:val="0"/>
          <w:numId w:val="27"/>
        </w:numPr>
        <w:spacing w:after="0" w:line="240" w:lineRule="auto"/>
        <w:jc w:val="both"/>
        <w:rPr>
          <w:rFonts w:cstheme="majorHAnsi"/>
        </w:rPr>
      </w:pPr>
      <w:bookmarkStart w:id="96" w:name="_Ref511211770"/>
      <w:r w:rsidRPr="003E4934">
        <w:rPr>
          <w:rFonts w:cstheme="majorHAnsi"/>
        </w:rPr>
        <w:t>wobec którego wydano prawomocny wyrok sądu lub ostateczną decyzję administracyjną o</w:t>
      </w:r>
      <w:r w:rsidR="009C2115" w:rsidRPr="003E4934">
        <w:rPr>
          <w:rFonts w:cstheme="majorHAnsi"/>
        </w:rPr>
        <w:t> </w:t>
      </w:r>
      <w:r w:rsidRPr="003E4934">
        <w:rPr>
          <w:rFonts w:cstheme="majorHAnsi"/>
        </w:rPr>
        <w:t>zaleganiu z uiszczeniem podatków, opłat lub składek na ubezpieczenia społeczne lub zdrowotne, chyba że Wnioskodawca dokonał płatności należnych podatków, opłat lub składek na ubezpieczenia społeczne lub zdrowotne wraz z odsetkami lub grzywnami lub zawarł wiążące porozumienie w sprawie spłaty tych należności;</w:t>
      </w:r>
      <w:bookmarkEnd w:id="96"/>
    </w:p>
    <w:p w14:paraId="22F5C73B" w14:textId="77777777" w:rsidR="00B22E9C" w:rsidRPr="003E4934" w:rsidRDefault="00B22E9C" w:rsidP="00E52F80">
      <w:pPr>
        <w:pStyle w:val="Akapitzlist"/>
        <w:numPr>
          <w:ilvl w:val="0"/>
          <w:numId w:val="27"/>
        </w:numPr>
        <w:spacing w:after="0" w:line="240" w:lineRule="auto"/>
        <w:jc w:val="both"/>
        <w:rPr>
          <w:rFonts w:cstheme="majorHAnsi"/>
        </w:rPr>
      </w:pPr>
      <w:bookmarkStart w:id="97" w:name="_Ref511645392"/>
      <w:r w:rsidRPr="003E4934">
        <w:rPr>
          <w:rFonts w:cstheme="majorHAnsi"/>
        </w:rPr>
        <w:t xml:space="preserve">który brał udział w przygotowaniu </w:t>
      </w:r>
      <w:r w:rsidR="003754C4" w:rsidRPr="003E4934">
        <w:rPr>
          <w:rFonts w:cstheme="majorHAnsi"/>
        </w:rPr>
        <w:t>P</w:t>
      </w:r>
      <w:r w:rsidR="003F41DA" w:rsidRPr="003E4934">
        <w:rPr>
          <w:rFonts w:cstheme="majorHAnsi"/>
        </w:rPr>
        <w:t>ostępowania o u</w:t>
      </w:r>
      <w:r w:rsidRPr="003E4934">
        <w:rPr>
          <w:rFonts w:cstheme="majorHAnsi"/>
        </w:rPr>
        <w:t xml:space="preserve">dzielenie zamówienia </w:t>
      </w:r>
      <w:r w:rsidR="00914CB6" w:rsidRPr="003E4934">
        <w:rPr>
          <w:rFonts w:cstheme="majorHAnsi"/>
        </w:rPr>
        <w:t xml:space="preserve">w trybie PCP </w:t>
      </w:r>
      <w:r w:rsidR="003754C4" w:rsidRPr="003E4934">
        <w:rPr>
          <w:rFonts w:cstheme="majorHAnsi"/>
        </w:rPr>
        <w:t>objęte</w:t>
      </w:r>
      <w:r w:rsidR="00CB58BD" w:rsidRPr="003E4934">
        <w:rPr>
          <w:rFonts w:cstheme="majorHAnsi"/>
        </w:rPr>
        <w:t>go</w:t>
      </w:r>
      <w:r w:rsidR="003754C4" w:rsidRPr="003E4934">
        <w:rPr>
          <w:rFonts w:cstheme="majorHAnsi"/>
        </w:rPr>
        <w:t xml:space="preserve"> </w:t>
      </w:r>
      <w:r w:rsidR="00586E2C" w:rsidRPr="003E4934">
        <w:rPr>
          <w:rFonts w:cstheme="majorHAnsi"/>
        </w:rPr>
        <w:t>Przedsięwzięciem</w:t>
      </w:r>
      <w:r w:rsidR="00CB58BD" w:rsidRPr="003E4934">
        <w:rPr>
          <w:rFonts w:cstheme="majorHAnsi"/>
        </w:rPr>
        <w:t xml:space="preserve"> (z wyłączeniem udziału w dialogu technicznym poprzedzającym ogłoszenie Postępowania),</w:t>
      </w:r>
      <w:r w:rsidR="009E19B7" w:rsidRPr="003E4934">
        <w:rPr>
          <w:rFonts w:cstheme="majorHAnsi"/>
        </w:rPr>
        <w:t xml:space="preserve"> </w:t>
      </w:r>
      <w:r w:rsidRPr="003E4934">
        <w:rPr>
          <w:rFonts w:cstheme="majorHAnsi"/>
        </w:rPr>
        <w:t>lub którego pracownik, a także osoba wykonująca pracę na podstawie umowy zlecenia, o dzieło, agencyjnej lub innej umowy o świadczenie usług, brał udział w</w:t>
      </w:r>
      <w:r w:rsidR="009C2115" w:rsidRPr="003E4934">
        <w:rPr>
          <w:rFonts w:cstheme="majorHAnsi"/>
        </w:rPr>
        <w:t> </w:t>
      </w:r>
      <w:r w:rsidRPr="003E4934">
        <w:rPr>
          <w:rFonts w:cstheme="majorHAnsi"/>
        </w:rPr>
        <w:t>przygotowaniu t</w:t>
      </w:r>
      <w:r w:rsidR="009E19B7" w:rsidRPr="003E4934">
        <w:rPr>
          <w:rFonts w:cstheme="majorHAnsi"/>
        </w:rPr>
        <w:t>ego</w:t>
      </w:r>
      <w:r w:rsidR="003F41DA" w:rsidRPr="003E4934">
        <w:rPr>
          <w:rFonts w:cstheme="majorHAnsi"/>
        </w:rPr>
        <w:t xml:space="preserve"> P</w:t>
      </w:r>
      <w:r w:rsidRPr="003E4934">
        <w:rPr>
          <w:rFonts w:cstheme="majorHAnsi"/>
        </w:rPr>
        <w:t>ostępowania</w:t>
      </w:r>
      <w:r w:rsidR="00582A5F" w:rsidRPr="003E4934">
        <w:rPr>
          <w:rFonts w:cstheme="majorHAnsi"/>
        </w:rPr>
        <w:t xml:space="preserve"> </w:t>
      </w:r>
      <w:r w:rsidR="00CB58BD" w:rsidRPr="003E4934">
        <w:rPr>
          <w:rFonts w:cstheme="majorHAnsi"/>
        </w:rPr>
        <w:t>(z wyłączeniem udziału w dialogu technicznym poprzedzającym ogłoszenie Postępowania)</w:t>
      </w:r>
      <w:r w:rsidRPr="003E4934">
        <w:rPr>
          <w:rFonts w:cstheme="majorHAnsi"/>
        </w:rPr>
        <w:t>, chyba że spowodowane tym zakłócenie konkurencji może być wyeliminowane w inny sposób niż przez wykluczenie Wnioskodawcy z udziału w Postępowaniu;</w:t>
      </w:r>
      <w:bookmarkEnd w:id="97"/>
    </w:p>
    <w:p w14:paraId="49E8E784" w14:textId="77777777" w:rsidR="00B22E9C" w:rsidRPr="003E4934" w:rsidRDefault="00B22E9C" w:rsidP="00E52F80">
      <w:pPr>
        <w:pStyle w:val="Akapitzlist"/>
        <w:numPr>
          <w:ilvl w:val="0"/>
          <w:numId w:val="27"/>
        </w:numPr>
        <w:spacing w:after="0" w:line="240" w:lineRule="auto"/>
        <w:jc w:val="both"/>
        <w:rPr>
          <w:rFonts w:cstheme="majorHAnsi"/>
        </w:rPr>
      </w:pPr>
      <w:bookmarkStart w:id="98" w:name="_Ref511645251"/>
      <w:r w:rsidRPr="003E4934">
        <w:rPr>
          <w:rFonts w:cstheme="majorHAnsi"/>
        </w:rPr>
        <w:t>który z innymi Wnioskodawcami zawarł porozumienie mające na celu zakłócenie konkurencji między Wnioskodawcami w Postępowaniu, co Zamawiający jest w stanie wykazać za pomocą stosownych środków dowodowych;</w:t>
      </w:r>
      <w:bookmarkEnd w:id="98"/>
    </w:p>
    <w:p w14:paraId="07069EEE" w14:textId="77777777" w:rsidR="00B22E9C" w:rsidRPr="003E4934" w:rsidRDefault="00B22E9C" w:rsidP="00E52F80">
      <w:pPr>
        <w:pStyle w:val="Akapitzlist"/>
        <w:numPr>
          <w:ilvl w:val="0"/>
          <w:numId w:val="27"/>
        </w:numPr>
        <w:spacing w:after="0" w:line="240" w:lineRule="auto"/>
        <w:jc w:val="both"/>
        <w:rPr>
          <w:rFonts w:cstheme="majorHAnsi"/>
        </w:rPr>
      </w:pPr>
      <w:bookmarkStart w:id="99" w:name="_Ref511645285"/>
      <w:r w:rsidRPr="003E4934">
        <w:rPr>
          <w:rFonts w:cstheme="majorHAnsi"/>
        </w:rPr>
        <w:t>będącego podmiotem zbiorowym, wobec którego sąd orzekł zakaz ubiegania się o</w:t>
      </w:r>
      <w:r w:rsidR="00EE34F3" w:rsidRPr="003E4934">
        <w:rPr>
          <w:rFonts w:cstheme="majorHAnsi"/>
        </w:rPr>
        <w:t> </w:t>
      </w:r>
      <w:r w:rsidRPr="003E4934">
        <w:rPr>
          <w:rFonts w:cstheme="majorHAnsi"/>
        </w:rPr>
        <w:t>zamówienia publiczne na podstawie ustawy z dnia 28 października 2002 r. o</w:t>
      </w:r>
      <w:r w:rsidR="00EE34F3" w:rsidRPr="003E4934">
        <w:rPr>
          <w:rFonts w:cstheme="majorHAnsi"/>
        </w:rPr>
        <w:t> </w:t>
      </w:r>
      <w:r w:rsidRPr="003E4934">
        <w:rPr>
          <w:rFonts w:cstheme="majorHAnsi"/>
        </w:rPr>
        <w:t>odpowiedzialności podmiotów zbiorowych za czyny zabronione pod groźbą kary (</w:t>
      </w:r>
      <w:r w:rsidR="00DA3983" w:rsidRPr="003E4934">
        <w:rPr>
          <w:rFonts w:cstheme="majorHAnsi"/>
        </w:rPr>
        <w:t xml:space="preserve">t.j. </w:t>
      </w:r>
      <w:r w:rsidRPr="003E4934">
        <w:rPr>
          <w:rFonts w:cstheme="majorHAnsi"/>
        </w:rPr>
        <w:t>Dz. U. z</w:t>
      </w:r>
      <w:r w:rsidR="00EE34F3" w:rsidRPr="003E4934">
        <w:rPr>
          <w:rFonts w:cstheme="majorHAnsi"/>
        </w:rPr>
        <w:t> </w:t>
      </w:r>
      <w:r w:rsidR="00DA3983" w:rsidRPr="003E4934">
        <w:rPr>
          <w:rFonts w:cstheme="majorHAnsi"/>
        </w:rPr>
        <w:t>2020 r. poz. 358</w:t>
      </w:r>
      <w:r w:rsidRPr="003E4934">
        <w:rPr>
          <w:rFonts w:cstheme="majorHAnsi"/>
        </w:rPr>
        <w:t>);</w:t>
      </w:r>
      <w:bookmarkEnd w:id="99"/>
    </w:p>
    <w:p w14:paraId="240BBA20" w14:textId="77777777" w:rsidR="00B22E9C" w:rsidRPr="003E4934" w:rsidRDefault="00B22E9C" w:rsidP="00E52F80">
      <w:pPr>
        <w:pStyle w:val="Akapitzlist"/>
        <w:numPr>
          <w:ilvl w:val="0"/>
          <w:numId w:val="27"/>
        </w:numPr>
        <w:spacing w:after="0" w:line="240" w:lineRule="auto"/>
        <w:jc w:val="both"/>
        <w:rPr>
          <w:rFonts w:cstheme="majorHAnsi"/>
        </w:rPr>
      </w:pPr>
      <w:bookmarkStart w:id="100" w:name="_Ref511645310"/>
      <w:r w:rsidRPr="003E4934">
        <w:rPr>
          <w:rFonts w:cstheme="majorHAnsi"/>
        </w:rPr>
        <w:t>wobec którego orzeczono tytułem środka zapobiegawczego zakaz ubiegania się o</w:t>
      </w:r>
      <w:r w:rsidR="009C2115" w:rsidRPr="003E4934">
        <w:rPr>
          <w:rFonts w:cstheme="majorHAnsi"/>
        </w:rPr>
        <w:t> </w:t>
      </w:r>
      <w:r w:rsidRPr="003E4934">
        <w:rPr>
          <w:rFonts w:cstheme="majorHAnsi"/>
        </w:rPr>
        <w:t>zamówienia publiczne;</w:t>
      </w:r>
      <w:bookmarkEnd w:id="100"/>
    </w:p>
    <w:p w14:paraId="70F010CC" w14:textId="23C7A621" w:rsidR="00B22E9C" w:rsidRPr="003E4934" w:rsidRDefault="00B22E9C" w:rsidP="00E52F80">
      <w:pPr>
        <w:pStyle w:val="Akapitzlist"/>
        <w:numPr>
          <w:ilvl w:val="0"/>
          <w:numId w:val="27"/>
        </w:numPr>
        <w:spacing w:after="0" w:line="240" w:lineRule="auto"/>
        <w:jc w:val="both"/>
        <w:rPr>
          <w:rFonts w:cstheme="majorHAnsi"/>
        </w:rPr>
      </w:pPr>
      <w:bookmarkStart w:id="101" w:name="_Ref511646143"/>
      <w:r w:rsidRPr="003E4934">
        <w:rPr>
          <w:rFonts w:cstheme="majorHAnsi"/>
        </w:rPr>
        <w:t xml:space="preserve">w </w:t>
      </w:r>
      <w:r w:rsidR="007F4DB2" w:rsidRPr="003E4934">
        <w:rPr>
          <w:rFonts w:cstheme="majorHAnsi"/>
        </w:rPr>
        <w:t>stosunku,</w:t>
      </w:r>
      <w:r w:rsidRPr="003E4934">
        <w:rPr>
          <w:rFonts w:cstheme="majorHAnsi"/>
        </w:rPr>
        <w:t xml:space="preserve"> do którego otwarto likwidację, w zatwierdzonym przez sąd układzie w</w:t>
      </w:r>
      <w:r w:rsidR="009C2115" w:rsidRPr="003E4934">
        <w:rPr>
          <w:rFonts w:cstheme="majorHAnsi"/>
        </w:rPr>
        <w:t> </w:t>
      </w:r>
      <w:r w:rsidRPr="003E4934">
        <w:rPr>
          <w:rFonts w:cstheme="majorHAnsi"/>
        </w:rPr>
        <w:t>postępowaniu restrukturyzacyjnym jest przewidziane zaspokojenie wierzycieli przez likwidację jego majątku lub sąd zarządził likwidację jego majątku w trybie art. 332 ust. 1 ustawy z dnia 15 maja 2015 r. - Prawo restrukturyzacyjne (</w:t>
      </w:r>
      <w:r w:rsidR="00DA3983" w:rsidRPr="003E4934">
        <w:rPr>
          <w:rFonts w:cstheme="majorHAnsi"/>
        </w:rPr>
        <w:t xml:space="preserve">t.j. </w:t>
      </w:r>
      <w:r w:rsidRPr="003E4934">
        <w:rPr>
          <w:rFonts w:cstheme="majorHAnsi"/>
        </w:rPr>
        <w:t>Dz. U. z 20</w:t>
      </w:r>
      <w:r w:rsidR="008014AE" w:rsidRPr="003E4934">
        <w:rPr>
          <w:rFonts w:cstheme="majorHAnsi"/>
        </w:rPr>
        <w:t>20</w:t>
      </w:r>
      <w:r w:rsidRPr="003E4934">
        <w:rPr>
          <w:rFonts w:cstheme="majorHAnsi"/>
        </w:rPr>
        <w:t xml:space="preserve"> r. poz.</w:t>
      </w:r>
      <w:r w:rsidR="008014AE" w:rsidRPr="003E4934">
        <w:rPr>
          <w:rFonts w:cstheme="majorHAnsi"/>
        </w:rPr>
        <w:t xml:space="preserve"> 814</w:t>
      </w:r>
      <w:r w:rsidR="00B931A9" w:rsidRPr="003E4934">
        <w:rPr>
          <w:rFonts w:cstheme="majorHAnsi"/>
        </w:rPr>
        <w:t xml:space="preserve"> z</w:t>
      </w:r>
      <w:r w:rsidR="00DA3983" w:rsidRPr="003E4934">
        <w:rPr>
          <w:rFonts w:cstheme="majorHAnsi"/>
        </w:rPr>
        <w:t>e</w:t>
      </w:r>
      <w:r w:rsidR="00B931A9" w:rsidRPr="003E4934">
        <w:rPr>
          <w:rFonts w:cstheme="majorHAnsi"/>
        </w:rPr>
        <w:t xml:space="preserve"> zm.</w:t>
      </w:r>
      <w:r w:rsidRPr="003E4934">
        <w:rPr>
          <w:rFonts w:cstheme="majorHAnsi"/>
        </w:rPr>
        <w:t>) lub którego upadłość ogłoszono, z wyjątkiem Wnioskodawcy,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467E0B" w:rsidRPr="003E4934">
        <w:rPr>
          <w:rFonts w:cstheme="majorHAnsi"/>
        </w:rPr>
        <w:t>t.</w:t>
      </w:r>
      <w:r w:rsidR="00DA3983" w:rsidRPr="003E4934">
        <w:rPr>
          <w:rFonts w:cstheme="majorHAnsi"/>
        </w:rPr>
        <w:t xml:space="preserve">j. </w:t>
      </w:r>
      <w:r w:rsidRPr="003E4934">
        <w:rPr>
          <w:rFonts w:cstheme="majorHAnsi"/>
        </w:rPr>
        <w:t>Dz. U. z 20</w:t>
      </w:r>
      <w:r w:rsidR="008014AE" w:rsidRPr="003E4934">
        <w:rPr>
          <w:rFonts w:cstheme="majorHAnsi"/>
        </w:rPr>
        <w:t>20</w:t>
      </w:r>
      <w:r w:rsidRPr="003E4934">
        <w:rPr>
          <w:rFonts w:cstheme="majorHAnsi"/>
        </w:rPr>
        <w:t xml:space="preserve"> r. poz.</w:t>
      </w:r>
      <w:r w:rsidR="00000DF9" w:rsidRPr="003E4934">
        <w:rPr>
          <w:rFonts w:cstheme="majorHAnsi"/>
        </w:rPr>
        <w:t xml:space="preserve"> </w:t>
      </w:r>
      <w:r w:rsidR="008014AE" w:rsidRPr="003E4934">
        <w:rPr>
          <w:rFonts w:cstheme="majorHAnsi"/>
        </w:rPr>
        <w:t>1228</w:t>
      </w:r>
      <w:r w:rsidR="00DA3983" w:rsidRPr="003E4934">
        <w:rPr>
          <w:rFonts w:cstheme="majorHAnsi"/>
        </w:rPr>
        <w:t xml:space="preserve"> ze zm.</w:t>
      </w:r>
      <w:r w:rsidRPr="003E4934">
        <w:rPr>
          <w:rFonts w:cstheme="majorHAnsi"/>
        </w:rPr>
        <w:t>);</w:t>
      </w:r>
      <w:bookmarkEnd w:id="101"/>
    </w:p>
    <w:p w14:paraId="44C164A2" w14:textId="683BCAEA" w:rsidR="002F4199" w:rsidRPr="003E4934" w:rsidRDefault="00B22E9C" w:rsidP="00E52F80">
      <w:pPr>
        <w:pStyle w:val="Akapitzlist"/>
        <w:numPr>
          <w:ilvl w:val="0"/>
          <w:numId w:val="27"/>
        </w:numPr>
        <w:spacing w:after="0" w:line="240" w:lineRule="auto"/>
        <w:jc w:val="both"/>
        <w:rPr>
          <w:rFonts w:cstheme="majorHAnsi"/>
        </w:rPr>
      </w:pPr>
      <w:bookmarkStart w:id="102" w:name="_Ref511645439"/>
      <w:r w:rsidRPr="003E4934">
        <w:rPr>
          <w:rFonts w:cstheme="majorHAnsi"/>
        </w:rPr>
        <w:t xml:space="preserve">który naruszył obowiązki dotyczące płatności podatków, opłat lub składek na ubezpieczenia społeczne lub zdrowotne, co </w:t>
      </w:r>
      <w:r w:rsidR="002F4199" w:rsidRPr="003E4934">
        <w:rPr>
          <w:rFonts w:cstheme="majorHAnsi"/>
        </w:rPr>
        <w:t>Z</w:t>
      </w:r>
      <w:r w:rsidRPr="003E4934">
        <w:rPr>
          <w:rFonts w:cstheme="majorHAnsi"/>
        </w:rPr>
        <w:t xml:space="preserve">amawiający jest w stanie wykazać za pomocą stosownych środków dowodowych, z wyjątkiem przypadku, o którym mowa w pkt </w:t>
      </w:r>
      <w:r w:rsidRPr="003E4934">
        <w:rPr>
          <w:rFonts w:cstheme="majorHAnsi"/>
        </w:rPr>
        <w:fldChar w:fldCharType="begin"/>
      </w:r>
      <w:r w:rsidRPr="003E4934">
        <w:rPr>
          <w:rFonts w:cstheme="majorHAnsi"/>
        </w:rPr>
        <w:instrText xml:space="preserve"> REF _Ref511211770 \r \h  \* MERGEFORMAT </w:instrText>
      </w:r>
      <w:r w:rsidRPr="003E4934">
        <w:rPr>
          <w:rFonts w:cstheme="majorHAnsi"/>
        </w:rPr>
      </w:r>
      <w:r w:rsidRPr="003E4934">
        <w:rPr>
          <w:rFonts w:cstheme="majorHAnsi"/>
        </w:rPr>
        <w:fldChar w:fldCharType="separate"/>
      </w:r>
      <w:r w:rsidR="009C1D2B">
        <w:rPr>
          <w:rFonts w:cstheme="majorHAnsi"/>
        </w:rPr>
        <w:t>5)</w:t>
      </w:r>
      <w:r w:rsidRPr="003E4934">
        <w:rPr>
          <w:rFonts w:cstheme="majorHAnsi"/>
        </w:rPr>
        <w:fldChar w:fldCharType="end"/>
      </w:r>
      <w:r w:rsidRPr="003E4934">
        <w:rPr>
          <w:rFonts w:cstheme="majorHAnsi"/>
        </w:rPr>
        <w:t xml:space="preserve">, chyba że Wnioskodawca dokonał płatności należnych podatków, opłat lub składek na ubezpieczenia </w:t>
      </w:r>
      <w:r w:rsidRPr="003E4934">
        <w:rPr>
          <w:rFonts w:cstheme="majorHAnsi"/>
        </w:rPr>
        <w:lastRenderedPageBreak/>
        <w:t>społeczne lub zdrowotne wraz z odsetkami lub grzywnami lub zawarł wiążące porozumienie w sprawie spłaty tych należności</w:t>
      </w:r>
      <w:r w:rsidR="00B931A9" w:rsidRPr="003E4934">
        <w:rPr>
          <w:rFonts w:cstheme="majorHAnsi"/>
        </w:rPr>
        <w:t>;</w:t>
      </w:r>
    </w:p>
    <w:p w14:paraId="4A3E84E0" w14:textId="6E69B8B3" w:rsidR="002F4199" w:rsidRPr="003E4934" w:rsidRDefault="002F4199" w:rsidP="00E52F80">
      <w:pPr>
        <w:pStyle w:val="Akapitzlist"/>
        <w:numPr>
          <w:ilvl w:val="0"/>
          <w:numId w:val="27"/>
        </w:numPr>
        <w:spacing w:after="0" w:line="240" w:lineRule="auto"/>
        <w:jc w:val="both"/>
        <w:rPr>
          <w:rFonts w:cstheme="majorHAnsi"/>
        </w:rPr>
      </w:pPr>
      <w:r w:rsidRPr="003E4934">
        <w:rPr>
          <w:rFonts w:cstheme="majorHAnsi"/>
        </w:rPr>
        <w:t>W</w:t>
      </w:r>
      <w:r w:rsidR="006E2DEB" w:rsidRPr="003E4934">
        <w:rPr>
          <w:rFonts w:cstheme="majorHAnsi"/>
        </w:rPr>
        <w:t>nioskodawców</w:t>
      </w:r>
      <w:r w:rsidR="00B931A9" w:rsidRPr="003E4934">
        <w:rPr>
          <w:rFonts w:cstheme="majorHAnsi"/>
        </w:rPr>
        <w:t>, którzy należąc do tej samej grupy kapitałowej, w rozumieniu ustawy z dnia 16 lutego 2007 r. o ochronie konkurencji i konsumentów (</w:t>
      </w:r>
      <w:r w:rsidR="006E2DEB" w:rsidRPr="003E4934">
        <w:rPr>
          <w:rFonts w:cstheme="majorHAnsi"/>
        </w:rPr>
        <w:t>t.</w:t>
      </w:r>
      <w:r w:rsidR="009F1AF4" w:rsidRPr="003E4934">
        <w:rPr>
          <w:rFonts w:cstheme="majorHAnsi"/>
        </w:rPr>
        <w:t>j</w:t>
      </w:r>
      <w:r w:rsidR="006E2DEB" w:rsidRPr="003E4934">
        <w:rPr>
          <w:rFonts w:cstheme="majorHAnsi"/>
        </w:rPr>
        <w:t xml:space="preserve">. </w:t>
      </w:r>
      <w:r w:rsidR="00B931A9" w:rsidRPr="003E4934">
        <w:rPr>
          <w:rFonts w:cstheme="majorHAnsi"/>
        </w:rPr>
        <w:t>Dz. U. z 20</w:t>
      </w:r>
      <w:r w:rsidR="00FD1DEE" w:rsidRPr="003E4934">
        <w:rPr>
          <w:rFonts w:cstheme="majorHAnsi"/>
        </w:rPr>
        <w:t>20</w:t>
      </w:r>
      <w:r w:rsidR="00B931A9" w:rsidRPr="003E4934">
        <w:rPr>
          <w:rFonts w:cstheme="majorHAnsi"/>
        </w:rPr>
        <w:t xml:space="preserve"> r., poz. </w:t>
      </w:r>
      <w:r w:rsidR="00FD1DEE" w:rsidRPr="003E4934">
        <w:rPr>
          <w:rFonts w:cstheme="majorHAnsi"/>
        </w:rPr>
        <w:t>1076</w:t>
      </w:r>
      <w:r w:rsidR="006E2DEB" w:rsidRPr="003E4934">
        <w:rPr>
          <w:rFonts w:cstheme="majorHAnsi"/>
        </w:rPr>
        <w:t xml:space="preserve"> ze zm.</w:t>
      </w:r>
      <w:r w:rsidR="00EE34F3" w:rsidRPr="003E4934">
        <w:rPr>
          <w:rFonts w:cstheme="majorHAnsi"/>
        </w:rPr>
        <w:t>) złożyli odrębne W</w:t>
      </w:r>
      <w:r w:rsidR="00B931A9" w:rsidRPr="003E4934">
        <w:rPr>
          <w:rFonts w:cstheme="majorHAnsi"/>
        </w:rPr>
        <w:t xml:space="preserve">nioski o </w:t>
      </w:r>
      <w:r w:rsidR="006E2DEB" w:rsidRPr="003E4934">
        <w:rPr>
          <w:rFonts w:cstheme="majorHAnsi"/>
        </w:rPr>
        <w:t xml:space="preserve">przystąpienie </w:t>
      </w:r>
      <w:r w:rsidR="00B931A9" w:rsidRPr="003E4934">
        <w:rPr>
          <w:rFonts w:cstheme="majorHAnsi"/>
        </w:rPr>
        <w:t>do Postępowania, chyba, że wykażą, że istniejące między nimi powiązania nie prowa</w:t>
      </w:r>
      <w:r w:rsidR="00ED343D" w:rsidRPr="003E4934">
        <w:rPr>
          <w:rFonts w:cstheme="majorHAnsi"/>
        </w:rPr>
        <w:t>dzą do zakłócenia konkurencji w </w:t>
      </w:r>
      <w:r w:rsidR="00B931A9" w:rsidRPr="003E4934">
        <w:rPr>
          <w:rFonts w:cstheme="majorHAnsi"/>
        </w:rPr>
        <w:t>Postępowaniu.</w:t>
      </w:r>
      <w:bookmarkEnd w:id="102"/>
    </w:p>
    <w:p w14:paraId="5B7C6009" w14:textId="77777777" w:rsidR="00B22E9C" w:rsidRPr="003E4934" w:rsidRDefault="00B22E9C" w:rsidP="00E52F80">
      <w:pPr>
        <w:pStyle w:val="Akapitzlist"/>
        <w:numPr>
          <w:ilvl w:val="0"/>
          <w:numId w:val="36"/>
        </w:numPr>
        <w:spacing w:after="0" w:line="240" w:lineRule="auto"/>
        <w:ind w:left="567" w:hanging="425"/>
        <w:jc w:val="both"/>
        <w:rPr>
          <w:rFonts w:cstheme="majorHAnsi"/>
        </w:rPr>
      </w:pPr>
      <w:r w:rsidRPr="003E4934">
        <w:rPr>
          <w:rFonts w:cstheme="majorHAnsi"/>
        </w:rPr>
        <w:t>Wykluczenie Wnioskodawcy następuje:</w:t>
      </w:r>
    </w:p>
    <w:p w14:paraId="4D7D313B" w14:textId="2D6B8156" w:rsidR="00B22E9C" w:rsidRPr="003E4934" w:rsidRDefault="00B22E9C" w:rsidP="00E52F80">
      <w:pPr>
        <w:pStyle w:val="Akapitzlist"/>
        <w:numPr>
          <w:ilvl w:val="1"/>
          <w:numId w:val="36"/>
        </w:numPr>
        <w:spacing w:after="0" w:line="240" w:lineRule="auto"/>
        <w:ind w:left="1276"/>
        <w:jc w:val="both"/>
        <w:rPr>
          <w:rFonts w:cstheme="majorHAnsi"/>
        </w:rPr>
      </w:pPr>
      <w:r w:rsidRPr="003E4934">
        <w:rPr>
          <w:rFonts w:cstheme="majorHAnsi"/>
        </w:rPr>
        <w:t xml:space="preserve">w przypadkach, o których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1</w:t>
      </w:r>
      <w:r w:rsidRPr="003E4934">
        <w:rPr>
          <w:rFonts w:cstheme="majorHAnsi"/>
        </w:rPr>
        <w:fldChar w:fldCharType="end"/>
      </w:r>
      <w:r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9C1D2B">
        <w:rPr>
          <w:rFonts w:cstheme="majorHAnsi"/>
        </w:rPr>
        <w:t>3)</w:t>
      </w:r>
      <w:r w:rsidR="007055BA" w:rsidRPr="003E4934">
        <w:rPr>
          <w:rFonts w:cstheme="majorHAnsi"/>
        </w:rPr>
        <w:fldChar w:fldCharType="end"/>
      </w:r>
      <w:r w:rsidRPr="003E4934">
        <w:rPr>
          <w:rFonts w:cstheme="majorHAnsi"/>
        </w:rPr>
        <w:t xml:space="preserve"> lit. </w:t>
      </w:r>
      <w:r w:rsidRPr="003E4934">
        <w:rPr>
          <w:rFonts w:cstheme="majorHAnsi"/>
        </w:rPr>
        <w:fldChar w:fldCharType="begin"/>
      </w:r>
      <w:r w:rsidRPr="003E4934">
        <w:rPr>
          <w:rFonts w:cstheme="majorHAnsi"/>
        </w:rPr>
        <w:instrText xml:space="preserve"> REF _Ref511644886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a)</w:t>
      </w:r>
      <w:r w:rsidRPr="003E4934">
        <w:rPr>
          <w:rFonts w:cstheme="majorHAnsi"/>
        </w:rPr>
        <w:fldChar w:fldCharType="end"/>
      </w:r>
      <w:r w:rsidRPr="003E4934">
        <w:rPr>
          <w:rFonts w:cstheme="majorHAnsi"/>
        </w:rPr>
        <w:t xml:space="preserve"> - </w:t>
      </w:r>
      <w:r w:rsidRPr="003E4934">
        <w:rPr>
          <w:rFonts w:cstheme="majorHAnsi"/>
        </w:rPr>
        <w:fldChar w:fldCharType="begin"/>
      </w:r>
      <w:r w:rsidRPr="003E4934">
        <w:rPr>
          <w:rFonts w:cstheme="majorHAnsi"/>
        </w:rPr>
        <w:instrText xml:space="preserve"> REF _Ref511644888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c)</w:t>
      </w:r>
      <w:r w:rsidRPr="003E4934">
        <w:rPr>
          <w:rFonts w:cstheme="majorHAnsi"/>
        </w:rPr>
        <w:fldChar w:fldCharType="end"/>
      </w:r>
      <w:r w:rsidRPr="003E4934">
        <w:rPr>
          <w:rFonts w:cstheme="majorHAnsi"/>
        </w:rPr>
        <w:t xml:space="preserve"> oraz pkt </w:t>
      </w:r>
      <w:r w:rsidRPr="003E4934">
        <w:rPr>
          <w:rFonts w:cstheme="majorHAnsi"/>
        </w:rPr>
        <w:fldChar w:fldCharType="begin"/>
      </w:r>
      <w:r w:rsidRPr="003E4934">
        <w:rPr>
          <w:rFonts w:cstheme="majorHAnsi"/>
        </w:rPr>
        <w:instrText xml:space="preserve"> REF _Ref511644953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4)</w:t>
      </w:r>
      <w:r w:rsidRPr="003E4934">
        <w:rPr>
          <w:rFonts w:cstheme="majorHAnsi"/>
        </w:rPr>
        <w:fldChar w:fldCharType="end"/>
      </w:r>
      <w:r w:rsidRPr="003E4934">
        <w:rPr>
          <w:rFonts w:cstheme="majorHAnsi"/>
        </w:rPr>
        <w:t xml:space="preserve"> gdy osoba, o której mowa w tych przepisach została skazana za przestępstwo wymienione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1</w:t>
      </w:r>
      <w:r w:rsidRPr="003E4934">
        <w:rPr>
          <w:rFonts w:cstheme="majorHAnsi"/>
        </w:rPr>
        <w:fldChar w:fldCharType="end"/>
      </w:r>
      <w:r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9C1D2B">
        <w:rPr>
          <w:rFonts w:cstheme="majorHAnsi"/>
        </w:rPr>
        <w:t>3)</w:t>
      </w:r>
      <w:r w:rsidR="007055BA" w:rsidRPr="003E4934">
        <w:rPr>
          <w:rFonts w:cstheme="majorHAnsi"/>
        </w:rPr>
        <w:fldChar w:fldCharType="end"/>
      </w:r>
      <w:r w:rsidRPr="003E4934">
        <w:rPr>
          <w:rFonts w:cstheme="majorHAnsi"/>
        </w:rPr>
        <w:t xml:space="preserve"> lit. </w:t>
      </w:r>
      <w:r w:rsidRPr="003E4934">
        <w:rPr>
          <w:rFonts w:cstheme="majorHAnsi"/>
        </w:rPr>
        <w:fldChar w:fldCharType="begin"/>
      </w:r>
      <w:r w:rsidRPr="003E4934">
        <w:rPr>
          <w:rFonts w:cstheme="majorHAnsi"/>
        </w:rPr>
        <w:instrText xml:space="preserve"> REF _Ref511644886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a)</w:t>
      </w:r>
      <w:r w:rsidRPr="003E4934">
        <w:rPr>
          <w:rFonts w:cstheme="majorHAnsi"/>
        </w:rPr>
        <w:fldChar w:fldCharType="end"/>
      </w:r>
      <w:r w:rsidRPr="003E4934">
        <w:rPr>
          <w:rFonts w:cstheme="majorHAnsi"/>
        </w:rPr>
        <w:t>-</w:t>
      </w:r>
      <w:r w:rsidRPr="003E4934">
        <w:rPr>
          <w:rFonts w:cstheme="majorHAnsi"/>
        </w:rPr>
        <w:fldChar w:fldCharType="begin"/>
      </w:r>
      <w:r w:rsidRPr="003E4934">
        <w:rPr>
          <w:rFonts w:cstheme="majorHAnsi"/>
        </w:rPr>
        <w:instrText xml:space="preserve"> REF _Ref511644888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c)</w:t>
      </w:r>
      <w:r w:rsidRPr="003E4934">
        <w:rPr>
          <w:rFonts w:cstheme="majorHAnsi"/>
        </w:rPr>
        <w:fldChar w:fldCharType="end"/>
      </w:r>
      <w:r w:rsidRPr="003E4934">
        <w:rPr>
          <w:rFonts w:cstheme="majorHAnsi"/>
        </w:rPr>
        <w:t>, jeżeli nie upłynęło 5 lat od dnia uprawomocnienia się wyroku potwierdzającego zaistnienie jednej z podstaw wykluczenia, chyba że w tym wyroku został określony inny okres wykluczenia;</w:t>
      </w:r>
    </w:p>
    <w:p w14:paraId="56D676DB" w14:textId="77777777" w:rsidR="00B22E9C" w:rsidRPr="003E4934" w:rsidRDefault="00B22E9C" w:rsidP="00E52F80">
      <w:pPr>
        <w:pStyle w:val="Akapitzlist"/>
        <w:numPr>
          <w:ilvl w:val="1"/>
          <w:numId w:val="36"/>
        </w:numPr>
        <w:spacing w:after="0" w:line="240" w:lineRule="auto"/>
        <w:ind w:left="1276"/>
        <w:jc w:val="both"/>
        <w:rPr>
          <w:rFonts w:cstheme="majorHAnsi"/>
        </w:rPr>
      </w:pPr>
      <w:r w:rsidRPr="003E4934">
        <w:rPr>
          <w:rFonts w:cstheme="majorHAnsi"/>
        </w:rPr>
        <w:t>w przypadkach, o których mowa:</w:t>
      </w:r>
    </w:p>
    <w:p w14:paraId="7C9A81E7" w14:textId="014A9750" w:rsidR="00B22E9C" w:rsidRPr="003E4934" w:rsidRDefault="00B22E9C" w:rsidP="00E52F80">
      <w:pPr>
        <w:pStyle w:val="Akapitzlist"/>
        <w:numPr>
          <w:ilvl w:val="2"/>
          <w:numId w:val="36"/>
        </w:numPr>
        <w:spacing w:after="0" w:line="240" w:lineRule="auto"/>
        <w:ind w:left="1560"/>
        <w:jc w:val="both"/>
        <w:rPr>
          <w:rFonts w:cstheme="majorHAnsi"/>
        </w:rPr>
      </w:pPr>
      <w:r w:rsidRPr="003E4934">
        <w:rPr>
          <w:rFonts w:cstheme="majorHAnsi"/>
        </w:rPr>
        <w:t>w</w:t>
      </w:r>
      <w:r w:rsidR="00DD4E56" w:rsidRPr="003E4934">
        <w:rPr>
          <w:rFonts w:cstheme="majorHAnsi"/>
        </w:rPr>
        <w:t xml:space="preserve"> </w:t>
      </w:r>
      <w:r w:rsidRPr="003E4934">
        <w:rPr>
          <w:rFonts w:cstheme="majorHAnsi"/>
        </w:rPr>
        <w:t xml:space="preserve">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1</w:t>
      </w:r>
      <w:r w:rsidRPr="003E4934">
        <w:rPr>
          <w:rFonts w:cstheme="majorHAnsi"/>
        </w:rPr>
        <w:fldChar w:fldCharType="end"/>
      </w:r>
      <w:r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9C1D2B">
        <w:rPr>
          <w:rFonts w:cstheme="majorHAnsi"/>
        </w:rPr>
        <w:t>3)</w:t>
      </w:r>
      <w:r w:rsidR="007055BA" w:rsidRPr="003E4934">
        <w:rPr>
          <w:rFonts w:cstheme="majorHAnsi"/>
        </w:rPr>
        <w:fldChar w:fldCharType="end"/>
      </w:r>
      <w:r w:rsidRPr="003E4934">
        <w:rPr>
          <w:rFonts w:cstheme="majorHAnsi"/>
        </w:rPr>
        <w:t xml:space="preserve"> lit. </w:t>
      </w:r>
      <w:r w:rsidRPr="003E4934">
        <w:rPr>
          <w:rFonts w:cstheme="majorHAnsi"/>
        </w:rPr>
        <w:fldChar w:fldCharType="begin"/>
      </w:r>
      <w:r w:rsidRPr="003E4934">
        <w:rPr>
          <w:rFonts w:cstheme="majorHAnsi"/>
        </w:rPr>
        <w:instrText xml:space="preserve"> REF _Ref511645061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d)</w:t>
      </w:r>
      <w:r w:rsidRPr="003E4934">
        <w:rPr>
          <w:rFonts w:cstheme="majorHAnsi"/>
        </w:rPr>
        <w:fldChar w:fldCharType="end"/>
      </w:r>
      <w:r w:rsidRPr="003E4934">
        <w:rPr>
          <w:rFonts w:cstheme="majorHAnsi"/>
        </w:rPr>
        <w:t xml:space="preserve"> i pkt </w:t>
      </w:r>
      <w:r w:rsidRPr="003E4934">
        <w:rPr>
          <w:rFonts w:cstheme="majorHAnsi"/>
        </w:rPr>
        <w:fldChar w:fldCharType="begin"/>
      </w:r>
      <w:r w:rsidRPr="003E4934">
        <w:rPr>
          <w:rFonts w:cstheme="majorHAnsi"/>
        </w:rPr>
        <w:instrText xml:space="preserve"> REF _Ref511644953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4)</w:t>
      </w:r>
      <w:r w:rsidRPr="003E4934">
        <w:rPr>
          <w:rFonts w:cstheme="majorHAnsi"/>
        </w:rPr>
        <w:fldChar w:fldCharType="end"/>
      </w:r>
      <w:r w:rsidRPr="003E4934">
        <w:rPr>
          <w:rFonts w:cstheme="majorHAnsi"/>
        </w:rPr>
        <w:t xml:space="preserve">, gdy osoba, o której mowa w tych przepisach, została skazana za przestępstwo wymienione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1</w:t>
      </w:r>
      <w:r w:rsidRPr="003E4934">
        <w:rPr>
          <w:rFonts w:cstheme="majorHAnsi"/>
        </w:rPr>
        <w:fldChar w:fldCharType="end"/>
      </w:r>
      <w:r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9C1D2B">
        <w:rPr>
          <w:rFonts w:cstheme="majorHAnsi"/>
        </w:rPr>
        <w:t>3)</w:t>
      </w:r>
      <w:r w:rsidR="007055BA" w:rsidRPr="003E4934">
        <w:rPr>
          <w:rFonts w:cstheme="majorHAnsi"/>
        </w:rPr>
        <w:fldChar w:fldCharType="end"/>
      </w:r>
      <w:r w:rsidRPr="003E4934">
        <w:rPr>
          <w:rFonts w:cstheme="majorHAnsi"/>
        </w:rPr>
        <w:t xml:space="preserve"> lit. </w:t>
      </w:r>
      <w:r w:rsidRPr="003E4934">
        <w:rPr>
          <w:rFonts w:cstheme="majorHAnsi"/>
        </w:rPr>
        <w:fldChar w:fldCharType="begin"/>
      </w:r>
      <w:r w:rsidRPr="003E4934">
        <w:rPr>
          <w:rFonts w:cstheme="majorHAnsi"/>
        </w:rPr>
        <w:instrText xml:space="preserve"> REF _Ref511645061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d)</w:t>
      </w:r>
      <w:r w:rsidRPr="003E4934">
        <w:rPr>
          <w:rFonts w:cstheme="majorHAnsi"/>
        </w:rPr>
        <w:fldChar w:fldCharType="end"/>
      </w:r>
      <w:r w:rsidRPr="003E4934">
        <w:rPr>
          <w:rFonts w:cstheme="majorHAnsi"/>
        </w:rPr>
        <w:t>,</w:t>
      </w:r>
    </w:p>
    <w:p w14:paraId="4E766CA9" w14:textId="7F7320F1" w:rsidR="00B22E9C" w:rsidRPr="003E4934" w:rsidRDefault="00B22E9C" w:rsidP="00E52F80">
      <w:pPr>
        <w:pStyle w:val="Akapitzlist"/>
        <w:numPr>
          <w:ilvl w:val="2"/>
          <w:numId w:val="36"/>
        </w:numPr>
        <w:spacing w:after="0" w:line="240" w:lineRule="auto"/>
        <w:ind w:left="1560"/>
        <w:jc w:val="both"/>
        <w:rPr>
          <w:rFonts w:cstheme="majorHAnsi"/>
        </w:rPr>
      </w:pPr>
      <w:r w:rsidRPr="003E4934">
        <w:rPr>
          <w:rFonts w:cstheme="majorHAnsi"/>
        </w:rPr>
        <w:t xml:space="preserve">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1</w:t>
      </w:r>
      <w:r w:rsidRPr="003E4934">
        <w:rPr>
          <w:rFonts w:cstheme="majorHAnsi"/>
        </w:rPr>
        <w:fldChar w:fldCharType="end"/>
      </w:r>
      <w:r w:rsidRPr="003E4934">
        <w:rPr>
          <w:rFonts w:cstheme="majorHAnsi"/>
        </w:rPr>
        <w:t xml:space="preserve"> pkt </w:t>
      </w:r>
      <w:r w:rsidRPr="003E4934">
        <w:rPr>
          <w:rFonts w:cstheme="majorHAnsi"/>
        </w:rPr>
        <w:fldChar w:fldCharType="begin"/>
      </w:r>
      <w:r w:rsidRPr="003E4934">
        <w:rPr>
          <w:rFonts w:cstheme="majorHAnsi"/>
        </w:rPr>
        <w:instrText xml:space="preserve"> REF _Ref511211770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5)</w:t>
      </w:r>
      <w:r w:rsidRPr="003E4934">
        <w:rPr>
          <w:rFonts w:cstheme="majorHAnsi"/>
        </w:rPr>
        <w:fldChar w:fldCharType="end"/>
      </w:r>
    </w:p>
    <w:p w14:paraId="30335F0B" w14:textId="3D8028B4" w:rsidR="00B22E9C" w:rsidRPr="003E4934" w:rsidRDefault="00B22E9C" w:rsidP="00B22E9C">
      <w:pPr>
        <w:pStyle w:val="Akapitzlist"/>
        <w:spacing w:after="0" w:line="240" w:lineRule="auto"/>
        <w:jc w:val="both"/>
        <w:rPr>
          <w:rFonts w:cstheme="majorHAnsi"/>
        </w:rPr>
      </w:pPr>
      <w:r w:rsidRPr="003E4934">
        <w:rPr>
          <w:rFonts w:cstheme="majorHAnsi"/>
        </w:rPr>
        <w:t xml:space="preserve">- jeżeli nie upłynęły 3 lata od dnia odpowiednio uprawomocnienia się wyroku potwierdzającego zaistnienie jednej z podstaw wykluczenia, chyba że w tym wyroku został określony inny okres wykluczenia lub od </w:t>
      </w:r>
      <w:r w:rsidR="007F4DB2" w:rsidRPr="003E4934">
        <w:rPr>
          <w:rFonts w:cstheme="majorHAnsi"/>
        </w:rPr>
        <w:t>dnia,</w:t>
      </w:r>
      <w:r w:rsidRPr="003E4934">
        <w:rPr>
          <w:rFonts w:cstheme="majorHAnsi"/>
        </w:rPr>
        <w:t xml:space="preserve"> w którym decyzja potwierdzająca zaistnienie jednej z podstaw wykluczenia stała się ostateczna;</w:t>
      </w:r>
    </w:p>
    <w:p w14:paraId="3DD2060F" w14:textId="0F69C153" w:rsidR="00B22E9C" w:rsidRPr="003E4934" w:rsidRDefault="00B22E9C" w:rsidP="00E52F80">
      <w:pPr>
        <w:pStyle w:val="Akapitzlist"/>
        <w:numPr>
          <w:ilvl w:val="1"/>
          <w:numId w:val="36"/>
        </w:numPr>
        <w:spacing w:after="0" w:line="240" w:lineRule="auto"/>
        <w:jc w:val="both"/>
        <w:rPr>
          <w:rFonts w:cstheme="majorHAnsi"/>
        </w:rPr>
      </w:pPr>
      <w:r w:rsidRPr="003E4934">
        <w:rPr>
          <w:rFonts w:cstheme="majorHAnsi"/>
        </w:rPr>
        <w:t xml:space="preserve">w przypadkach, o których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1</w:t>
      </w:r>
      <w:r w:rsidRPr="003E4934">
        <w:rPr>
          <w:rFonts w:cstheme="majorHAnsi"/>
        </w:rPr>
        <w:fldChar w:fldCharType="end"/>
      </w:r>
      <w:r w:rsidR="00DD4E56" w:rsidRPr="003E4934">
        <w:rPr>
          <w:rFonts w:cstheme="majorHAnsi"/>
        </w:rPr>
        <w:t xml:space="preserve"> </w:t>
      </w:r>
      <w:r w:rsidRPr="003E4934">
        <w:rPr>
          <w:rFonts w:cstheme="majorHAnsi"/>
        </w:rPr>
        <w:t xml:space="preserve">pkt </w:t>
      </w:r>
      <w:r w:rsidRPr="003E4934">
        <w:rPr>
          <w:rFonts w:cstheme="majorHAnsi"/>
        </w:rPr>
        <w:fldChar w:fldCharType="begin"/>
      </w:r>
      <w:r w:rsidRPr="003E4934">
        <w:rPr>
          <w:rFonts w:cstheme="majorHAnsi"/>
        </w:rPr>
        <w:instrText xml:space="preserve"> REF _Ref511645251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7)</w:t>
      </w:r>
      <w:r w:rsidRPr="003E4934">
        <w:rPr>
          <w:rFonts w:cstheme="majorHAnsi"/>
        </w:rPr>
        <w:fldChar w:fldCharType="end"/>
      </w:r>
      <w:r w:rsidRPr="003E4934">
        <w:rPr>
          <w:rFonts w:cstheme="majorHAnsi"/>
        </w:rPr>
        <w:t>, jeżeli nie upłynęły 3 lata od dnia zaistnienia zdarzenia będącego podstawą wykluczenia;</w:t>
      </w:r>
    </w:p>
    <w:p w14:paraId="3D3F37DA" w14:textId="0EE23D04" w:rsidR="00B22E9C" w:rsidRPr="003E4934" w:rsidRDefault="00B22E9C" w:rsidP="00E52F80">
      <w:pPr>
        <w:pStyle w:val="Akapitzlist"/>
        <w:numPr>
          <w:ilvl w:val="1"/>
          <w:numId w:val="36"/>
        </w:numPr>
        <w:spacing w:after="0" w:line="240" w:lineRule="auto"/>
        <w:jc w:val="both"/>
        <w:rPr>
          <w:rFonts w:cstheme="majorHAnsi"/>
        </w:rPr>
      </w:pPr>
      <w:r w:rsidRPr="003E4934">
        <w:rPr>
          <w:rFonts w:cstheme="majorHAnsi"/>
        </w:rPr>
        <w:t xml:space="preserve">w przypadku, o którym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1</w:t>
      </w:r>
      <w:r w:rsidRPr="003E4934">
        <w:rPr>
          <w:rFonts w:cstheme="majorHAnsi"/>
        </w:rPr>
        <w:fldChar w:fldCharType="end"/>
      </w:r>
      <w:r w:rsidR="00DD4E56" w:rsidRPr="003E4934">
        <w:rPr>
          <w:rFonts w:cstheme="majorHAnsi"/>
        </w:rPr>
        <w:t xml:space="preserve"> </w:t>
      </w:r>
      <w:r w:rsidRPr="003E4934">
        <w:rPr>
          <w:rFonts w:cstheme="majorHAnsi"/>
        </w:rPr>
        <w:t xml:space="preserve">pkt </w:t>
      </w:r>
      <w:r w:rsidRPr="003E4934">
        <w:rPr>
          <w:rFonts w:cstheme="majorHAnsi"/>
        </w:rPr>
        <w:fldChar w:fldCharType="begin"/>
      </w:r>
      <w:r w:rsidRPr="003E4934">
        <w:rPr>
          <w:rFonts w:cstheme="majorHAnsi"/>
        </w:rPr>
        <w:instrText xml:space="preserve"> REF _Ref511645285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8)</w:t>
      </w:r>
      <w:r w:rsidRPr="003E4934">
        <w:rPr>
          <w:rFonts w:cstheme="majorHAnsi"/>
        </w:rPr>
        <w:fldChar w:fldCharType="end"/>
      </w:r>
      <w:r w:rsidRPr="003E4934">
        <w:rPr>
          <w:rFonts w:cstheme="majorHAnsi"/>
        </w:rPr>
        <w:t>, jeżeli nie upłynął okres, na jaki został prawomocnie orzeczony zakaz ubiegania się o zamówienia publiczne;</w:t>
      </w:r>
    </w:p>
    <w:p w14:paraId="3D4E8E32" w14:textId="60E8BD4D" w:rsidR="00B22E9C" w:rsidRPr="003E4934" w:rsidRDefault="00B22E9C" w:rsidP="00E52F80">
      <w:pPr>
        <w:pStyle w:val="Akapitzlist"/>
        <w:numPr>
          <w:ilvl w:val="1"/>
          <w:numId w:val="36"/>
        </w:numPr>
        <w:spacing w:after="0" w:line="240" w:lineRule="auto"/>
        <w:jc w:val="both"/>
        <w:rPr>
          <w:rFonts w:cstheme="majorHAnsi"/>
        </w:rPr>
      </w:pPr>
      <w:r w:rsidRPr="003E4934">
        <w:rPr>
          <w:rFonts w:cstheme="majorHAnsi"/>
        </w:rPr>
        <w:t xml:space="preserve">w przypadku, o którym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1</w:t>
      </w:r>
      <w:r w:rsidRPr="003E4934">
        <w:rPr>
          <w:rFonts w:cstheme="majorHAnsi"/>
        </w:rPr>
        <w:fldChar w:fldCharType="end"/>
      </w:r>
      <w:r w:rsidRPr="003E4934">
        <w:rPr>
          <w:rFonts w:cstheme="majorHAnsi"/>
        </w:rPr>
        <w:t xml:space="preserve"> pkt </w:t>
      </w:r>
      <w:r w:rsidRPr="003E4934">
        <w:rPr>
          <w:rFonts w:cstheme="majorHAnsi"/>
        </w:rPr>
        <w:fldChar w:fldCharType="begin"/>
      </w:r>
      <w:r w:rsidRPr="003E4934">
        <w:rPr>
          <w:rFonts w:cstheme="majorHAnsi"/>
        </w:rPr>
        <w:instrText xml:space="preserve"> REF _Ref511645310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9)</w:t>
      </w:r>
      <w:r w:rsidRPr="003E4934">
        <w:rPr>
          <w:rFonts w:cstheme="majorHAnsi"/>
        </w:rPr>
        <w:fldChar w:fldCharType="end"/>
      </w:r>
      <w:r w:rsidRPr="003E4934">
        <w:rPr>
          <w:rFonts w:cstheme="majorHAnsi"/>
        </w:rPr>
        <w:t>, jeżeli nie upłynął okres obowiązywania zakazu ubiegania się o zamówienia publiczne.</w:t>
      </w:r>
    </w:p>
    <w:p w14:paraId="09B1F281" w14:textId="496340C7" w:rsidR="00B22E9C" w:rsidRPr="003E4934" w:rsidRDefault="006E2DEB" w:rsidP="00E52F80">
      <w:pPr>
        <w:pStyle w:val="Akapitzlist"/>
        <w:numPr>
          <w:ilvl w:val="0"/>
          <w:numId w:val="36"/>
        </w:numPr>
        <w:spacing w:after="0" w:line="240" w:lineRule="auto"/>
        <w:ind w:left="567" w:hanging="425"/>
        <w:jc w:val="both"/>
        <w:rPr>
          <w:rFonts w:cstheme="majorHAnsi"/>
        </w:rPr>
      </w:pPr>
      <w:bookmarkStart w:id="103" w:name="_Ref511645463"/>
      <w:r w:rsidRPr="003E4934">
        <w:rPr>
          <w:rFonts w:cstheme="majorHAnsi"/>
        </w:rPr>
        <w:t>Wnioskodawca</w:t>
      </w:r>
      <w:r w:rsidR="00B22E9C" w:rsidRPr="003E4934">
        <w:rPr>
          <w:rFonts w:cstheme="majorHAnsi"/>
        </w:rPr>
        <w:t xml:space="preserve">, który podlega wykluczeniu na podstawie ust. </w:t>
      </w:r>
      <w:r w:rsidR="00B22E9C" w:rsidRPr="003E4934">
        <w:fldChar w:fldCharType="begin"/>
      </w:r>
      <w:r w:rsidR="00B22E9C" w:rsidRPr="003E4934">
        <w:rPr>
          <w:rFonts w:cstheme="majorHAnsi"/>
        </w:rPr>
        <w:instrText xml:space="preserve"> REF _Ref511644867 \r \h </w:instrText>
      </w:r>
      <w:r w:rsidR="00A64121" w:rsidRPr="003E4934">
        <w:instrText xml:space="preserve"> \* MERGEFORMAT </w:instrText>
      </w:r>
      <w:r w:rsidR="00B22E9C" w:rsidRPr="003E4934">
        <w:fldChar w:fldCharType="separate"/>
      </w:r>
      <w:r w:rsidR="009C1D2B">
        <w:rPr>
          <w:rFonts w:cstheme="majorHAnsi"/>
        </w:rPr>
        <w:t>1</w:t>
      </w:r>
      <w:r w:rsidR="00B22E9C" w:rsidRPr="003E4934">
        <w:fldChar w:fldCharType="end"/>
      </w:r>
      <w:r w:rsidR="00B22E9C"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9C1D2B">
        <w:rPr>
          <w:rFonts w:cstheme="majorHAnsi"/>
        </w:rPr>
        <w:t>3)</w:t>
      </w:r>
      <w:r w:rsidR="007055BA" w:rsidRPr="003E4934">
        <w:rPr>
          <w:rFonts w:cstheme="majorHAnsi"/>
        </w:rPr>
        <w:fldChar w:fldCharType="end"/>
      </w:r>
      <w:r w:rsidR="00B22E9C" w:rsidRPr="003E4934">
        <w:rPr>
          <w:rFonts w:cstheme="majorHAnsi"/>
        </w:rPr>
        <w:t xml:space="preserve">, </w:t>
      </w:r>
      <w:r w:rsidR="00B22E9C" w:rsidRPr="003E4934">
        <w:fldChar w:fldCharType="begin"/>
      </w:r>
      <w:r w:rsidR="00B22E9C" w:rsidRPr="003E4934">
        <w:rPr>
          <w:rFonts w:cstheme="majorHAnsi"/>
        </w:rPr>
        <w:instrText xml:space="preserve"> REF _Ref511644953 \r \h </w:instrText>
      </w:r>
      <w:r w:rsidR="00A64121" w:rsidRPr="003E4934">
        <w:instrText xml:space="preserve"> \* MERGEFORMAT </w:instrText>
      </w:r>
      <w:r w:rsidR="00B22E9C" w:rsidRPr="003E4934">
        <w:fldChar w:fldCharType="separate"/>
      </w:r>
      <w:r w:rsidR="009C1D2B">
        <w:rPr>
          <w:rFonts w:cstheme="majorHAnsi"/>
        </w:rPr>
        <w:t>4)</w:t>
      </w:r>
      <w:r w:rsidR="00B22E9C" w:rsidRPr="003E4934">
        <w:fldChar w:fldCharType="end"/>
      </w:r>
      <w:r w:rsidR="00B22E9C" w:rsidRPr="003E4934">
        <w:rPr>
          <w:rFonts w:cstheme="majorHAnsi"/>
        </w:rPr>
        <w:t xml:space="preserve">, </w:t>
      </w:r>
      <w:r w:rsidR="00B22E9C" w:rsidRPr="003E4934">
        <w:fldChar w:fldCharType="begin"/>
      </w:r>
      <w:r w:rsidR="00B22E9C" w:rsidRPr="003E4934">
        <w:rPr>
          <w:rFonts w:cstheme="majorHAnsi"/>
        </w:rPr>
        <w:instrText xml:space="preserve"> REF _Ref511645392 \r \h </w:instrText>
      </w:r>
      <w:r w:rsidR="00A64121" w:rsidRPr="003E4934">
        <w:instrText xml:space="preserve"> \* MERGEFORMAT </w:instrText>
      </w:r>
      <w:r w:rsidR="00B22E9C" w:rsidRPr="003E4934">
        <w:fldChar w:fldCharType="separate"/>
      </w:r>
      <w:r w:rsidR="009C1D2B">
        <w:rPr>
          <w:rFonts w:cstheme="majorHAnsi"/>
        </w:rPr>
        <w:t>6)</w:t>
      </w:r>
      <w:r w:rsidR="00B22E9C" w:rsidRPr="003E4934">
        <w:fldChar w:fldCharType="end"/>
      </w:r>
      <w:r w:rsidR="007055BA" w:rsidRPr="003E4934">
        <w:t>,</w:t>
      </w:r>
      <w:r w:rsidR="00B22E9C" w:rsidRPr="003E4934">
        <w:rPr>
          <w:rFonts w:cstheme="majorHAnsi"/>
        </w:rPr>
        <w:t xml:space="preserve"> </w:t>
      </w:r>
      <w:r w:rsidR="00B22E9C" w:rsidRPr="003E4934">
        <w:fldChar w:fldCharType="begin"/>
      </w:r>
      <w:r w:rsidR="00B22E9C" w:rsidRPr="003E4934">
        <w:rPr>
          <w:rFonts w:cstheme="majorHAnsi"/>
        </w:rPr>
        <w:instrText xml:space="preserve"> REF _Ref511645251 \r \h </w:instrText>
      </w:r>
      <w:r w:rsidR="00A64121" w:rsidRPr="003E4934">
        <w:instrText xml:space="preserve"> \* MERGEFORMAT </w:instrText>
      </w:r>
      <w:r w:rsidR="00B22E9C" w:rsidRPr="003E4934">
        <w:fldChar w:fldCharType="separate"/>
      </w:r>
      <w:r w:rsidR="009C1D2B">
        <w:rPr>
          <w:rFonts w:cstheme="majorHAnsi"/>
        </w:rPr>
        <w:t>7)</w:t>
      </w:r>
      <w:r w:rsidR="00B22E9C" w:rsidRPr="003E4934">
        <w:fldChar w:fldCharType="end"/>
      </w:r>
      <w:r w:rsidR="00B22E9C" w:rsidRPr="003E4934">
        <w:rPr>
          <w:rFonts w:cstheme="majorHAnsi"/>
        </w:rPr>
        <w:t xml:space="preserve">, </w:t>
      </w:r>
      <w:r w:rsidR="00B22E9C" w:rsidRPr="003E4934">
        <w:fldChar w:fldCharType="begin"/>
      </w:r>
      <w:r w:rsidR="00B22E9C" w:rsidRPr="003E4934">
        <w:rPr>
          <w:rFonts w:cstheme="majorHAnsi"/>
        </w:rPr>
        <w:instrText xml:space="preserve"> REF _Ref511646143 \r \h </w:instrText>
      </w:r>
      <w:r w:rsidR="00A64121" w:rsidRPr="003E4934">
        <w:instrText xml:space="preserve"> \* MERGEFORMAT </w:instrText>
      </w:r>
      <w:r w:rsidR="00B22E9C" w:rsidRPr="003E4934">
        <w:fldChar w:fldCharType="separate"/>
      </w:r>
      <w:r w:rsidR="009C1D2B">
        <w:rPr>
          <w:rFonts w:cstheme="majorHAnsi"/>
        </w:rPr>
        <w:t>10)</w:t>
      </w:r>
      <w:r w:rsidR="00B22E9C" w:rsidRPr="003E4934">
        <w:fldChar w:fldCharType="end"/>
      </w:r>
      <w:r w:rsidRPr="003E4934">
        <w:rPr>
          <w:rFonts w:cstheme="majorHAnsi"/>
        </w:rPr>
        <w:t>,</w:t>
      </w:r>
      <w:r w:rsidR="00B22E9C" w:rsidRPr="003E4934">
        <w:rPr>
          <w:rFonts w:cstheme="majorHAnsi"/>
        </w:rPr>
        <w:t xml:space="preserve"> lub </w:t>
      </w:r>
      <w:r w:rsidR="00B22E9C" w:rsidRPr="003E4934">
        <w:fldChar w:fldCharType="begin"/>
      </w:r>
      <w:r w:rsidR="00B22E9C" w:rsidRPr="003E4934">
        <w:rPr>
          <w:rFonts w:cstheme="majorHAnsi"/>
        </w:rPr>
        <w:instrText xml:space="preserve"> REF _Ref511645439 \r \h </w:instrText>
      </w:r>
      <w:r w:rsidR="00A64121" w:rsidRPr="003E4934">
        <w:instrText xml:space="preserve"> \* MERGEFORMAT </w:instrText>
      </w:r>
      <w:r w:rsidR="00B22E9C" w:rsidRPr="003E4934">
        <w:fldChar w:fldCharType="separate"/>
      </w:r>
      <w:r w:rsidR="009C1D2B">
        <w:rPr>
          <w:rFonts w:cstheme="majorHAnsi"/>
        </w:rPr>
        <w:t>11)</w:t>
      </w:r>
      <w:r w:rsidR="00B22E9C" w:rsidRPr="003E4934">
        <w:fldChar w:fldCharType="end"/>
      </w:r>
      <w:r w:rsidR="00B22E9C" w:rsidRPr="003E4934">
        <w:rPr>
          <w:rFonts w:cstheme="majorHAnsi"/>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914CB6" w:rsidRPr="003E4934">
        <w:rPr>
          <w:rFonts w:cstheme="majorHAnsi"/>
        </w:rPr>
        <w:t>W</w:t>
      </w:r>
      <w:r w:rsidRPr="003E4934">
        <w:rPr>
          <w:rFonts w:cstheme="majorHAnsi"/>
        </w:rPr>
        <w:t>nioskodawcy</w:t>
      </w:r>
      <w:r w:rsidR="00B22E9C" w:rsidRPr="003E4934">
        <w:rPr>
          <w:rFonts w:cstheme="majorHAnsi"/>
        </w:rPr>
        <w:t xml:space="preserve">. Przepisu zdania pierwszego nie stosuje się, jeżeli wobec </w:t>
      </w:r>
      <w:r w:rsidR="00914CB6" w:rsidRPr="003E4934">
        <w:rPr>
          <w:rFonts w:cstheme="majorHAnsi"/>
        </w:rPr>
        <w:t>W</w:t>
      </w:r>
      <w:r w:rsidRPr="003E4934">
        <w:rPr>
          <w:rFonts w:cstheme="majorHAnsi"/>
        </w:rPr>
        <w:t>nioskodawcy</w:t>
      </w:r>
      <w:r w:rsidR="00B22E9C" w:rsidRPr="003E4934">
        <w:rPr>
          <w:rFonts w:cstheme="majorHAnsi"/>
        </w:rPr>
        <w:t>, będącego podmiotem zbiorowym, orzeczono prawomocnym wyrokiem sądu zakaz ubiegania się o udzielenie zamówienia oraz nie upłynął określony w tym wyroku okres obowiązywania tego zakazu.</w:t>
      </w:r>
      <w:bookmarkEnd w:id="103"/>
    </w:p>
    <w:p w14:paraId="0AB0E647" w14:textId="5A7C8631" w:rsidR="006E2DEB" w:rsidRPr="003E4934" w:rsidRDefault="006E2DEB" w:rsidP="00E52F80">
      <w:pPr>
        <w:pStyle w:val="Akapitzlist"/>
        <w:numPr>
          <w:ilvl w:val="0"/>
          <w:numId w:val="36"/>
        </w:numPr>
        <w:spacing w:after="0" w:line="240" w:lineRule="auto"/>
        <w:ind w:left="567" w:hanging="425"/>
        <w:jc w:val="both"/>
        <w:rPr>
          <w:rFonts w:cstheme="majorHAnsi"/>
        </w:rPr>
      </w:pPr>
      <w:bookmarkStart w:id="104" w:name="_Ref52628761"/>
      <w:r w:rsidRPr="003E4934">
        <w:rPr>
          <w:rFonts w:cstheme="majorHAnsi"/>
        </w:rPr>
        <w:t xml:space="preserve">Wnioskodawca, który podlega wykluczeniu na podstawie ust. </w:t>
      </w:r>
      <w:r w:rsidR="00FF16FC" w:rsidRPr="003E4934">
        <w:rPr>
          <w:rFonts w:cstheme="majorHAnsi"/>
        </w:rPr>
        <w:fldChar w:fldCharType="begin"/>
      </w:r>
      <w:r w:rsidR="00FF16FC" w:rsidRPr="003E4934">
        <w:rPr>
          <w:rFonts w:cstheme="majorHAnsi"/>
        </w:rPr>
        <w:instrText xml:space="preserve"> REF _Ref511644867 \r \h </w:instrText>
      </w:r>
      <w:r w:rsidR="004E2D42" w:rsidRPr="003E4934">
        <w:rPr>
          <w:rFonts w:cstheme="majorHAnsi"/>
        </w:rPr>
        <w:instrText xml:space="preserve"> \* MERGEFORMAT </w:instrText>
      </w:r>
      <w:r w:rsidR="00FF16FC" w:rsidRPr="003E4934">
        <w:rPr>
          <w:rFonts w:cstheme="majorHAnsi"/>
        </w:rPr>
      </w:r>
      <w:r w:rsidR="00FF16FC" w:rsidRPr="003E4934">
        <w:rPr>
          <w:rFonts w:cstheme="majorHAnsi"/>
        </w:rPr>
        <w:fldChar w:fldCharType="separate"/>
      </w:r>
      <w:r w:rsidR="009C1D2B">
        <w:rPr>
          <w:rFonts w:cstheme="majorHAnsi"/>
        </w:rPr>
        <w:t>1</w:t>
      </w:r>
      <w:r w:rsidR="00FF16FC" w:rsidRPr="003E4934">
        <w:rPr>
          <w:rFonts w:cstheme="majorHAnsi"/>
        </w:rPr>
        <w:fldChar w:fldCharType="end"/>
      </w:r>
      <w:r w:rsidRPr="003E4934">
        <w:rPr>
          <w:rFonts w:cstheme="majorHAnsi"/>
        </w:rPr>
        <w:t xml:space="preserve"> pkt 11), może przedstawić wyjaśnienia lub dokumenty, w których wykaże, że powiązania istniejące pomiędzy przedsiębiorcami wchodzącymi w skład tej samej grupy kapitałowej nie prowadzą do zakłócenia konkurencji w Postępowaniu.</w:t>
      </w:r>
      <w:bookmarkEnd w:id="104"/>
    </w:p>
    <w:p w14:paraId="3F7EFA19" w14:textId="4D6DDA16" w:rsidR="009F1AF4" w:rsidRPr="003E4934" w:rsidRDefault="006E2DEB" w:rsidP="04AB98BD">
      <w:pPr>
        <w:pStyle w:val="Akapitzlist"/>
        <w:numPr>
          <w:ilvl w:val="0"/>
          <w:numId w:val="36"/>
        </w:numPr>
        <w:spacing w:after="0" w:line="240" w:lineRule="auto"/>
        <w:ind w:left="567" w:hanging="425"/>
        <w:jc w:val="both"/>
        <w:rPr>
          <w:rFonts w:cstheme="majorBidi"/>
        </w:rPr>
      </w:pPr>
      <w:r w:rsidRPr="003E4934">
        <w:rPr>
          <w:rFonts w:cstheme="majorBidi"/>
        </w:rPr>
        <w:t xml:space="preserve">Wnioskodawca </w:t>
      </w:r>
      <w:r w:rsidR="00B22E9C" w:rsidRPr="003E4934">
        <w:rPr>
          <w:rFonts w:cstheme="majorBidi"/>
        </w:rPr>
        <w:t xml:space="preserve">nie podlega wykluczeniu, jeżeli </w:t>
      </w:r>
      <w:r w:rsidR="42A174FB" w:rsidRPr="003E4934">
        <w:rPr>
          <w:rFonts w:cstheme="majorBidi"/>
        </w:rPr>
        <w:t>Zamawiający</w:t>
      </w:r>
      <w:r w:rsidR="00B22E9C" w:rsidRPr="003E4934">
        <w:rPr>
          <w:rFonts w:cstheme="majorBidi"/>
        </w:rPr>
        <w:t xml:space="preserve">, uwzględniając wagę i szczególne okoliczności czynu </w:t>
      </w:r>
      <w:r w:rsidR="00BB37CD" w:rsidRPr="003E4934">
        <w:rPr>
          <w:rFonts w:cstheme="majorBidi"/>
        </w:rPr>
        <w:t>Wnioskodawcy</w:t>
      </w:r>
      <w:r w:rsidR="00B22E9C" w:rsidRPr="003E4934">
        <w:rPr>
          <w:rFonts w:cstheme="majorBidi"/>
        </w:rPr>
        <w:t xml:space="preserve">, uzna za wystarczające dowody </w:t>
      </w:r>
      <w:r w:rsidR="00914CB6" w:rsidRPr="003E4934">
        <w:rPr>
          <w:rFonts w:cstheme="majorBidi"/>
        </w:rPr>
        <w:t xml:space="preserve">i wyjaśnienia </w:t>
      </w:r>
      <w:r w:rsidR="00B22E9C" w:rsidRPr="003E4934">
        <w:rPr>
          <w:rFonts w:cstheme="majorBidi"/>
        </w:rPr>
        <w:t xml:space="preserve">przedstawione na podstawie ust. </w:t>
      </w:r>
      <w:r w:rsidR="008D545A" w:rsidRPr="003E4934">
        <w:rPr>
          <w:rFonts w:cstheme="majorBidi"/>
        </w:rPr>
        <w:fldChar w:fldCharType="begin"/>
      </w:r>
      <w:r w:rsidR="008D545A" w:rsidRPr="003E4934">
        <w:rPr>
          <w:rFonts w:cstheme="majorBidi"/>
        </w:rPr>
        <w:instrText xml:space="preserve"> REF _Ref511645463 \n \h </w:instrText>
      </w:r>
      <w:r w:rsidR="004E2D42" w:rsidRPr="003E4934">
        <w:rPr>
          <w:rFonts w:cstheme="majorBidi"/>
        </w:rPr>
        <w:instrText xml:space="preserve"> \* MERGEFORMAT </w:instrText>
      </w:r>
      <w:r w:rsidR="008D545A" w:rsidRPr="003E4934">
        <w:rPr>
          <w:rFonts w:cstheme="majorBidi"/>
        </w:rPr>
      </w:r>
      <w:r w:rsidR="008D545A" w:rsidRPr="003E4934">
        <w:rPr>
          <w:rFonts w:cstheme="majorBidi"/>
        </w:rPr>
        <w:fldChar w:fldCharType="separate"/>
      </w:r>
      <w:r w:rsidR="009C1D2B">
        <w:rPr>
          <w:rFonts w:cstheme="majorBidi"/>
        </w:rPr>
        <w:t>3</w:t>
      </w:r>
      <w:r w:rsidR="008D545A" w:rsidRPr="003E4934">
        <w:rPr>
          <w:rFonts w:cstheme="majorBidi"/>
        </w:rPr>
        <w:fldChar w:fldCharType="end"/>
      </w:r>
      <w:r w:rsidR="008D545A" w:rsidRPr="003E4934">
        <w:rPr>
          <w:rFonts w:cstheme="majorBidi"/>
        </w:rPr>
        <w:t xml:space="preserve"> i </w:t>
      </w:r>
      <w:r w:rsidR="008D545A" w:rsidRPr="003E4934">
        <w:rPr>
          <w:rFonts w:cstheme="majorBidi"/>
        </w:rPr>
        <w:fldChar w:fldCharType="begin"/>
      </w:r>
      <w:r w:rsidR="008D545A" w:rsidRPr="003E4934">
        <w:rPr>
          <w:rFonts w:cstheme="majorBidi"/>
        </w:rPr>
        <w:instrText xml:space="preserve"> REF _Ref52628761 \n \h </w:instrText>
      </w:r>
      <w:r w:rsidR="004E2D42" w:rsidRPr="003E4934">
        <w:rPr>
          <w:rFonts w:cstheme="majorBidi"/>
        </w:rPr>
        <w:instrText xml:space="preserve"> \* MERGEFORMAT </w:instrText>
      </w:r>
      <w:r w:rsidR="008D545A" w:rsidRPr="003E4934">
        <w:rPr>
          <w:rFonts w:cstheme="majorBidi"/>
        </w:rPr>
      </w:r>
      <w:r w:rsidR="008D545A" w:rsidRPr="003E4934">
        <w:rPr>
          <w:rFonts w:cstheme="majorBidi"/>
        </w:rPr>
        <w:fldChar w:fldCharType="separate"/>
      </w:r>
      <w:r w:rsidR="009C1D2B">
        <w:rPr>
          <w:rFonts w:cstheme="majorBidi"/>
        </w:rPr>
        <w:t>4</w:t>
      </w:r>
      <w:r w:rsidR="008D545A" w:rsidRPr="003E4934">
        <w:rPr>
          <w:rFonts w:cstheme="majorBidi"/>
        </w:rPr>
        <w:fldChar w:fldCharType="end"/>
      </w:r>
      <w:r w:rsidR="00B22E9C" w:rsidRPr="003E4934">
        <w:rPr>
          <w:rFonts w:cstheme="majorBidi"/>
        </w:rPr>
        <w:t>.</w:t>
      </w:r>
    </w:p>
    <w:p w14:paraId="054D75CA" w14:textId="5704A3A5" w:rsidR="00B22E9C" w:rsidRPr="003E4934" w:rsidRDefault="00B22E9C" w:rsidP="00E52F80">
      <w:pPr>
        <w:pStyle w:val="Akapitzlist"/>
        <w:numPr>
          <w:ilvl w:val="0"/>
          <w:numId w:val="36"/>
        </w:numPr>
        <w:spacing w:after="0" w:line="240" w:lineRule="auto"/>
        <w:ind w:left="567" w:hanging="425"/>
        <w:jc w:val="both"/>
        <w:rPr>
          <w:rFonts w:cstheme="majorHAnsi"/>
        </w:rPr>
      </w:pPr>
      <w:r w:rsidRPr="003E4934">
        <w:rPr>
          <w:rFonts w:cstheme="majorHAnsi"/>
        </w:rPr>
        <w:t xml:space="preserve">W przypadkach, o których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1</w:t>
      </w:r>
      <w:r w:rsidRPr="003E4934">
        <w:rPr>
          <w:rFonts w:cstheme="majorHAnsi"/>
        </w:rPr>
        <w:fldChar w:fldCharType="end"/>
      </w:r>
      <w:r w:rsidRPr="003E4934">
        <w:rPr>
          <w:rFonts w:cstheme="majorHAnsi"/>
        </w:rPr>
        <w:t xml:space="preserve"> pkt </w:t>
      </w:r>
      <w:r w:rsidRPr="003E4934">
        <w:rPr>
          <w:rFonts w:cstheme="majorHAnsi"/>
        </w:rPr>
        <w:fldChar w:fldCharType="begin"/>
      </w:r>
      <w:r w:rsidRPr="003E4934">
        <w:rPr>
          <w:rFonts w:cstheme="majorHAnsi"/>
        </w:rPr>
        <w:instrText xml:space="preserve"> REF _Ref511645392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9C1D2B">
        <w:rPr>
          <w:rFonts w:cstheme="majorHAnsi"/>
        </w:rPr>
        <w:t>6)</w:t>
      </w:r>
      <w:r w:rsidRPr="003E4934">
        <w:rPr>
          <w:rFonts w:cstheme="majorHAnsi"/>
        </w:rPr>
        <w:fldChar w:fldCharType="end"/>
      </w:r>
      <w:r w:rsidRPr="003E4934">
        <w:rPr>
          <w:rFonts w:cstheme="majorHAnsi"/>
        </w:rPr>
        <w:t xml:space="preserve">, przed wykluczeniem </w:t>
      </w:r>
      <w:r w:rsidR="00BB37CD" w:rsidRPr="003E4934">
        <w:rPr>
          <w:rFonts w:cstheme="majorHAnsi"/>
        </w:rPr>
        <w:t>Wnioskodawcy</w:t>
      </w:r>
      <w:r w:rsidRPr="003E4934">
        <w:rPr>
          <w:rFonts w:cstheme="majorHAnsi"/>
        </w:rPr>
        <w:t xml:space="preserve">, </w:t>
      </w:r>
      <w:r w:rsidR="00226F21" w:rsidRPr="003E4934">
        <w:rPr>
          <w:rFonts w:cstheme="majorHAnsi"/>
        </w:rPr>
        <w:t>Z</w:t>
      </w:r>
      <w:r w:rsidRPr="003E4934">
        <w:rPr>
          <w:rFonts w:cstheme="majorHAnsi"/>
        </w:rPr>
        <w:t xml:space="preserve">amawiający zapewnia temu </w:t>
      </w:r>
      <w:r w:rsidR="00BB37CD" w:rsidRPr="003E4934">
        <w:rPr>
          <w:rFonts w:cstheme="majorHAnsi"/>
        </w:rPr>
        <w:t xml:space="preserve">Wnioskodawcy </w:t>
      </w:r>
      <w:r w:rsidRPr="003E4934">
        <w:rPr>
          <w:rFonts w:cstheme="majorHAnsi"/>
        </w:rPr>
        <w:t>możliwość udowodnienia, że jego udział w</w:t>
      </w:r>
      <w:r w:rsidR="00000DF9" w:rsidRPr="003E4934">
        <w:rPr>
          <w:rFonts w:cstheme="majorHAnsi"/>
        </w:rPr>
        <w:t> </w:t>
      </w:r>
      <w:r w:rsidRPr="003E4934">
        <w:rPr>
          <w:rFonts w:cstheme="majorHAnsi"/>
        </w:rPr>
        <w:t xml:space="preserve">przygotowaniu </w:t>
      </w:r>
      <w:r w:rsidR="003754C4" w:rsidRPr="003E4934">
        <w:rPr>
          <w:rFonts w:cstheme="majorHAnsi"/>
        </w:rPr>
        <w:t>P</w:t>
      </w:r>
      <w:r w:rsidRPr="003E4934">
        <w:rPr>
          <w:rFonts w:cstheme="majorHAnsi"/>
        </w:rPr>
        <w:t xml:space="preserve">ostępowania o udzielenie zamówienia nie zakłóci konkurencji. </w:t>
      </w:r>
    </w:p>
    <w:p w14:paraId="07AC7EA8" w14:textId="77777777" w:rsidR="00B22E9C" w:rsidRPr="003E4934" w:rsidRDefault="00B22E9C" w:rsidP="00E52F80">
      <w:pPr>
        <w:pStyle w:val="Akapitzlist"/>
        <w:numPr>
          <w:ilvl w:val="0"/>
          <w:numId w:val="36"/>
        </w:numPr>
        <w:spacing w:after="0" w:line="240" w:lineRule="auto"/>
        <w:ind w:left="567" w:hanging="425"/>
        <w:jc w:val="both"/>
        <w:rPr>
          <w:rFonts w:cstheme="majorHAnsi"/>
        </w:rPr>
      </w:pPr>
      <w:r w:rsidRPr="003E4934">
        <w:rPr>
          <w:rFonts w:cstheme="majorHAnsi"/>
        </w:rPr>
        <w:t xml:space="preserve">Zamawiający może wykluczyć </w:t>
      </w:r>
      <w:r w:rsidR="00226F21" w:rsidRPr="003E4934">
        <w:rPr>
          <w:rFonts w:cstheme="majorHAnsi"/>
        </w:rPr>
        <w:t>W</w:t>
      </w:r>
      <w:r w:rsidR="006E2DEB" w:rsidRPr="003E4934">
        <w:rPr>
          <w:rFonts w:cstheme="majorHAnsi"/>
        </w:rPr>
        <w:t>nioskodawcę</w:t>
      </w:r>
      <w:r w:rsidRPr="003E4934">
        <w:rPr>
          <w:rFonts w:cstheme="majorHAnsi"/>
        </w:rPr>
        <w:t xml:space="preserve"> na każdym etapie Postępowania aż do zawarcia </w:t>
      </w:r>
      <w:r w:rsidR="005B4943" w:rsidRPr="003E4934">
        <w:rPr>
          <w:rFonts w:cstheme="majorHAnsi"/>
        </w:rPr>
        <w:t>U</w:t>
      </w:r>
      <w:r w:rsidRPr="003E4934">
        <w:rPr>
          <w:rFonts w:cstheme="majorHAnsi"/>
        </w:rPr>
        <w:t>mowy.</w:t>
      </w:r>
    </w:p>
    <w:p w14:paraId="58E85973" w14:textId="77777777" w:rsidR="002B1959" w:rsidRPr="003E4934" w:rsidRDefault="002B1959" w:rsidP="00AF3916">
      <w:pPr>
        <w:pStyle w:val="Akapitzlist"/>
        <w:spacing w:after="0" w:line="240" w:lineRule="auto"/>
        <w:ind w:left="567" w:hanging="425"/>
        <w:jc w:val="both"/>
        <w:rPr>
          <w:rFonts w:cstheme="majorHAnsi"/>
        </w:rPr>
      </w:pPr>
    </w:p>
    <w:p w14:paraId="64BC72B5" w14:textId="50596933" w:rsidR="00AA1C84" w:rsidRPr="003E4934" w:rsidRDefault="008C034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105" w:name="_Toc494180641"/>
      <w:bookmarkStart w:id="106" w:name="_Toc496261291"/>
      <w:bookmarkStart w:id="107" w:name="_Toc503862999"/>
      <w:bookmarkStart w:id="108" w:name="_Ref52541782"/>
      <w:bookmarkStart w:id="109" w:name="_Ref52645428"/>
      <w:bookmarkStart w:id="110" w:name="_Toc53762097"/>
      <w:bookmarkStart w:id="111" w:name="_Toc59586184"/>
      <w:r w:rsidRPr="003E4934">
        <w:rPr>
          <w:rFonts w:asciiTheme="minorHAnsi" w:eastAsia="Arial Unicode MS" w:hAnsiTheme="minorHAnsi" w:cstheme="majorHAnsi"/>
          <w:b/>
          <w:color w:val="C00000"/>
          <w:sz w:val="28"/>
          <w:szCs w:val="28"/>
        </w:rPr>
        <w:t>Harmonogram</w:t>
      </w:r>
      <w:bookmarkEnd w:id="105"/>
      <w:bookmarkEnd w:id="106"/>
      <w:bookmarkEnd w:id="107"/>
      <w:r w:rsidR="00AF3916" w:rsidRPr="003E4934">
        <w:rPr>
          <w:rFonts w:asciiTheme="minorHAnsi" w:eastAsia="Arial Unicode MS" w:hAnsiTheme="minorHAnsi" w:cstheme="majorHAnsi"/>
          <w:b/>
          <w:color w:val="C00000"/>
          <w:sz w:val="28"/>
          <w:szCs w:val="28"/>
        </w:rPr>
        <w:t xml:space="preserve"> </w:t>
      </w:r>
      <w:r w:rsidR="00390FB3" w:rsidRPr="003E4934">
        <w:rPr>
          <w:rFonts w:asciiTheme="minorHAnsi" w:eastAsia="Arial Unicode MS" w:hAnsiTheme="minorHAnsi" w:cstheme="majorHAnsi"/>
          <w:b/>
          <w:color w:val="C00000"/>
          <w:sz w:val="28"/>
          <w:szCs w:val="28"/>
        </w:rPr>
        <w:t>Przedsięwzięcia</w:t>
      </w:r>
      <w:bookmarkEnd w:id="108"/>
      <w:r w:rsidR="003E1DC9" w:rsidRPr="003E4934">
        <w:rPr>
          <w:rFonts w:asciiTheme="minorHAnsi" w:eastAsia="Arial Unicode MS" w:hAnsiTheme="minorHAnsi" w:cstheme="majorHAnsi"/>
          <w:b/>
          <w:color w:val="C00000"/>
          <w:sz w:val="28"/>
          <w:szCs w:val="28"/>
        </w:rPr>
        <w:t xml:space="preserve"> i spotkanie z potencjalnymi Wnioskodawcami</w:t>
      </w:r>
      <w:bookmarkEnd w:id="109"/>
      <w:bookmarkEnd w:id="110"/>
      <w:bookmarkEnd w:id="111"/>
    </w:p>
    <w:p w14:paraId="2C89731B" w14:textId="475608EB" w:rsidR="00AF284B" w:rsidRPr="003E4934" w:rsidRDefault="008C0349" w:rsidP="544C7337">
      <w:pPr>
        <w:pStyle w:val="Akapitzlist"/>
        <w:numPr>
          <w:ilvl w:val="0"/>
          <w:numId w:val="19"/>
        </w:numPr>
        <w:spacing w:after="0" w:line="240" w:lineRule="auto"/>
        <w:ind w:left="567" w:hanging="425"/>
        <w:jc w:val="both"/>
        <w:rPr>
          <w:rFonts w:cstheme="majorBidi"/>
        </w:rPr>
      </w:pPr>
      <w:r w:rsidRPr="003E4934">
        <w:rPr>
          <w:rFonts w:cstheme="majorBidi"/>
        </w:rPr>
        <w:t>Harmonogram</w:t>
      </w:r>
      <w:r w:rsidR="00AF3916" w:rsidRPr="003E4934">
        <w:rPr>
          <w:rFonts w:cstheme="majorBidi"/>
        </w:rPr>
        <w:t xml:space="preserve"> </w:t>
      </w:r>
      <w:r w:rsidR="00390FB3" w:rsidRPr="003E4934">
        <w:rPr>
          <w:rFonts w:cstheme="majorBidi"/>
        </w:rPr>
        <w:t>Przedsięwzięcia</w:t>
      </w:r>
      <w:r w:rsidRPr="003E4934">
        <w:rPr>
          <w:rFonts w:cstheme="majorBidi"/>
        </w:rPr>
        <w:t xml:space="preserve"> </w:t>
      </w:r>
      <w:r w:rsidR="00FA00F6" w:rsidRPr="003E4934">
        <w:rPr>
          <w:rFonts w:cstheme="majorBidi"/>
        </w:rPr>
        <w:t xml:space="preserve">zawarty jest w </w:t>
      </w:r>
      <w:r w:rsidRPr="003E4934">
        <w:rPr>
          <w:rFonts w:cstheme="majorBidi"/>
        </w:rPr>
        <w:t>Załącznik</w:t>
      </w:r>
      <w:r w:rsidR="00FA00F6" w:rsidRPr="003E4934">
        <w:rPr>
          <w:rFonts w:cstheme="majorBidi"/>
        </w:rPr>
        <w:t>u</w:t>
      </w:r>
      <w:r w:rsidRPr="003E4934">
        <w:rPr>
          <w:rFonts w:cstheme="majorBidi"/>
        </w:rPr>
        <w:t xml:space="preserve"> nr </w:t>
      </w:r>
      <w:r w:rsidR="005121BB" w:rsidRPr="003E4934">
        <w:t>4</w:t>
      </w:r>
      <w:r w:rsidR="00375269" w:rsidRPr="003E4934">
        <w:rPr>
          <w:rFonts w:cstheme="majorBidi"/>
        </w:rPr>
        <w:t xml:space="preserve"> </w:t>
      </w:r>
      <w:r w:rsidR="00DB7A86" w:rsidRPr="003E4934">
        <w:rPr>
          <w:rFonts w:cstheme="majorBidi"/>
        </w:rPr>
        <w:t xml:space="preserve">do Regulaminu. </w:t>
      </w:r>
    </w:p>
    <w:p w14:paraId="2D929696" w14:textId="59EEBD10" w:rsidR="00D62594" w:rsidRPr="003E4934" w:rsidRDefault="008C0349" w:rsidP="04AB98BD">
      <w:pPr>
        <w:pStyle w:val="Akapitzlist"/>
        <w:numPr>
          <w:ilvl w:val="0"/>
          <w:numId w:val="19"/>
        </w:numPr>
        <w:spacing w:after="0" w:line="240" w:lineRule="auto"/>
        <w:ind w:left="567" w:hanging="425"/>
        <w:jc w:val="both"/>
        <w:rPr>
          <w:rFonts w:asciiTheme="majorHAnsi" w:eastAsiaTheme="majorEastAsia" w:hAnsiTheme="majorHAnsi" w:cstheme="majorBidi"/>
        </w:rPr>
      </w:pPr>
      <w:bookmarkStart w:id="112" w:name="_Ref52645431"/>
      <w:r w:rsidRPr="003E4934">
        <w:rPr>
          <w:rFonts w:cstheme="majorBidi"/>
        </w:rPr>
        <w:t xml:space="preserve">NCBR </w:t>
      </w:r>
      <w:r w:rsidR="1501EE53" w:rsidRPr="003E4934">
        <w:rPr>
          <w:rFonts w:cstheme="majorBidi"/>
        </w:rPr>
        <w:t xml:space="preserve">w trakcie Postępowania </w:t>
      </w:r>
      <w:r w:rsidR="00174745" w:rsidRPr="003E4934">
        <w:rPr>
          <w:rFonts w:cstheme="majorBidi"/>
        </w:rPr>
        <w:t>może</w:t>
      </w:r>
      <w:r w:rsidR="0004269C" w:rsidRPr="003E4934">
        <w:rPr>
          <w:rFonts w:cstheme="majorBidi"/>
        </w:rPr>
        <w:t xml:space="preserve"> </w:t>
      </w:r>
      <w:r w:rsidR="00545F4A" w:rsidRPr="003E4934">
        <w:rPr>
          <w:rFonts w:cstheme="majorBidi"/>
        </w:rPr>
        <w:t>dokonywa</w:t>
      </w:r>
      <w:r w:rsidR="00174745" w:rsidRPr="003E4934">
        <w:rPr>
          <w:rFonts w:cstheme="majorBidi"/>
        </w:rPr>
        <w:t>ć</w:t>
      </w:r>
      <w:r w:rsidR="00545F4A" w:rsidRPr="003E4934">
        <w:rPr>
          <w:rFonts w:cstheme="majorBidi"/>
        </w:rPr>
        <w:t xml:space="preserve"> </w:t>
      </w:r>
      <w:r w:rsidR="003D387A" w:rsidRPr="003E4934">
        <w:rPr>
          <w:rFonts w:cstheme="majorBidi"/>
        </w:rPr>
        <w:t xml:space="preserve">zmian </w:t>
      </w:r>
      <w:r w:rsidR="0004269C" w:rsidRPr="003E4934">
        <w:rPr>
          <w:rFonts w:cstheme="majorBidi"/>
        </w:rPr>
        <w:t>terminów określonych w Harmonogramie</w:t>
      </w:r>
      <w:r w:rsidR="00E9232B" w:rsidRPr="003E4934">
        <w:rPr>
          <w:rFonts w:cstheme="majorBidi"/>
        </w:rPr>
        <w:t>,</w:t>
      </w:r>
      <w:r w:rsidR="00D1181A" w:rsidRPr="003E4934">
        <w:rPr>
          <w:rFonts w:cstheme="majorBidi"/>
        </w:rPr>
        <w:t xml:space="preserve"> w tym</w:t>
      </w:r>
      <w:r w:rsidR="007575FA" w:rsidRPr="003E4934">
        <w:rPr>
          <w:rFonts w:cstheme="majorBidi"/>
        </w:rPr>
        <w:t xml:space="preserve"> m.in. przedłużeni</w:t>
      </w:r>
      <w:r w:rsidR="000635EC" w:rsidRPr="003E4934">
        <w:rPr>
          <w:rFonts w:cstheme="majorBidi"/>
        </w:rPr>
        <w:t>a</w:t>
      </w:r>
      <w:r w:rsidR="007575FA" w:rsidRPr="003E4934">
        <w:rPr>
          <w:rFonts w:cstheme="majorBidi"/>
        </w:rPr>
        <w:t xml:space="preserve"> terminu na zgłaszanie przez </w:t>
      </w:r>
      <w:r w:rsidR="00D15DB4" w:rsidRPr="003E4934">
        <w:rPr>
          <w:rFonts w:cstheme="majorBidi"/>
        </w:rPr>
        <w:t>Wnioskodawców</w:t>
      </w:r>
      <w:r w:rsidR="007575FA" w:rsidRPr="003E4934">
        <w:rPr>
          <w:rFonts w:cstheme="majorBidi"/>
        </w:rPr>
        <w:t xml:space="preserve"> pytań i propozycji zmian oraz terminu </w:t>
      </w:r>
      <w:r w:rsidR="00D1181A" w:rsidRPr="003E4934">
        <w:rPr>
          <w:rFonts w:cstheme="majorBidi"/>
        </w:rPr>
        <w:t>składania Wniosków</w:t>
      </w:r>
      <w:r w:rsidR="00545F4A" w:rsidRPr="003E4934">
        <w:rPr>
          <w:rFonts w:cstheme="majorBidi"/>
        </w:rPr>
        <w:t>,</w:t>
      </w:r>
      <w:r w:rsidR="00991D97" w:rsidRPr="003E4934">
        <w:rPr>
          <w:rFonts w:cstheme="majorBidi"/>
        </w:rPr>
        <w:t xml:space="preserve"> bez podania przyczyn</w:t>
      </w:r>
      <w:r w:rsidR="007575FA" w:rsidRPr="003E4934">
        <w:rPr>
          <w:rFonts w:cstheme="majorBidi"/>
        </w:rPr>
        <w:t>.</w:t>
      </w:r>
      <w:bookmarkEnd w:id="112"/>
    </w:p>
    <w:p w14:paraId="0D0933B0" w14:textId="563C20F3" w:rsidR="003E1DC9" w:rsidRPr="003E4934" w:rsidRDefault="003E1DC9" w:rsidP="04AB98BD">
      <w:pPr>
        <w:pStyle w:val="Akapitzlist"/>
        <w:numPr>
          <w:ilvl w:val="0"/>
          <w:numId w:val="19"/>
        </w:numPr>
        <w:spacing w:after="0" w:line="240" w:lineRule="auto"/>
        <w:ind w:left="567" w:hanging="425"/>
        <w:jc w:val="both"/>
        <w:rPr>
          <w:rFonts w:asciiTheme="majorHAnsi" w:eastAsiaTheme="majorEastAsia" w:hAnsiTheme="majorHAnsi" w:cstheme="majorBidi"/>
        </w:rPr>
      </w:pPr>
      <w:r w:rsidRPr="003E4934">
        <w:rPr>
          <w:rFonts w:cstheme="majorBidi"/>
        </w:rPr>
        <w:t xml:space="preserve">NCBR, po ogłoszeniu niniejszego </w:t>
      </w:r>
      <w:r w:rsidR="004E4FAF" w:rsidRPr="003E4934">
        <w:rPr>
          <w:rFonts w:cstheme="majorBidi"/>
        </w:rPr>
        <w:t>Postępowania</w:t>
      </w:r>
      <w:r w:rsidRPr="003E4934">
        <w:rPr>
          <w:rFonts w:cstheme="majorBidi"/>
        </w:rPr>
        <w:t xml:space="preserve">, może przeprowadzić spotkanie informacyjne dla potencjalnych Wnioskodawców, w postaci spotkania stacjonarnego lub </w:t>
      </w:r>
      <w:r w:rsidR="007F4DB2" w:rsidRPr="003E4934">
        <w:rPr>
          <w:rFonts w:cstheme="majorBidi"/>
        </w:rPr>
        <w:t>wideokonferencji</w:t>
      </w:r>
      <w:r w:rsidRPr="003E4934">
        <w:rPr>
          <w:rFonts w:cstheme="majorBidi"/>
        </w:rPr>
        <w:t>. O</w:t>
      </w:r>
      <w:r w:rsidR="008D5292" w:rsidRPr="003E4934">
        <w:rPr>
          <w:rFonts w:cstheme="majorBidi"/>
        </w:rPr>
        <w:t> </w:t>
      </w:r>
      <w:r w:rsidRPr="003E4934">
        <w:rPr>
          <w:rFonts w:cstheme="majorBidi"/>
        </w:rPr>
        <w:t>fakcie</w:t>
      </w:r>
      <w:r w:rsidR="00415F65" w:rsidRPr="003E4934">
        <w:rPr>
          <w:rFonts w:cstheme="majorBidi"/>
        </w:rPr>
        <w:t>, formie</w:t>
      </w:r>
      <w:r w:rsidRPr="003E4934">
        <w:rPr>
          <w:rFonts w:cstheme="majorBidi"/>
        </w:rPr>
        <w:t xml:space="preserve"> i terminie spotkania informacyjnego NCBR </w:t>
      </w:r>
      <w:r w:rsidR="06FBAA62" w:rsidRPr="003E4934">
        <w:rPr>
          <w:rFonts w:cstheme="majorBidi"/>
        </w:rPr>
        <w:t>poinformuje</w:t>
      </w:r>
      <w:r w:rsidR="008D5292" w:rsidRPr="003E4934">
        <w:rPr>
          <w:rFonts w:cstheme="majorBidi"/>
        </w:rPr>
        <w:t xml:space="preserve"> </w:t>
      </w:r>
      <w:r w:rsidR="00D33B10" w:rsidRPr="003E4934">
        <w:rPr>
          <w:rFonts w:cstheme="majorBidi"/>
        </w:rPr>
        <w:t xml:space="preserve">na stronie podmiotowej Centrum w Biuletynie Informacji Publicznej, </w:t>
      </w:r>
      <w:r w:rsidRPr="003E4934">
        <w:rPr>
          <w:rFonts w:cstheme="majorBidi"/>
        </w:rPr>
        <w:t xml:space="preserve">z </w:t>
      </w:r>
      <w:r w:rsidR="00D85F8E" w:rsidRPr="003E4934">
        <w:rPr>
          <w:rFonts w:cstheme="majorBidi"/>
        </w:rPr>
        <w:t xml:space="preserve">co najmniej </w:t>
      </w:r>
      <w:r w:rsidRPr="003E4934">
        <w:rPr>
          <w:rFonts w:cstheme="majorBidi"/>
        </w:rPr>
        <w:t>siedmiodniowym wyprzedzeniem.</w:t>
      </w:r>
    </w:p>
    <w:p w14:paraId="043D87D6" w14:textId="5D60495B" w:rsidR="00161292" w:rsidRPr="003E4934" w:rsidRDefault="00161292" w:rsidP="04AB98BD">
      <w:pPr>
        <w:pStyle w:val="Akapitzlist"/>
        <w:numPr>
          <w:ilvl w:val="0"/>
          <w:numId w:val="19"/>
        </w:numPr>
        <w:spacing w:after="0" w:line="240" w:lineRule="auto"/>
        <w:ind w:left="567" w:hanging="425"/>
        <w:jc w:val="both"/>
        <w:rPr>
          <w:rFonts w:asciiTheme="majorHAnsi" w:eastAsiaTheme="majorEastAsia" w:hAnsiTheme="majorHAnsi" w:cstheme="majorBidi"/>
        </w:rPr>
      </w:pPr>
      <w:r w:rsidRPr="003E4934">
        <w:rPr>
          <w:rFonts w:cstheme="majorBidi"/>
        </w:rPr>
        <w:t xml:space="preserve">W przypadku jeśli </w:t>
      </w:r>
      <w:r w:rsidR="006940E2" w:rsidRPr="003E4934">
        <w:rPr>
          <w:rFonts w:cstheme="majorBidi"/>
        </w:rPr>
        <w:t xml:space="preserve">koniec </w:t>
      </w:r>
      <w:r w:rsidRPr="003E4934">
        <w:rPr>
          <w:rFonts w:cstheme="majorBidi"/>
        </w:rPr>
        <w:t xml:space="preserve">terminu określonego w Harmonogramie </w:t>
      </w:r>
      <w:r w:rsidR="006940E2" w:rsidRPr="003E4934">
        <w:rPr>
          <w:rFonts w:cstheme="majorBidi"/>
        </w:rPr>
        <w:t xml:space="preserve">Przedsięwzięcia </w:t>
      </w:r>
      <w:r w:rsidRPr="003E4934">
        <w:rPr>
          <w:rFonts w:cstheme="majorBidi"/>
        </w:rPr>
        <w:t>wypada w sobotę</w:t>
      </w:r>
      <w:r w:rsidR="006C368D" w:rsidRPr="003E4934">
        <w:rPr>
          <w:rFonts w:cstheme="majorBidi"/>
        </w:rPr>
        <w:t xml:space="preserve">, </w:t>
      </w:r>
      <w:r w:rsidRPr="003E4934">
        <w:rPr>
          <w:rFonts w:cstheme="majorBidi"/>
        </w:rPr>
        <w:t>niedzielę</w:t>
      </w:r>
      <w:r w:rsidR="006C368D" w:rsidRPr="003E4934">
        <w:rPr>
          <w:rFonts w:cstheme="majorBidi"/>
        </w:rPr>
        <w:t xml:space="preserve"> lub dzień ustawowo wolny w Polsce od pracy</w:t>
      </w:r>
      <w:r w:rsidRPr="003E4934">
        <w:rPr>
          <w:rFonts w:cstheme="majorBidi"/>
        </w:rPr>
        <w:t xml:space="preserve">, </w:t>
      </w:r>
      <w:r w:rsidR="006C368D" w:rsidRPr="003E4934">
        <w:rPr>
          <w:rFonts w:cstheme="majorBidi"/>
        </w:rPr>
        <w:t xml:space="preserve">termin taki ulega przedłużeniu i </w:t>
      </w:r>
      <w:r w:rsidR="006940E2" w:rsidRPr="003E4934">
        <w:rPr>
          <w:rFonts w:cstheme="majorBidi"/>
        </w:rPr>
        <w:t>upływ</w:t>
      </w:r>
      <w:r w:rsidR="006C368D" w:rsidRPr="003E4934">
        <w:rPr>
          <w:rFonts w:cstheme="majorBidi"/>
        </w:rPr>
        <w:t>a</w:t>
      </w:r>
      <w:r w:rsidR="006940E2" w:rsidRPr="003E4934">
        <w:rPr>
          <w:rFonts w:cstheme="majorBidi"/>
        </w:rPr>
        <w:t xml:space="preserve"> w pierwszym Dniu Roboczym</w:t>
      </w:r>
      <w:r w:rsidR="008461EE" w:rsidRPr="003E4934">
        <w:rPr>
          <w:rFonts w:cstheme="majorBidi"/>
        </w:rPr>
        <w:t xml:space="preserve"> po takim dniu</w:t>
      </w:r>
      <w:r w:rsidR="006940E2" w:rsidRPr="003E4934">
        <w:rPr>
          <w:rFonts w:cstheme="majorBidi"/>
        </w:rPr>
        <w:t>.</w:t>
      </w:r>
    </w:p>
    <w:p w14:paraId="2D3E9E80" w14:textId="77777777" w:rsidR="00DE75BC" w:rsidRPr="003E4934" w:rsidRDefault="00DE75BC" w:rsidP="00DE75BC">
      <w:pPr>
        <w:pStyle w:val="Akapitzlist"/>
        <w:spacing w:after="0" w:line="240" w:lineRule="auto"/>
        <w:ind w:left="567"/>
        <w:jc w:val="both"/>
        <w:rPr>
          <w:rFonts w:cstheme="majorHAnsi"/>
        </w:rPr>
      </w:pPr>
    </w:p>
    <w:p w14:paraId="6BA7C78A" w14:textId="04AE066E" w:rsidR="00E1429D" w:rsidRPr="003E4934" w:rsidRDefault="001A193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113" w:name="_Ref52630162"/>
      <w:bookmarkStart w:id="114" w:name="_Toc53762098"/>
      <w:bookmarkStart w:id="115" w:name="_Toc59586185"/>
      <w:bookmarkStart w:id="116" w:name="_Toc494180644"/>
      <w:bookmarkStart w:id="117" w:name="_Ref495413196"/>
      <w:r w:rsidRPr="003E4934">
        <w:rPr>
          <w:rFonts w:asciiTheme="minorHAnsi" w:eastAsia="Arial Unicode MS" w:hAnsiTheme="minorHAnsi" w:cstheme="majorHAnsi"/>
          <w:b/>
          <w:color w:val="C00000"/>
          <w:sz w:val="28"/>
          <w:szCs w:val="28"/>
        </w:rPr>
        <w:t>Ogłoszenie Postępowania i Wnioski</w:t>
      </w:r>
      <w:bookmarkEnd w:id="113"/>
      <w:bookmarkEnd w:id="114"/>
      <w:bookmarkEnd w:id="115"/>
    </w:p>
    <w:p w14:paraId="1E9EEB2D" w14:textId="508D2A31" w:rsidR="00547CE5" w:rsidRPr="003E4934" w:rsidRDefault="0004269C" w:rsidP="00E52F80">
      <w:pPr>
        <w:pStyle w:val="Nagwek2"/>
        <w:keepNext w:val="0"/>
        <w:keepLines w:val="0"/>
        <w:numPr>
          <w:ilvl w:val="1"/>
          <w:numId w:val="15"/>
        </w:numPr>
        <w:spacing w:before="0" w:line="240" w:lineRule="auto"/>
        <w:ind w:left="567" w:hanging="567"/>
        <w:jc w:val="both"/>
        <w:rPr>
          <w:rFonts w:asciiTheme="minorHAnsi" w:eastAsia="Arial Unicode MS" w:hAnsiTheme="minorHAnsi" w:cs="Times New Roman"/>
          <w:b/>
          <w:color w:val="C00000"/>
          <w:sz w:val="24"/>
          <w:szCs w:val="24"/>
        </w:rPr>
      </w:pPr>
      <w:bookmarkStart w:id="118" w:name="_Ref52633966"/>
      <w:bookmarkStart w:id="119" w:name="_Toc53762099"/>
      <w:bookmarkStart w:id="120" w:name="_Toc59586186"/>
      <w:r w:rsidRPr="003E4934">
        <w:rPr>
          <w:rFonts w:asciiTheme="minorHAnsi" w:eastAsia="Arial Unicode MS" w:hAnsiTheme="minorHAnsi" w:cs="Times New Roman"/>
          <w:b/>
          <w:color w:val="C00000"/>
          <w:sz w:val="24"/>
          <w:szCs w:val="24"/>
        </w:rPr>
        <w:t>Ogłoszenie</w:t>
      </w:r>
      <w:r w:rsidR="00425351" w:rsidRPr="003E4934">
        <w:rPr>
          <w:rFonts w:asciiTheme="minorHAnsi" w:eastAsia="Arial Unicode MS" w:hAnsiTheme="minorHAnsi" w:cs="Times New Roman"/>
          <w:b/>
          <w:color w:val="C00000"/>
          <w:sz w:val="24"/>
          <w:szCs w:val="24"/>
        </w:rPr>
        <w:t xml:space="preserve"> Postępowania</w:t>
      </w:r>
      <w:bookmarkEnd w:id="118"/>
      <w:bookmarkEnd w:id="119"/>
      <w:bookmarkEnd w:id="120"/>
    </w:p>
    <w:p w14:paraId="51B0E281" w14:textId="77777777" w:rsidR="00547CE5" w:rsidRPr="003E4934" w:rsidRDefault="00547CE5" w:rsidP="00547CE5">
      <w:pPr>
        <w:pStyle w:val="Akapitzlist"/>
        <w:spacing w:after="0" w:line="240" w:lineRule="auto"/>
        <w:ind w:left="567"/>
        <w:jc w:val="both"/>
        <w:rPr>
          <w:rFonts w:eastAsia="Calibri" w:cs="Calibri Light"/>
        </w:rPr>
      </w:pPr>
    </w:p>
    <w:p w14:paraId="09EE61CF" w14:textId="58E73676" w:rsidR="00547CE5" w:rsidRPr="003E4934" w:rsidRDefault="00547CE5" w:rsidP="37296DC1">
      <w:pPr>
        <w:pStyle w:val="Akapitzlist"/>
        <w:numPr>
          <w:ilvl w:val="0"/>
          <w:numId w:val="30"/>
        </w:numPr>
        <w:spacing w:after="0" w:line="240" w:lineRule="auto"/>
        <w:ind w:left="567" w:hanging="425"/>
        <w:jc w:val="both"/>
        <w:rPr>
          <w:rFonts w:cstheme="majorBidi"/>
        </w:rPr>
      </w:pPr>
      <w:r w:rsidRPr="003E4934">
        <w:rPr>
          <w:rFonts w:cstheme="majorBidi"/>
        </w:rPr>
        <w:t>Ogłoszenie o Postępowaniu, w tym ogłoszenie Regulaminu</w:t>
      </w:r>
      <w:r w:rsidR="00D33B10" w:rsidRPr="003E4934">
        <w:rPr>
          <w:rFonts w:cstheme="majorBidi"/>
        </w:rPr>
        <w:t>,</w:t>
      </w:r>
      <w:r w:rsidR="00E9232B" w:rsidRPr="003E4934">
        <w:rPr>
          <w:rFonts w:cstheme="majorBidi"/>
        </w:rPr>
        <w:t xml:space="preserve"> jest publikowane </w:t>
      </w:r>
      <w:r w:rsidR="00534D77" w:rsidRPr="003E4934">
        <w:rPr>
          <w:rFonts w:cstheme="majorBidi"/>
        </w:rPr>
        <w:t xml:space="preserve">na </w:t>
      </w:r>
      <w:r w:rsidRPr="003E4934">
        <w:rPr>
          <w:rFonts w:cstheme="majorBidi"/>
        </w:rPr>
        <w:t>stron</w:t>
      </w:r>
      <w:r w:rsidR="00534D77" w:rsidRPr="003E4934">
        <w:rPr>
          <w:rFonts w:cstheme="majorBidi"/>
        </w:rPr>
        <w:t>ie</w:t>
      </w:r>
      <w:r w:rsidRPr="003E4934">
        <w:rPr>
          <w:rFonts w:cstheme="majorBidi"/>
        </w:rPr>
        <w:t xml:space="preserve"> </w:t>
      </w:r>
      <w:r w:rsidR="00534D77" w:rsidRPr="003E4934">
        <w:rPr>
          <w:rFonts w:cstheme="majorBidi"/>
        </w:rPr>
        <w:t xml:space="preserve">podmiotowej </w:t>
      </w:r>
      <w:r w:rsidRPr="003E4934">
        <w:rPr>
          <w:rFonts w:cstheme="majorBidi"/>
        </w:rPr>
        <w:t>Centrum w Biuletynie Informacji Publicznej</w:t>
      </w:r>
      <w:r w:rsidR="005A15E9" w:rsidRPr="003E4934">
        <w:rPr>
          <w:rFonts w:cstheme="majorBidi"/>
        </w:rPr>
        <w:t xml:space="preserve"> i</w:t>
      </w:r>
      <w:r w:rsidRPr="003E4934">
        <w:rPr>
          <w:rFonts w:cstheme="majorBidi"/>
        </w:rPr>
        <w:t xml:space="preserve"> na stronie podmiotowej urzędu </w:t>
      </w:r>
      <w:r w:rsidR="00DE75BC" w:rsidRPr="003E4934">
        <w:rPr>
          <w:rFonts w:cstheme="majorBidi"/>
        </w:rPr>
        <w:t xml:space="preserve">ministra właściwego w </w:t>
      </w:r>
      <w:r w:rsidR="00C8432D" w:rsidRPr="003E4934">
        <w:rPr>
          <w:rFonts w:cstheme="majorBidi"/>
        </w:rPr>
        <w:t xml:space="preserve">zakresie </w:t>
      </w:r>
      <w:r w:rsidR="00DE75BC" w:rsidRPr="003E4934">
        <w:rPr>
          <w:rFonts w:cstheme="majorBidi"/>
        </w:rPr>
        <w:t xml:space="preserve">nadzoru nad działalnością NCBR </w:t>
      </w:r>
      <w:r w:rsidRPr="003E4934">
        <w:rPr>
          <w:rFonts w:cstheme="majorBidi"/>
        </w:rPr>
        <w:t>w Biuletynie Informacji Publicznej</w:t>
      </w:r>
      <w:r w:rsidR="0004269C" w:rsidRPr="003E4934">
        <w:rPr>
          <w:rFonts w:cstheme="majorBidi"/>
        </w:rPr>
        <w:t xml:space="preserve">. Dodatkowo NCBR </w:t>
      </w:r>
      <w:r w:rsidR="00DE75BC" w:rsidRPr="003E4934">
        <w:rPr>
          <w:rFonts w:cstheme="majorBidi"/>
        </w:rPr>
        <w:t>dokonuje</w:t>
      </w:r>
      <w:r w:rsidR="004D50F2" w:rsidRPr="003E4934">
        <w:rPr>
          <w:rFonts w:cstheme="majorBidi"/>
        </w:rPr>
        <w:t xml:space="preserve"> </w:t>
      </w:r>
      <w:r w:rsidR="00806BAD" w:rsidRPr="003E4934">
        <w:rPr>
          <w:rFonts w:cstheme="majorBidi"/>
        </w:rPr>
        <w:t>dobrowolne</w:t>
      </w:r>
      <w:r w:rsidR="0004269C" w:rsidRPr="003E4934">
        <w:rPr>
          <w:rFonts w:cstheme="majorBidi"/>
        </w:rPr>
        <w:t>go ogłoszenia</w:t>
      </w:r>
      <w:r w:rsidR="00806BAD" w:rsidRPr="003E4934">
        <w:rPr>
          <w:rFonts w:cstheme="majorBidi"/>
        </w:rPr>
        <w:t xml:space="preserve"> w Dzienniku Urzędowym Unii Europejskiej</w:t>
      </w:r>
      <w:r w:rsidR="00FA698F" w:rsidRPr="003E4934">
        <w:rPr>
          <w:rFonts w:cstheme="majorBidi"/>
        </w:rPr>
        <w:t xml:space="preserve"> oraz </w:t>
      </w:r>
      <w:r w:rsidR="00DE75BC" w:rsidRPr="003E4934">
        <w:rPr>
          <w:rFonts w:cstheme="majorBidi"/>
        </w:rPr>
        <w:t xml:space="preserve">może dokonać ogłoszenia </w:t>
      </w:r>
      <w:r w:rsidR="00FA698F" w:rsidRPr="003E4934">
        <w:rPr>
          <w:rFonts w:cstheme="majorBidi"/>
        </w:rPr>
        <w:t>w dzienniku o zasięgu ogólnopolskim</w:t>
      </w:r>
      <w:r w:rsidR="00806BAD" w:rsidRPr="003E4934">
        <w:rPr>
          <w:rFonts w:cstheme="majorBidi"/>
        </w:rPr>
        <w:t>.</w:t>
      </w:r>
    </w:p>
    <w:p w14:paraId="192AE7BE" w14:textId="682DE5DC" w:rsidR="0000658C" w:rsidRPr="003E4934" w:rsidRDefault="00D1181A" w:rsidP="219C300F">
      <w:pPr>
        <w:pStyle w:val="Akapitzlist"/>
        <w:numPr>
          <w:ilvl w:val="0"/>
          <w:numId w:val="30"/>
        </w:numPr>
        <w:spacing w:after="0" w:line="240" w:lineRule="auto"/>
        <w:ind w:left="567" w:hanging="425"/>
        <w:jc w:val="both"/>
        <w:rPr>
          <w:rFonts w:cstheme="majorBidi"/>
        </w:rPr>
      </w:pPr>
      <w:r w:rsidRPr="219C300F">
        <w:rPr>
          <w:rFonts w:cstheme="majorBidi"/>
        </w:rPr>
        <w:t xml:space="preserve">Z zastrzeżeniem </w:t>
      </w:r>
      <w:r w:rsidR="007E75F1" w:rsidRPr="219C300F">
        <w:rPr>
          <w:rFonts w:cstheme="majorBidi"/>
        </w:rPr>
        <w:t>Rozdziału</w:t>
      </w:r>
      <w:r w:rsidRPr="219C300F">
        <w:rPr>
          <w:rFonts w:cstheme="majorBidi"/>
        </w:rPr>
        <w:t xml:space="preserve"> </w:t>
      </w:r>
      <w:r w:rsidR="00DE75BC" w:rsidRPr="219C300F">
        <w:rPr>
          <w:rFonts w:cstheme="majorBidi"/>
        </w:rPr>
        <w:fldChar w:fldCharType="begin"/>
      </w:r>
      <w:r w:rsidR="00DE75BC" w:rsidRPr="219C300F">
        <w:rPr>
          <w:rFonts w:cstheme="majorBidi"/>
        </w:rPr>
        <w:instrText xml:space="preserve"> REF _Ref52541782 \r \h </w:instrText>
      </w:r>
      <w:r w:rsidR="004E2D42" w:rsidRPr="219C300F">
        <w:rPr>
          <w:rFonts w:cstheme="majorBidi"/>
        </w:rPr>
        <w:instrText xml:space="preserve"> \* MERGEFORMAT </w:instrText>
      </w:r>
      <w:r w:rsidR="00DE75BC" w:rsidRPr="219C300F">
        <w:rPr>
          <w:rFonts w:cstheme="majorBidi"/>
        </w:rPr>
      </w:r>
      <w:r w:rsidR="00DE75BC" w:rsidRPr="219C300F">
        <w:rPr>
          <w:rFonts w:cstheme="majorBidi"/>
        </w:rPr>
        <w:fldChar w:fldCharType="separate"/>
      </w:r>
      <w:r w:rsidR="009C1D2B">
        <w:rPr>
          <w:rFonts w:cstheme="majorBidi"/>
        </w:rPr>
        <w:t>III</w:t>
      </w:r>
      <w:r w:rsidR="00DE75BC" w:rsidRPr="219C300F">
        <w:rPr>
          <w:rFonts w:cstheme="majorBidi"/>
        </w:rPr>
        <w:fldChar w:fldCharType="end"/>
      </w:r>
      <w:r w:rsidR="00DE75BC" w:rsidRPr="219C300F">
        <w:rPr>
          <w:rFonts w:cstheme="majorBidi"/>
        </w:rPr>
        <w:t xml:space="preserve"> </w:t>
      </w:r>
      <w:r w:rsidRPr="219C300F">
        <w:rPr>
          <w:rFonts w:cstheme="majorBidi"/>
        </w:rPr>
        <w:t>ust. 2, d</w:t>
      </w:r>
      <w:r w:rsidR="00DB7681" w:rsidRPr="219C300F">
        <w:rPr>
          <w:rFonts w:cstheme="majorBidi"/>
        </w:rPr>
        <w:t xml:space="preserve">o upływu terminu określonego w Harmonogramie Przedsięwzięcia, Wnioskodawcy mogą przedstawiać pytania do dokumentacji Przedsięwzięcia lub propozycje dokonania w niej zmian na adres e-mail: </w:t>
      </w:r>
      <w:hyperlink r:id="rId16" w:history="1">
        <w:r w:rsidR="00DB7681" w:rsidRPr="219C300F">
          <w:rPr>
            <w:rStyle w:val="Hipercze"/>
            <w:rFonts w:cstheme="majorBidi"/>
          </w:rPr>
          <w:t>przetargi@ncbr.gov.pl</w:t>
        </w:r>
      </w:hyperlink>
      <w:r w:rsidR="00DB7681" w:rsidRPr="219C300F">
        <w:rPr>
          <w:rFonts w:cstheme="majorBidi"/>
        </w:rPr>
        <w:t xml:space="preserve">. Pytania i propozycje zmian zgłaszane przez </w:t>
      </w:r>
      <w:r w:rsidR="00D15DB4" w:rsidRPr="219C300F">
        <w:rPr>
          <w:rFonts w:cstheme="majorBidi"/>
        </w:rPr>
        <w:t>Wnioskodawców</w:t>
      </w:r>
      <w:r w:rsidR="00DB7681" w:rsidRPr="219C300F">
        <w:rPr>
          <w:rFonts w:cstheme="majorBidi"/>
        </w:rPr>
        <w:t>, po ich anonimizacji, podlegają publikacji na Stronie internetowej Centrum.</w:t>
      </w:r>
      <w:r w:rsidR="009D542E" w:rsidRPr="219C300F">
        <w:rPr>
          <w:rFonts w:cstheme="majorBidi"/>
        </w:rPr>
        <w:t xml:space="preserve"> </w:t>
      </w:r>
      <w:r w:rsidR="009D542E" w:rsidRPr="219C300F">
        <w:rPr>
          <w:rStyle w:val="normaltextrun"/>
          <w:rFonts w:ascii="Calibri" w:hAnsi="Calibri" w:cs="Calibri"/>
          <w:color w:val="D13438"/>
        </w:rPr>
        <w:t>Po upływie ww. terminu, Wnioskodawcy mogą przesyłać pytania i propozycje zmian do Zamawiającego, z zastrzeżeniem, że Zamawiający może pozostawić takie pytania i propozycje zmian bez odpowiedzi, jeśli przez wzgląd na Harmonogram Postępowania udzielenie odpowiedzi nie będzie możliwe lub ich rozpoznanie nie będzie uznane przez Zamawiającego uznane za celowe na tym etapie Postępowania.</w:t>
      </w:r>
    </w:p>
    <w:p w14:paraId="28792F16" w14:textId="21A588EE" w:rsidR="00DB7681" w:rsidRPr="003E4934" w:rsidRDefault="00DB7681" w:rsidP="00E52F80">
      <w:pPr>
        <w:pStyle w:val="Akapitzlist"/>
        <w:numPr>
          <w:ilvl w:val="0"/>
          <w:numId w:val="30"/>
        </w:numPr>
        <w:spacing w:after="0" w:line="240" w:lineRule="auto"/>
        <w:ind w:left="567" w:hanging="425"/>
        <w:jc w:val="both"/>
      </w:pPr>
      <w:r w:rsidRPr="003E4934">
        <w:t>NCBR może do upływu terminu składania Wniosków dokonywać zmian w dokumentacji Przedsięwzięcia</w:t>
      </w:r>
      <w:r w:rsidR="004E4FAF" w:rsidRPr="003E4934">
        <w:t xml:space="preserve">, </w:t>
      </w:r>
      <w:r w:rsidR="716B25BB" w:rsidRPr="003E4934">
        <w:t>także</w:t>
      </w:r>
      <w:r w:rsidR="004E4FAF" w:rsidRPr="003E4934">
        <w:t xml:space="preserve"> z własnej inicjatywy</w:t>
      </w:r>
      <w:r w:rsidRPr="003E4934">
        <w:t>, z zastrzeżeniem ust. 4</w:t>
      </w:r>
      <w:r w:rsidR="001772C4" w:rsidRPr="003E4934">
        <w:t>-6</w:t>
      </w:r>
      <w:r w:rsidRPr="003E4934">
        <w:t>.</w:t>
      </w:r>
    </w:p>
    <w:p w14:paraId="0C42EE88" w14:textId="15A853D4" w:rsidR="00DB7681" w:rsidRPr="003E4934" w:rsidRDefault="00DB7681" w:rsidP="00E52F80">
      <w:pPr>
        <w:pStyle w:val="Akapitzlist"/>
        <w:numPr>
          <w:ilvl w:val="0"/>
          <w:numId w:val="30"/>
        </w:numPr>
        <w:spacing w:after="0" w:line="240" w:lineRule="auto"/>
        <w:ind w:left="567" w:hanging="425"/>
        <w:jc w:val="both"/>
      </w:pPr>
      <w:r w:rsidRPr="003E4934">
        <w:t xml:space="preserve">Po upływie terminu na zadawanie przez Wnioskodawców pytań i przedstawianie propozycji zmian, w terminie określonym w Harmonogramie Przedsięwzięcia, </w:t>
      </w:r>
      <w:bookmarkStart w:id="121" w:name="_Hlk57331589"/>
      <w:r w:rsidR="003B29B1" w:rsidRPr="003E4934">
        <w:t xml:space="preserve">jeśli </w:t>
      </w:r>
      <w:r w:rsidRPr="003E4934">
        <w:t xml:space="preserve">NCBR </w:t>
      </w:r>
      <w:r w:rsidR="003B29B1" w:rsidRPr="003E4934">
        <w:t xml:space="preserve">wprowadzi do dokumentacji Przedsięwzięcia, to </w:t>
      </w:r>
      <w:bookmarkEnd w:id="121"/>
      <w:r w:rsidR="004E79FC" w:rsidRPr="003E4934">
        <w:t xml:space="preserve">NCBR </w:t>
      </w:r>
      <w:r w:rsidRPr="003E4934">
        <w:t>dokona publikacji na Stronie internetowej Centrum ujednoliconej dokumentacji Przedsięwzięcia, w tym tekstu jednolitego Regulaminu. Jeśli NCBR dokona zmiany dokumentacji Przedsięwzięcia we wskazanym terminie, nie jest zobowiązane do przedłużania terminu na składanie Wniosków określonego w opublikowanym Regulaminie.</w:t>
      </w:r>
      <w:bookmarkStart w:id="122" w:name="_Hlk57331693"/>
      <w:r w:rsidR="00761DC5" w:rsidRPr="003E4934">
        <w:t xml:space="preserve"> W razie braku publikacji </w:t>
      </w:r>
      <w:r w:rsidR="0059073C" w:rsidRPr="003E4934">
        <w:t>dokumentacji ujednoliconej we wskazanym terminie, obowiązuje dokumentacj</w:t>
      </w:r>
      <w:r w:rsidR="00A73663" w:rsidRPr="003E4934">
        <w:t>a</w:t>
      </w:r>
      <w:r w:rsidR="0059073C" w:rsidRPr="003E4934">
        <w:t xml:space="preserve"> Przedsięwzięcia w brzmieniu dotychczasowym, z zastrzeżeniem poniższych postanowień.</w:t>
      </w:r>
      <w:bookmarkEnd w:id="122"/>
    </w:p>
    <w:p w14:paraId="753DE1C6" w14:textId="0584A584" w:rsidR="00DB7681" w:rsidRPr="003E4934" w:rsidRDefault="00DB7681" w:rsidP="00E52F80">
      <w:pPr>
        <w:pStyle w:val="Akapitzlist"/>
        <w:numPr>
          <w:ilvl w:val="0"/>
          <w:numId w:val="30"/>
        </w:numPr>
        <w:spacing w:after="0" w:line="240" w:lineRule="auto"/>
        <w:ind w:left="567" w:hanging="425"/>
        <w:jc w:val="both"/>
        <w:rPr>
          <w:iCs/>
        </w:rPr>
      </w:pPr>
      <w:r w:rsidRPr="003E4934">
        <w:rPr>
          <w:iCs/>
        </w:rPr>
        <w:t>Jeśli NCBR dokona zmian w dokumentacji Przedsięwzięcia po terminie wsk</w:t>
      </w:r>
      <w:r w:rsidR="001772C4" w:rsidRPr="003E4934">
        <w:rPr>
          <w:iCs/>
        </w:rPr>
        <w:t>azanym w zdaniu pierwszym ust. 4</w:t>
      </w:r>
      <w:r w:rsidRPr="003E4934">
        <w:rPr>
          <w:iCs/>
        </w:rPr>
        <w:t xml:space="preserve">, to NCBR dokonuje </w:t>
      </w:r>
      <w:r w:rsidR="00020C1E" w:rsidRPr="003E4934">
        <w:t xml:space="preserve">zmiany Harmonogramu Przedsięwzięcia i </w:t>
      </w:r>
      <w:r w:rsidRPr="003E4934">
        <w:rPr>
          <w:iCs/>
        </w:rPr>
        <w:t xml:space="preserve">przedłużenia terminu na składanie Wniosków o czas potrzebny na dokonanie ewentualnych zmian we </w:t>
      </w:r>
      <w:r w:rsidRPr="003E4934">
        <w:rPr>
          <w:iCs/>
        </w:rPr>
        <w:lastRenderedPageBreak/>
        <w:t>Wnioskach, nie krócej jednak niż o dwa dni, oraz jednocześnie informuje o dokonanej zmianie terminu składania Wniosków wraz ze wskazaniem nowego terminu.</w:t>
      </w:r>
    </w:p>
    <w:p w14:paraId="57F0F9D5" w14:textId="3E97CFB7" w:rsidR="00DB7681" w:rsidRPr="003E4934" w:rsidRDefault="00DB7681" w:rsidP="00E52F80">
      <w:pPr>
        <w:pStyle w:val="Akapitzlist"/>
        <w:numPr>
          <w:ilvl w:val="0"/>
          <w:numId w:val="30"/>
        </w:numPr>
        <w:spacing w:after="0" w:line="240" w:lineRule="auto"/>
        <w:ind w:left="567" w:hanging="425"/>
        <w:jc w:val="both"/>
      </w:pPr>
      <w:r w:rsidRPr="003E4934">
        <w:t xml:space="preserve">NCBR będzie dokonywać ewentualnych zmian dokumentacji Przedsięwzięcia w powyższych przypadkach, jeśli </w:t>
      </w:r>
      <w:r w:rsidR="007F4DB2" w:rsidRPr="003E4934">
        <w:t>uzna,</w:t>
      </w:r>
      <w:r w:rsidRPr="003E4934">
        <w:t xml:space="preserve"> że taka zmiana:</w:t>
      </w:r>
    </w:p>
    <w:p w14:paraId="52AD32E0" w14:textId="77777777" w:rsidR="00DB7681" w:rsidRPr="003E4934" w:rsidRDefault="00DB7681" w:rsidP="004111D0">
      <w:pPr>
        <w:pStyle w:val="Akapitzlist"/>
        <w:jc w:val="both"/>
        <w:rPr>
          <w:iCs/>
        </w:rPr>
      </w:pPr>
      <w:r w:rsidRPr="003E4934">
        <w:rPr>
          <w:iCs/>
        </w:rPr>
        <w:t xml:space="preserve">1) służy usunięciu oczywistych omyłek lub </w:t>
      </w:r>
    </w:p>
    <w:p w14:paraId="598594B0" w14:textId="77777777" w:rsidR="00DB7681" w:rsidRPr="003E4934" w:rsidRDefault="00DB7681" w:rsidP="004111D0">
      <w:pPr>
        <w:pStyle w:val="Akapitzlist"/>
        <w:jc w:val="both"/>
        <w:rPr>
          <w:iCs/>
        </w:rPr>
      </w:pPr>
      <w:r w:rsidRPr="003E4934">
        <w:rPr>
          <w:iCs/>
        </w:rPr>
        <w:t>2) jest uzasadniona z punktu widzenia celów Przedsięwzięcia oraz nie naruszy lub w wyższym stopniu zapewni konkurencyjny, otwarty, przejrzysty i niedyskryminacyjny charakter Postępowania.</w:t>
      </w:r>
    </w:p>
    <w:p w14:paraId="5DDA3B0B" w14:textId="77777777" w:rsidR="00BC697E" w:rsidRPr="003E4934" w:rsidRDefault="00BC697E" w:rsidP="006347DC">
      <w:pPr>
        <w:spacing w:after="0" w:line="240" w:lineRule="auto"/>
        <w:ind w:left="142"/>
        <w:jc w:val="both"/>
        <w:rPr>
          <w:rFonts w:cstheme="majorHAnsi"/>
        </w:rPr>
      </w:pPr>
    </w:p>
    <w:p w14:paraId="1817EA44" w14:textId="11259DE6" w:rsidR="00BC697E" w:rsidRPr="003E4934" w:rsidRDefault="00BC697E" w:rsidP="00E52F80">
      <w:pPr>
        <w:pStyle w:val="Nagwek2"/>
        <w:keepNext w:val="0"/>
        <w:keepLines w:val="0"/>
        <w:numPr>
          <w:ilvl w:val="1"/>
          <w:numId w:val="15"/>
        </w:numPr>
        <w:spacing w:before="0" w:line="240" w:lineRule="auto"/>
        <w:ind w:left="567" w:hanging="567"/>
        <w:jc w:val="both"/>
        <w:rPr>
          <w:rFonts w:asciiTheme="minorHAnsi" w:hAnsiTheme="minorHAnsi"/>
          <w:b/>
          <w:color w:val="C00000"/>
          <w:sz w:val="22"/>
          <w:szCs w:val="22"/>
        </w:rPr>
      </w:pPr>
      <w:bookmarkStart w:id="123" w:name="_Ref509210067"/>
      <w:bookmarkStart w:id="124" w:name="_Toc53762100"/>
      <w:bookmarkStart w:id="125" w:name="_Toc59586187"/>
      <w:r w:rsidRPr="003E4934">
        <w:rPr>
          <w:rFonts w:asciiTheme="minorHAnsi" w:eastAsia="Arial Unicode MS" w:hAnsiTheme="minorHAnsi" w:cs="Times New Roman"/>
          <w:b/>
          <w:color w:val="C00000"/>
          <w:sz w:val="22"/>
          <w:szCs w:val="22"/>
        </w:rPr>
        <w:t xml:space="preserve">Sposób przygotowania </w:t>
      </w:r>
      <w:r w:rsidR="00E55A39" w:rsidRPr="003E4934">
        <w:rPr>
          <w:rFonts w:asciiTheme="minorHAnsi" w:eastAsia="Arial Unicode MS" w:hAnsiTheme="minorHAnsi" w:cs="Times New Roman"/>
          <w:b/>
          <w:color w:val="C00000"/>
          <w:sz w:val="22"/>
          <w:szCs w:val="22"/>
        </w:rPr>
        <w:t xml:space="preserve">i złożenia w NCBR </w:t>
      </w:r>
      <w:r w:rsidRPr="003E4934">
        <w:rPr>
          <w:rFonts w:asciiTheme="minorHAnsi" w:eastAsia="Arial Unicode MS" w:hAnsiTheme="minorHAnsi" w:cs="Times New Roman"/>
          <w:b/>
          <w:color w:val="C00000"/>
          <w:sz w:val="22"/>
          <w:szCs w:val="22"/>
        </w:rPr>
        <w:t>Wniosków</w:t>
      </w:r>
      <w:r w:rsidR="00E55A39" w:rsidRPr="003E4934">
        <w:rPr>
          <w:rFonts w:asciiTheme="minorHAnsi" w:eastAsia="Arial Unicode MS" w:hAnsiTheme="minorHAnsi" w:cs="Times New Roman"/>
          <w:b/>
          <w:color w:val="C00000"/>
          <w:sz w:val="22"/>
          <w:szCs w:val="22"/>
        </w:rPr>
        <w:t xml:space="preserve"> o przystąpienie do Postępowania</w:t>
      </w:r>
      <w:bookmarkEnd w:id="123"/>
      <w:bookmarkEnd w:id="124"/>
      <w:bookmarkEnd w:id="125"/>
    </w:p>
    <w:p w14:paraId="5A82F6C3" w14:textId="4B7DAF52" w:rsidR="00225CA9" w:rsidRPr="003E4934" w:rsidRDefault="00225CA9" w:rsidP="002352CE">
      <w:pPr>
        <w:pStyle w:val="Akapitzlist"/>
        <w:spacing w:after="0" w:line="240" w:lineRule="auto"/>
        <w:ind w:left="567"/>
        <w:jc w:val="both"/>
        <w:rPr>
          <w:rFonts w:cstheme="majorHAnsi"/>
        </w:rPr>
      </w:pPr>
    </w:p>
    <w:p w14:paraId="2507EAF8" w14:textId="3DC18EB3" w:rsidR="00096C00" w:rsidRPr="003E4934" w:rsidRDefault="00425351" w:rsidP="009A26C0">
      <w:pPr>
        <w:pStyle w:val="Akapitzlist"/>
        <w:numPr>
          <w:ilvl w:val="0"/>
          <w:numId w:val="22"/>
        </w:numPr>
        <w:spacing w:after="0" w:line="240" w:lineRule="auto"/>
        <w:ind w:left="567" w:hanging="425"/>
        <w:jc w:val="both"/>
      </w:pPr>
      <w:bookmarkStart w:id="126" w:name="_Ref52543124"/>
      <w:r w:rsidRPr="003E4934">
        <w:rPr>
          <w:rFonts w:eastAsia="Calibri" w:cs="Calibri Light"/>
        </w:rPr>
        <w:t xml:space="preserve">Podmioty zainteresowane udziałem w </w:t>
      </w:r>
      <w:r w:rsidR="00383CBE" w:rsidRPr="003E4934">
        <w:rPr>
          <w:rFonts w:eastAsia="Calibri" w:cs="Calibri Light"/>
        </w:rPr>
        <w:t>Pr</w:t>
      </w:r>
      <w:r w:rsidR="00586E2C" w:rsidRPr="003E4934">
        <w:rPr>
          <w:rFonts w:eastAsia="Calibri" w:cs="Calibri Light"/>
        </w:rPr>
        <w:t>zedsięwzięciu</w:t>
      </w:r>
      <w:r w:rsidR="00383CBE" w:rsidRPr="003E4934">
        <w:rPr>
          <w:rFonts w:eastAsia="Calibri" w:cs="Calibri Light"/>
        </w:rPr>
        <w:t>,</w:t>
      </w:r>
      <w:r w:rsidRPr="003E4934">
        <w:rPr>
          <w:rFonts w:eastAsia="Calibri" w:cs="Calibri Light"/>
        </w:rPr>
        <w:t xml:space="preserve"> </w:t>
      </w:r>
      <w:r w:rsidRPr="003E4934">
        <w:rPr>
          <w:rFonts w:eastAsia="Calibri" w:cs="Calibri Light"/>
          <w:b/>
        </w:rPr>
        <w:t>zobowiązane są do złożenia Wniosku</w:t>
      </w:r>
      <w:r w:rsidRPr="003E4934">
        <w:rPr>
          <w:rFonts w:eastAsia="Calibri" w:cs="Calibri Light"/>
        </w:rPr>
        <w:t xml:space="preserve">, </w:t>
      </w:r>
      <w:bookmarkStart w:id="127" w:name="_Hlk53784501"/>
      <w:r w:rsidR="00ED3A66" w:rsidRPr="003E4934">
        <w:rPr>
          <w:rFonts w:eastAsia="Calibri" w:cs="Calibri Light"/>
        </w:rPr>
        <w:t>zgodne</w:t>
      </w:r>
      <w:r w:rsidR="00F608D8" w:rsidRPr="003E4934">
        <w:rPr>
          <w:rFonts w:eastAsia="Calibri" w:cs="Calibri Light"/>
        </w:rPr>
        <w:t>go</w:t>
      </w:r>
      <w:r w:rsidR="00ED3A66" w:rsidRPr="003E4934">
        <w:rPr>
          <w:rFonts w:eastAsia="Calibri" w:cs="Calibri Light"/>
        </w:rPr>
        <w:t xml:space="preserve"> ze wzorem </w:t>
      </w:r>
      <w:r w:rsidR="00F608D8" w:rsidRPr="003E4934">
        <w:rPr>
          <w:rFonts w:eastAsia="Calibri" w:cs="Calibri Light"/>
        </w:rPr>
        <w:t xml:space="preserve">i zawierającego informacje </w:t>
      </w:r>
      <w:r w:rsidR="00ED3A66" w:rsidRPr="003E4934">
        <w:rPr>
          <w:rFonts w:eastAsia="Calibri" w:cs="Calibri Light"/>
        </w:rPr>
        <w:t>określon</w:t>
      </w:r>
      <w:r w:rsidR="00F608D8" w:rsidRPr="003E4934">
        <w:rPr>
          <w:rFonts w:eastAsia="Calibri" w:cs="Calibri Light"/>
        </w:rPr>
        <w:t>e</w:t>
      </w:r>
      <w:r w:rsidR="00ED3A66" w:rsidRPr="003E4934">
        <w:rPr>
          <w:rFonts w:eastAsia="Calibri" w:cs="Calibri Light"/>
        </w:rPr>
        <w:t xml:space="preserve"> w </w:t>
      </w:r>
      <w:r w:rsidR="00A65A55" w:rsidRPr="003E4934">
        <w:rPr>
          <w:rFonts w:eastAsia="Calibri" w:cs="Calibri Light"/>
        </w:rPr>
        <w:t>Załączni</w:t>
      </w:r>
      <w:r w:rsidRPr="003E4934">
        <w:rPr>
          <w:rFonts w:eastAsia="Calibri" w:cs="Calibri Light"/>
        </w:rPr>
        <w:t>k</w:t>
      </w:r>
      <w:r w:rsidR="00ED3A66" w:rsidRPr="003E4934">
        <w:rPr>
          <w:rFonts w:eastAsia="Calibri" w:cs="Calibri Light"/>
        </w:rPr>
        <w:t>u</w:t>
      </w:r>
      <w:r w:rsidRPr="003E4934">
        <w:rPr>
          <w:rFonts w:eastAsia="Calibri" w:cs="Calibri Light"/>
        </w:rPr>
        <w:t xml:space="preserve"> nr </w:t>
      </w:r>
      <w:r w:rsidR="00ED3A66" w:rsidRPr="003E4934">
        <w:rPr>
          <w:rFonts w:eastAsia="Calibri" w:cs="Calibri Light"/>
        </w:rPr>
        <w:t xml:space="preserve">3 </w:t>
      </w:r>
      <w:r w:rsidRPr="003E4934">
        <w:rPr>
          <w:rFonts w:eastAsia="Calibri" w:cs="Calibri Light"/>
        </w:rPr>
        <w:t>do niniejszego Regulaminu</w:t>
      </w:r>
      <w:r w:rsidR="00720F2C" w:rsidRPr="003E4934">
        <w:rPr>
          <w:rFonts w:eastAsia="Calibri" w:cs="Calibri Light"/>
        </w:rPr>
        <w:t>, z zastrzeżeniem ustępu kolejnego</w:t>
      </w:r>
      <w:bookmarkEnd w:id="127"/>
      <w:r w:rsidR="00ED3A66" w:rsidRPr="003E4934">
        <w:rPr>
          <w:rFonts w:eastAsia="Calibri" w:cs="Calibri Light"/>
        </w:rPr>
        <w:t>.</w:t>
      </w:r>
      <w:r w:rsidRPr="003E4934">
        <w:rPr>
          <w:rFonts w:eastAsia="Calibri" w:cs="Calibri Light"/>
        </w:rPr>
        <w:t xml:space="preserve"> </w:t>
      </w:r>
      <w:bookmarkEnd w:id="126"/>
    </w:p>
    <w:p w14:paraId="48B383EC" w14:textId="7E8EB263" w:rsidR="00BD0BAF" w:rsidRPr="003E4934" w:rsidRDefault="00720F2C" w:rsidP="004600B8">
      <w:pPr>
        <w:pStyle w:val="Akapitzlist"/>
        <w:numPr>
          <w:ilvl w:val="0"/>
          <w:numId w:val="22"/>
        </w:numPr>
        <w:spacing w:after="0" w:line="240" w:lineRule="auto"/>
        <w:ind w:left="567" w:hanging="425"/>
        <w:jc w:val="both"/>
        <w:rPr>
          <w:rFonts w:eastAsia="Calibri" w:cs="Calibri Light"/>
        </w:rPr>
      </w:pPr>
      <w:bookmarkStart w:id="128" w:name="_Ref52543112"/>
      <w:r w:rsidRPr="003E4934">
        <w:rPr>
          <w:rFonts w:eastAsia="Calibri" w:cs="Calibri Light"/>
          <w:b/>
          <w:bCs/>
        </w:rPr>
        <w:t xml:space="preserve">W </w:t>
      </w:r>
      <w:r w:rsidR="007F4DB2" w:rsidRPr="003E4934">
        <w:rPr>
          <w:rFonts w:eastAsia="Calibri" w:cs="Calibri Light"/>
          <w:b/>
          <w:bCs/>
        </w:rPr>
        <w:t>przypadku,</w:t>
      </w:r>
      <w:r w:rsidRPr="003E4934">
        <w:rPr>
          <w:rFonts w:eastAsia="Calibri" w:cs="Calibri Light"/>
          <w:b/>
          <w:bCs/>
        </w:rPr>
        <w:t xml:space="preserve"> jeśli Wnioskodawca jest zainteresowany więcej niż jednym Strumieniem, jest zobowiązany złożyć osobny i zgodny z Regulaminem Wniosek dla każdego Strumienia</w:t>
      </w:r>
      <w:r w:rsidR="0AF68CDC" w:rsidRPr="003E4934">
        <w:rPr>
          <w:rFonts w:eastAsia="Calibri" w:cs="Calibri Light"/>
          <w:b/>
          <w:bCs/>
        </w:rPr>
        <w:t xml:space="preserve"> oddzielnie</w:t>
      </w:r>
      <w:r w:rsidRPr="003E4934">
        <w:rPr>
          <w:rFonts w:eastAsia="Calibri" w:cs="Calibri Light"/>
        </w:rPr>
        <w:t xml:space="preserve">. </w:t>
      </w:r>
      <w:r w:rsidR="00383045" w:rsidRPr="003E4934">
        <w:rPr>
          <w:rFonts w:eastAsia="Calibri" w:cs="Calibri Light"/>
        </w:rPr>
        <w:t>J</w:t>
      </w:r>
      <w:r w:rsidR="003868E0" w:rsidRPr="003E4934">
        <w:rPr>
          <w:rFonts w:eastAsia="Calibri" w:cs="Calibri Light"/>
        </w:rPr>
        <w:t>eśli Wnioskodawca przedstawia kilka wariantów projektu koncepcyjnego oferowanego Demonstratora, brane są pod uwagę tylko te warianty, które spełniają wymogi staw</w:t>
      </w:r>
      <w:r w:rsidR="004B5106" w:rsidRPr="003E4934">
        <w:rPr>
          <w:rFonts w:eastAsia="Calibri" w:cs="Calibri Light"/>
        </w:rPr>
        <w:t xml:space="preserve">iane dla tego projektu przez Załącznik nr 1 do Regulaminu oraz wskazane w pouczeniu zawartym w Załączniku nr 3 do Regulaminu w zakresie dotyczącym tego projektu. </w:t>
      </w:r>
      <w:r w:rsidR="00DF7A40" w:rsidRPr="003E4934">
        <w:rPr>
          <w:rFonts w:eastAsia="Calibri" w:cs="Calibri Light"/>
        </w:rPr>
        <w:t>Wskazan</w:t>
      </w:r>
      <w:r w:rsidR="00EC41EE" w:rsidRPr="003E4934">
        <w:rPr>
          <w:rFonts w:eastAsia="Calibri" w:cs="Calibri Light"/>
        </w:rPr>
        <w:t>a możliwość wariantów obejmuje wyłącznie kwestie dotyczące projektu koncepcyjnego oferowanego Demonstratora określ</w:t>
      </w:r>
      <w:r w:rsidR="00F662AE" w:rsidRPr="003E4934">
        <w:rPr>
          <w:rFonts w:eastAsia="Calibri" w:cs="Calibri Light"/>
        </w:rPr>
        <w:t>o</w:t>
      </w:r>
      <w:r w:rsidR="00EC41EE" w:rsidRPr="003E4934">
        <w:rPr>
          <w:rFonts w:eastAsia="Calibri" w:cs="Calibri Light"/>
        </w:rPr>
        <w:t xml:space="preserve">ne w tabeli G.2 Wniosku i nie może prowadzić do zmian lub wariantowości </w:t>
      </w:r>
      <w:r w:rsidR="00DF7A40" w:rsidRPr="003E4934">
        <w:rPr>
          <w:rFonts w:eastAsia="Calibri" w:cs="Calibri Light"/>
        </w:rPr>
        <w:t>pozostał</w:t>
      </w:r>
      <w:r w:rsidR="00EC41EE" w:rsidRPr="003E4934">
        <w:rPr>
          <w:rFonts w:eastAsia="Calibri" w:cs="Calibri Light"/>
        </w:rPr>
        <w:t>ych</w:t>
      </w:r>
      <w:r w:rsidR="00DF7A40" w:rsidRPr="003E4934">
        <w:rPr>
          <w:rFonts w:eastAsia="Calibri" w:cs="Calibri Light"/>
        </w:rPr>
        <w:t xml:space="preserve"> element</w:t>
      </w:r>
      <w:r w:rsidR="00EC41EE" w:rsidRPr="003E4934">
        <w:rPr>
          <w:rFonts w:eastAsia="Calibri" w:cs="Calibri Light"/>
        </w:rPr>
        <w:t>ów</w:t>
      </w:r>
      <w:r w:rsidR="00DF7A40" w:rsidRPr="003E4934">
        <w:rPr>
          <w:rFonts w:eastAsia="Calibri" w:cs="Calibri Light"/>
        </w:rPr>
        <w:t xml:space="preserve"> Wniosku, w szczególności </w:t>
      </w:r>
      <w:r w:rsidR="00EC41EE" w:rsidRPr="003E4934">
        <w:rPr>
          <w:rFonts w:eastAsia="Calibri" w:cs="Calibri Light"/>
        </w:rPr>
        <w:t xml:space="preserve">w przedmiocie </w:t>
      </w:r>
      <w:r w:rsidR="00DF7A40" w:rsidRPr="003E4934">
        <w:rPr>
          <w:rFonts w:eastAsia="Calibri" w:cs="Calibri Light"/>
        </w:rPr>
        <w:t>wynagrodzeni</w:t>
      </w:r>
      <w:r w:rsidR="00EC41EE" w:rsidRPr="003E4934">
        <w:rPr>
          <w:rFonts w:eastAsia="Calibri" w:cs="Calibri Light"/>
        </w:rPr>
        <w:t>a</w:t>
      </w:r>
      <w:r w:rsidR="00DF7A40" w:rsidRPr="003E4934">
        <w:rPr>
          <w:rFonts w:eastAsia="Calibri" w:cs="Calibri Light"/>
        </w:rPr>
        <w:t xml:space="preserve"> Wnioskodawcy.</w:t>
      </w:r>
    </w:p>
    <w:p w14:paraId="6BC38175" w14:textId="2DEE92DA" w:rsidR="0054571A" w:rsidRPr="003E4934" w:rsidRDefault="0054571A" w:rsidP="0054571A">
      <w:pPr>
        <w:pStyle w:val="Akapitzlist"/>
        <w:numPr>
          <w:ilvl w:val="0"/>
          <w:numId w:val="22"/>
        </w:numPr>
        <w:spacing w:after="0" w:line="240" w:lineRule="auto"/>
        <w:ind w:left="567" w:hanging="425"/>
        <w:jc w:val="both"/>
        <w:rPr>
          <w:rFonts w:eastAsia="Calibri" w:cs="Calibri Light"/>
        </w:rPr>
      </w:pPr>
      <w:r w:rsidRPr="003E4934">
        <w:rPr>
          <w:rFonts w:eastAsia="Calibri" w:cs="Calibri Light"/>
        </w:rPr>
        <w:t xml:space="preserve">Jeśli Wnioskodawca wskazał w ramach Wniosku, że wybiera Wariant B, jest zobowiązany pod rygorem bezskuteczności takiego żądania załączyć do Wniosku Plan Komercjalizacji. Minimalne </w:t>
      </w:r>
      <w:r w:rsidR="6FA4B80B" w:rsidRPr="003E4934">
        <w:rPr>
          <w:rFonts w:eastAsia="Calibri" w:cs="Calibri Light"/>
        </w:rPr>
        <w:t>Wymagania</w:t>
      </w:r>
      <w:r w:rsidRPr="003E4934">
        <w:rPr>
          <w:rFonts w:eastAsia="Calibri" w:cs="Calibri Light"/>
        </w:rPr>
        <w:t xml:space="preserve"> w zakresie Planu Komercjalizacji określa </w:t>
      </w:r>
      <w:r w:rsidR="00A65A55" w:rsidRPr="003E4934">
        <w:rPr>
          <w:rFonts w:eastAsia="Calibri" w:cs="Calibri Light"/>
        </w:rPr>
        <w:t>Załączni</w:t>
      </w:r>
      <w:r w:rsidRPr="003E4934">
        <w:rPr>
          <w:rFonts w:eastAsia="Calibri" w:cs="Calibri Light"/>
        </w:rPr>
        <w:t xml:space="preserve">k nr </w:t>
      </w:r>
      <w:r w:rsidR="00720F2C" w:rsidRPr="003E4934">
        <w:rPr>
          <w:rFonts w:eastAsia="Calibri" w:cs="Calibri Light"/>
        </w:rPr>
        <w:t>3</w:t>
      </w:r>
      <w:r w:rsidRPr="003E4934">
        <w:rPr>
          <w:rFonts w:eastAsia="Calibri" w:cs="Calibri Light"/>
        </w:rPr>
        <w:t xml:space="preserve"> do Regulaminu.</w:t>
      </w:r>
    </w:p>
    <w:p w14:paraId="1D61480A" w14:textId="6879A17B" w:rsidR="007535E4" w:rsidRPr="003E4934" w:rsidRDefault="00BC697E" w:rsidP="00E52F80">
      <w:pPr>
        <w:pStyle w:val="Akapitzlist"/>
        <w:numPr>
          <w:ilvl w:val="0"/>
          <w:numId w:val="22"/>
        </w:numPr>
        <w:spacing w:after="0" w:line="240" w:lineRule="auto"/>
        <w:ind w:left="567" w:hanging="425"/>
        <w:jc w:val="both"/>
        <w:rPr>
          <w:rFonts w:eastAsia="Calibri" w:cs="Calibri Light"/>
        </w:rPr>
      </w:pPr>
      <w:bookmarkStart w:id="129" w:name="_Ref52543289"/>
      <w:bookmarkEnd w:id="128"/>
      <w:r w:rsidRPr="003E4934">
        <w:rPr>
          <w:rFonts w:eastAsia="Calibri" w:cs="Calibri Light"/>
        </w:rPr>
        <w:t>Wniosek należy złożyć w formie</w:t>
      </w:r>
      <w:r w:rsidR="00991D97" w:rsidRPr="003E4934">
        <w:rPr>
          <w:rFonts w:eastAsia="Calibri" w:cs="Calibri Light"/>
        </w:rPr>
        <w:t xml:space="preserve"> elektronicznej tj. na nośniku elektronicznym</w:t>
      </w:r>
      <w:r w:rsidR="00F81B29" w:rsidRPr="003E4934">
        <w:rPr>
          <w:rFonts w:eastAsia="Calibri" w:cs="Calibri Light"/>
        </w:rPr>
        <w:t xml:space="preserve"> w zamkniętej kopercie zgodnie z ust. </w:t>
      </w:r>
      <w:r w:rsidR="00BA5F85" w:rsidRPr="003E4934">
        <w:rPr>
          <w:rFonts w:eastAsia="Calibri" w:cs="Calibri Light"/>
        </w:rPr>
        <w:fldChar w:fldCharType="begin"/>
      </w:r>
      <w:r w:rsidR="00BA5F85" w:rsidRPr="003E4934">
        <w:rPr>
          <w:rFonts w:eastAsia="Calibri" w:cs="Calibri Light"/>
        </w:rPr>
        <w:instrText xml:space="preserve"> REF _Ref52633744 \n \h </w:instrText>
      </w:r>
      <w:r w:rsidR="00473099" w:rsidRPr="003E4934">
        <w:rPr>
          <w:rFonts w:eastAsia="Calibri" w:cs="Calibri Light"/>
        </w:rPr>
        <w:instrText xml:space="preserve"> \* MERGEFORMAT </w:instrText>
      </w:r>
      <w:r w:rsidR="00BA5F85" w:rsidRPr="003E4934">
        <w:rPr>
          <w:rFonts w:eastAsia="Calibri" w:cs="Calibri Light"/>
        </w:rPr>
      </w:r>
      <w:r w:rsidR="00BA5F85" w:rsidRPr="003E4934">
        <w:rPr>
          <w:rFonts w:eastAsia="Calibri" w:cs="Calibri Light"/>
        </w:rPr>
        <w:fldChar w:fldCharType="separate"/>
      </w:r>
      <w:r w:rsidR="009C1D2B">
        <w:rPr>
          <w:rFonts w:eastAsia="Calibri" w:cs="Calibri Light"/>
        </w:rPr>
        <w:t>10</w:t>
      </w:r>
      <w:r w:rsidR="00BA5F85" w:rsidRPr="003E4934">
        <w:rPr>
          <w:rFonts w:eastAsia="Calibri" w:cs="Calibri Light"/>
        </w:rPr>
        <w:fldChar w:fldCharType="end"/>
      </w:r>
      <w:r w:rsidR="00382908" w:rsidRPr="003E4934">
        <w:rPr>
          <w:rFonts w:eastAsia="Calibri" w:cs="Calibri Light"/>
        </w:rPr>
        <w:t xml:space="preserve"> lub w formie pisemnej</w:t>
      </w:r>
      <w:r w:rsidRPr="003E4934">
        <w:rPr>
          <w:rFonts w:eastAsia="Calibri" w:cs="Calibri Light"/>
        </w:rPr>
        <w:t>.</w:t>
      </w:r>
      <w:r w:rsidR="00F81B29" w:rsidRPr="003E4934">
        <w:rPr>
          <w:rFonts w:eastAsia="Calibri" w:cs="Calibri Light"/>
        </w:rPr>
        <w:t xml:space="preserve"> </w:t>
      </w:r>
      <w:bookmarkEnd w:id="129"/>
    </w:p>
    <w:p w14:paraId="381561EE" w14:textId="0695CB14" w:rsidR="00E55A39" w:rsidRPr="003E4934" w:rsidRDefault="00BC697E" w:rsidP="00E52F80">
      <w:pPr>
        <w:pStyle w:val="Akapitzlist"/>
        <w:numPr>
          <w:ilvl w:val="0"/>
          <w:numId w:val="22"/>
        </w:numPr>
        <w:spacing w:after="0" w:line="240" w:lineRule="auto"/>
        <w:ind w:left="567" w:hanging="425"/>
        <w:jc w:val="both"/>
        <w:rPr>
          <w:rFonts w:eastAsia="Calibri" w:cs="Calibri Light"/>
        </w:rPr>
      </w:pPr>
      <w:r w:rsidRPr="003E4934">
        <w:rPr>
          <w:rFonts w:eastAsia="Calibri" w:cs="Calibri Light"/>
        </w:rPr>
        <w:t xml:space="preserve">Wniosek </w:t>
      </w:r>
      <w:r w:rsidR="00EA7264" w:rsidRPr="003E4934">
        <w:rPr>
          <w:rFonts w:eastAsia="Calibri" w:cs="Calibri Light"/>
        </w:rPr>
        <w:t xml:space="preserve">oraz wszystkie </w:t>
      </w:r>
      <w:r w:rsidR="00A65A55" w:rsidRPr="003E4934">
        <w:rPr>
          <w:rFonts w:eastAsia="Calibri" w:cs="Calibri Light"/>
        </w:rPr>
        <w:t>Załączni</w:t>
      </w:r>
      <w:r w:rsidR="00EA7264" w:rsidRPr="003E4934">
        <w:rPr>
          <w:rFonts w:eastAsia="Calibri" w:cs="Calibri Light"/>
        </w:rPr>
        <w:t xml:space="preserve">ki </w:t>
      </w:r>
      <w:r w:rsidRPr="003E4934">
        <w:rPr>
          <w:rFonts w:eastAsia="Calibri" w:cs="Calibri Light"/>
        </w:rPr>
        <w:t>mus</w:t>
      </w:r>
      <w:r w:rsidR="00EA7264" w:rsidRPr="003E4934">
        <w:rPr>
          <w:rFonts w:eastAsia="Calibri" w:cs="Calibri Light"/>
        </w:rPr>
        <w:t>zą</w:t>
      </w:r>
      <w:r w:rsidRPr="003E4934">
        <w:rPr>
          <w:rFonts w:eastAsia="Calibri" w:cs="Calibri Light"/>
        </w:rPr>
        <w:t xml:space="preserve"> być </w:t>
      </w:r>
      <w:r w:rsidR="00E95116" w:rsidRPr="003E4934">
        <w:rPr>
          <w:rFonts w:eastAsia="Calibri" w:cs="Calibri Light"/>
        </w:rPr>
        <w:t xml:space="preserve">przygotowane </w:t>
      </w:r>
      <w:r w:rsidRPr="003E4934">
        <w:rPr>
          <w:rFonts w:eastAsia="Calibri" w:cs="Calibri Light"/>
        </w:rPr>
        <w:t>w języku polskim</w:t>
      </w:r>
      <w:r w:rsidR="002B1959" w:rsidRPr="003E4934">
        <w:rPr>
          <w:rFonts w:eastAsia="Calibri" w:cs="Calibri Light"/>
        </w:rPr>
        <w:t xml:space="preserve"> </w:t>
      </w:r>
      <w:r w:rsidR="00BE3FEF" w:rsidRPr="003E4934">
        <w:rPr>
          <w:rFonts w:cstheme="majorBidi"/>
        </w:rPr>
        <w:t xml:space="preserve">lub </w:t>
      </w:r>
      <w:r w:rsidR="00EA7264" w:rsidRPr="003E4934">
        <w:rPr>
          <w:rFonts w:cstheme="majorBidi"/>
        </w:rPr>
        <w:t xml:space="preserve">opatrzone </w:t>
      </w:r>
      <w:r w:rsidR="00BE3FEF" w:rsidRPr="003E4934">
        <w:rPr>
          <w:rFonts w:cstheme="majorBidi"/>
        </w:rPr>
        <w:t>tłumaczeniem na język polski</w:t>
      </w:r>
      <w:r w:rsidR="003F4494" w:rsidRPr="003E4934">
        <w:rPr>
          <w:rFonts w:eastAsia="Calibri" w:cs="Calibri Light"/>
        </w:rPr>
        <w:t xml:space="preserve">. </w:t>
      </w:r>
      <w:r w:rsidRPr="003E4934">
        <w:rPr>
          <w:rFonts w:eastAsia="Calibri" w:cs="Calibri Light"/>
        </w:rPr>
        <w:t>Wniosek musi być podpisany zgodnie z zasadami reprezentacji Wnioskodawcy.</w:t>
      </w:r>
      <w:r w:rsidR="00BE3FEF" w:rsidRPr="003E4934">
        <w:rPr>
          <w:rFonts w:eastAsia="Calibri" w:cs="Calibri Light"/>
        </w:rPr>
        <w:t xml:space="preserve"> </w:t>
      </w:r>
      <w:r w:rsidR="00F81B29" w:rsidRPr="003E4934">
        <w:rPr>
          <w:rFonts w:eastAsia="Calibri" w:cs="Calibri Light"/>
        </w:rPr>
        <w:t>W przypadku Wniosku składanego w formie elektronicznej wszystkie dokumenty należy utrwalić na nośniku w formie skanów</w:t>
      </w:r>
      <w:r w:rsidR="005A14BC" w:rsidRPr="003E4934">
        <w:rPr>
          <w:rFonts w:eastAsia="Calibri" w:cs="Calibri Light"/>
        </w:rPr>
        <w:t xml:space="preserve"> </w:t>
      </w:r>
      <w:r w:rsidR="004973FD" w:rsidRPr="003E4934">
        <w:rPr>
          <w:rFonts w:eastAsia="Calibri" w:cs="Calibri Light"/>
        </w:rPr>
        <w:t xml:space="preserve">dokumentów w formie pisemnej </w:t>
      </w:r>
      <w:r w:rsidR="005A14BC" w:rsidRPr="003E4934">
        <w:rPr>
          <w:rFonts w:eastAsia="Calibri" w:cs="Calibri Light"/>
        </w:rPr>
        <w:t>lub dokumentów elektronicznych opatrzonych kwalifikowanym podpisem elektronicznym</w:t>
      </w:r>
      <w:r w:rsidR="00382908" w:rsidRPr="003E4934">
        <w:rPr>
          <w:rFonts w:eastAsia="Calibri" w:cs="Calibri Light"/>
        </w:rPr>
        <w:t xml:space="preserve">, za </w:t>
      </w:r>
      <w:bookmarkStart w:id="130" w:name="_Hlk57332191"/>
      <w:r w:rsidR="00382908" w:rsidRPr="003E4934">
        <w:rPr>
          <w:rFonts w:eastAsia="Calibri" w:cs="Calibri Light"/>
        </w:rPr>
        <w:t>wyjątkiem pełnomocnictwa, które musi być złożone w oryginale lub poświadczone przez notariusza (pisemnie lub podpisem elektronicznym)</w:t>
      </w:r>
      <w:bookmarkEnd w:id="130"/>
      <w:r w:rsidR="00F81B29" w:rsidRPr="003E4934">
        <w:rPr>
          <w:rFonts w:eastAsia="Calibri" w:cs="Calibri Light"/>
        </w:rPr>
        <w:t>.</w:t>
      </w:r>
    </w:p>
    <w:p w14:paraId="275AA714" w14:textId="0F8D1C83" w:rsidR="00E55A39" w:rsidRPr="003E4934" w:rsidRDefault="00BC697E" w:rsidP="00E52F80">
      <w:pPr>
        <w:numPr>
          <w:ilvl w:val="0"/>
          <w:numId w:val="22"/>
        </w:numPr>
        <w:spacing w:after="0" w:line="240" w:lineRule="auto"/>
        <w:ind w:left="567" w:hanging="425"/>
        <w:jc w:val="both"/>
        <w:rPr>
          <w:rFonts w:eastAsia="Calibri" w:cs="Calibri Light"/>
        </w:rPr>
      </w:pPr>
      <w:r w:rsidRPr="003E4934">
        <w:rPr>
          <w:rFonts w:eastAsia="Calibri" w:cs="Calibri Light"/>
        </w:rPr>
        <w:t>Do Wniosku Wnioskodawca załącza wszystkie dokument</w:t>
      </w:r>
      <w:r w:rsidR="005D09E0" w:rsidRPr="003E4934">
        <w:rPr>
          <w:rFonts w:eastAsia="Calibri" w:cs="Calibri Light"/>
        </w:rPr>
        <w:t xml:space="preserve">y </w:t>
      </w:r>
      <w:r w:rsidR="00720F2C" w:rsidRPr="003E4934">
        <w:rPr>
          <w:rFonts w:eastAsia="Calibri" w:cs="Calibri Light"/>
        </w:rPr>
        <w:t xml:space="preserve">wskazane we wzorze stanowiącym </w:t>
      </w:r>
      <w:r w:rsidR="00A65A55" w:rsidRPr="003E4934">
        <w:rPr>
          <w:rFonts w:eastAsia="Calibri" w:cs="Calibri Light"/>
        </w:rPr>
        <w:t>Załączni</w:t>
      </w:r>
      <w:r w:rsidR="00720F2C" w:rsidRPr="003E4934">
        <w:rPr>
          <w:rFonts w:eastAsia="Calibri" w:cs="Calibri Light"/>
        </w:rPr>
        <w:t>k nr 3 do Regulaminu</w:t>
      </w:r>
      <w:r w:rsidR="005A14BC" w:rsidRPr="003E4934">
        <w:rPr>
          <w:rFonts w:eastAsia="Calibri" w:cs="Calibri Light"/>
        </w:rPr>
        <w:t xml:space="preserve">. </w:t>
      </w:r>
      <w:r w:rsidR="00C62A15" w:rsidRPr="003E4934">
        <w:rPr>
          <w:rFonts w:eastAsia="Calibri" w:cs="Calibri Light"/>
        </w:rPr>
        <w:t xml:space="preserve">Dokumenty są składane w oryginale </w:t>
      </w:r>
      <w:r w:rsidRPr="003E4934">
        <w:rPr>
          <w:rFonts w:eastAsia="Calibri" w:cs="Calibri Light"/>
        </w:rPr>
        <w:t>lub kopiach poświadczonych za zgodność z oryginałem przez Wnioskodawcę.</w:t>
      </w:r>
    </w:p>
    <w:p w14:paraId="5BC865E8" w14:textId="32F89889" w:rsidR="001451E7" w:rsidRPr="003E4934" w:rsidRDefault="00BC697E" w:rsidP="00E52F80">
      <w:pPr>
        <w:numPr>
          <w:ilvl w:val="0"/>
          <w:numId w:val="22"/>
        </w:numPr>
        <w:spacing w:after="0" w:line="240" w:lineRule="auto"/>
        <w:ind w:left="567" w:hanging="425"/>
        <w:jc w:val="both"/>
        <w:rPr>
          <w:rFonts w:eastAsia="Calibri" w:cs="Calibri Light"/>
        </w:rPr>
      </w:pPr>
      <w:r w:rsidRPr="003E4934">
        <w:rPr>
          <w:rFonts w:eastAsia="Calibri" w:cs="Calibri Light"/>
        </w:rPr>
        <w:t>Formularz Wniosku, jak i inne dokumenty załączone do Wniosku muszą być podpisane przez osoby upoważnione do reprezentowania Wnioskodawcy (tzn. zgodnie z zasadami reprezentacji Wnioskodawcy)</w:t>
      </w:r>
      <w:r w:rsidR="00C81BA9" w:rsidRPr="003E4934">
        <w:rPr>
          <w:rFonts w:eastAsia="Calibri" w:cs="Calibri Light"/>
        </w:rPr>
        <w:t xml:space="preserve"> zaś dokumenty dla podmiotu trzeciego, na zasoby którego Wnioskodawca się powołuje winny być podpisane przez osoby upoważnione do reprezentowania danego podmiotu trzeciego</w:t>
      </w:r>
      <w:r w:rsidR="001451E7" w:rsidRPr="003E4934">
        <w:rPr>
          <w:rFonts w:eastAsia="Calibri" w:cs="Calibri Light"/>
        </w:rPr>
        <w:t>. Do wniosku należy dołączyć dokument, w oryginale lub poświadczonej przez Wnioskodawcę kopii, wykazujący umocowanie osób składających podpis w imieniu Wnioskodawcy (np. wydruk odpowiadający odpisowi K</w:t>
      </w:r>
      <w:r w:rsidR="00BB37CD" w:rsidRPr="003E4934">
        <w:rPr>
          <w:rFonts w:eastAsia="Calibri" w:cs="Calibri Light"/>
        </w:rPr>
        <w:t xml:space="preserve">rajowego </w:t>
      </w:r>
      <w:r w:rsidR="001451E7" w:rsidRPr="003E4934">
        <w:rPr>
          <w:rFonts w:eastAsia="Calibri" w:cs="Calibri Light"/>
        </w:rPr>
        <w:t>R</w:t>
      </w:r>
      <w:r w:rsidR="00BB37CD" w:rsidRPr="003E4934">
        <w:rPr>
          <w:rFonts w:eastAsia="Calibri" w:cs="Calibri Light"/>
        </w:rPr>
        <w:t xml:space="preserve">ejestru </w:t>
      </w:r>
      <w:r w:rsidR="001451E7" w:rsidRPr="003E4934">
        <w:rPr>
          <w:rFonts w:eastAsia="Calibri" w:cs="Calibri Light"/>
        </w:rPr>
        <w:t>S</w:t>
      </w:r>
      <w:r w:rsidR="00BB37CD" w:rsidRPr="003E4934">
        <w:rPr>
          <w:rFonts w:eastAsia="Calibri" w:cs="Calibri Light"/>
        </w:rPr>
        <w:t>ądowego</w:t>
      </w:r>
      <w:r w:rsidR="001451E7" w:rsidRPr="003E4934">
        <w:rPr>
          <w:rFonts w:eastAsia="Calibri" w:cs="Calibri Light"/>
        </w:rPr>
        <w:t>, dokument z innego rejestru publicznego, akt powołania, itp.).</w:t>
      </w:r>
    </w:p>
    <w:p w14:paraId="31FA659A" w14:textId="6CA463CC" w:rsidR="00E55A39" w:rsidRPr="003E4934" w:rsidRDefault="001451E7" w:rsidP="00E52F80">
      <w:pPr>
        <w:numPr>
          <w:ilvl w:val="0"/>
          <w:numId w:val="22"/>
        </w:numPr>
        <w:spacing w:after="0" w:line="240" w:lineRule="auto"/>
        <w:ind w:left="567" w:hanging="425"/>
        <w:jc w:val="both"/>
        <w:rPr>
          <w:rFonts w:eastAsia="Calibri" w:cs="Calibri Light"/>
        </w:rPr>
      </w:pPr>
      <w:r w:rsidRPr="003E4934">
        <w:rPr>
          <w:rFonts w:eastAsia="Calibri" w:cs="Calibri Light"/>
        </w:rPr>
        <w:lastRenderedPageBreak/>
        <w:t xml:space="preserve">Wniosek może być podpisany </w:t>
      </w:r>
      <w:r w:rsidR="00C62A15" w:rsidRPr="003E4934">
        <w:rPr>
          <w:rFonts w:eastAsia="Calibri" w:cs="Calibri Light"/>
        </w:rPr>
        <w:t>przez pełnomocnika</w:t>
      </w:r>
      <w:r w:rsidR="00BC697E" w:rsidRPr="003E4934">
        <w:rPr>
          <w:rFonts w:eastAsia="Calibri" w:cs="Calibri Light"/>
        </w:rPr>
        <w:t>.</w:t>
      </w:r>
      <w:r w:rsidR="00C62A15" w:rsidRPr="003E4934">
        <w:rPr>
          <w:rFonts w:eastAsia="Calibri" w:cs="Calibri Light"/>
        </w:rPr>
        <w:t xml:space="preserve"> W </w:t>
      </w:r>
      <w:r w:rsidRPr="003E4934">
        <w:rPr>
          <w:rFonts w:eastAsia="Calibri" w:cs="Calibri Light"/>
        </w:rPr>
        <w:t xml:space="preserve">takim </w:t>
      </w:r>
      <w:r w:rsidR="00C62A15" w:rsidRPr="003E4934">
        <w:rPr>
          <w:rFonts w:eastAsia="Calibri" w:cs="Calibri Light"/>
        </w:rPr>
        <w:t xml:space="preserve">przypadku niezbędne jest przedłożenie oryginału pełnomocnictwa </w:t>
      </w:r>
      <w:r w:rsidR="00AC2693" w:rsidRPr="003E4934">
        <w:rPr>
          <w:rFonts w:eastAsia="Calibri" w:cs="Calibri Light"/>
        </w:rPr>
        <w:t xml:space="preserve">uprawniającego do podpisania i złożenia Wniosku </w:t>
      </w:r>
      <w:r w:rsidR="00C62A15" w:rsidRPr="003E4934">
        <w:rPr>
          <w:rFonts w:eastAsia="Calibri" w:cs="Calibri Light"/>
        </w:rPr>
        <w:t>wraz z dokument</w:t>
      </w:r>
      <w:r w:rsidRPr="003E4934">
        <w:rPr>
          <w:rFonts w:eastAsia="Calibri" w:cs="Calibri Light"/>
        </w:rPr>
        <w:t>em wykazującym</w:t>
      </w:r>
      <w:r w:rsidR="00C62A15" w:rsidRPr="003E4934">
        <w:rPr>
          <w:rFonts w:eastAsia="Calibri" w:cs="Calibri Light"/>
        </w:rPr>
        <w:t xml:space="preserve"> umocowanie osób, które udzieliły pełnomocnictwa w imieniu Wnioskodawcy </w:t>
      </w:r>
      <w:r w:rsidRPr="003E4934">
        <w:rPr>
          <w:rFonts w:eastAsia="Calibri" w:cs="Calibri Light"/>
        </w:rPr>
        <w:t xml:space="preserve">(np. wydruk odpowiadający odpisowi </w:t>
      </w:r>
      <w:r w:rsidR="00BB37CD" w:rsidRPr="003E4934">
        <w:rPr>
          <w:rFonts w:eastAsia="Calibri" w:cs="Calibri Light"/>
        </w:rPr>
        <w:t>Krajowego Rejestru Sądowego</w:t>
      </w:r>
      <w:r w:rsidRPr="003E4934">
        <w:rPr>
          <w:rFonts w:eastAsia="Calibri" w:cs="Calibri Light"/>
        </w:rPr>
        <w:t>, dokument z innego rejestru publicznego, akt powołania, itp.), złożonym w</w:t>
      </w:r>
      <w:r w:rsidR="00C90F5C" w:rsidRPr="003E4934">
        <w:rPr>
          <w:rFonts w:eastAsia="Calibri" w:cs="Calibri Light"/>
        </w:rPr>
        <w:t xml:space="preserve"> </w:t>
      </w:r>
      <w:bookmarkStart w:id="131" w:name="_Hlk53784625"/>
      <w:r w:rsidR="00C90F5C" w:rsidRPr="003E4934">
        <w:rPr>
          <w:rFonts w:eastAsia="Calibri" w:cs="Calibri Light"/>
        </w:rPr>
        <w:t>postaci zeskanowanego oryginału</w:t>
      </w:r>
      <w:bookmarkEnd w:id="131"/>
      <w:r w:rsidRPr="003E4934">
        <w:rPr>
          <w:rFonts w:eastAsia="Calibri" w:cs="Calibri Light"/>
        </w:rPr>
        <w:t xml:space="preserve"> lub kopii poświadczonej za zgodność przez Wnioskodawcę lub pełnomocnika</w:t>
      </w:r>
      <w:r w:rsidR="00C90F5C" w:rsidRPr="003E4934">
        <w:rPr>
          <w:rFonts w:eastAsia="Calibri" w:cs="Calibri Light"/>
        </w:rPr>
        <w:t xml:space="preserve"> </w:t>
      </w:r>
      <w:bookmarkStart w:id="132" w:name="_Hlk53784632"/>
      <w:r w:rsidR="00C90F5C" w:rsidRPr="003E4934">
        <w:rPr>
          <w:rFonts w:eastAsia="Calibri" w:cs="Calibri Light"/>
        </w:rPr>
        <w:t>lub dokumentu elektronicznego z kwalifikowanymi podpisami elektronicznymi</w:t>
      </w:r>
      <w:bookmarkEnd w:id="132"/>
      <w:r w:rsidRPr="003E4934">
        <w:rPr>
          <w:rFonts w:eastAsia="Calibri" w:cs="Calibri Light"/>
        </w:rPr>
        <w:t>.</w:t>
      </w:r>
    </w:p>
    <w:p w14:paraId="6E188322" w14:textId="102C24AA" w:rsidR="00C62A15" w:rsidRPr="003E4934" w:rsidRDefault="00C62A15" w:rsidP="00E52F80">
      <w:pPr>
        <w:numPr>
          <w:ilvl w:val="0"/>
          <w:numId w:val="22"/>
        </w:numPr>
        <w:spacing w:after="0" w:line="240" w:lineRule="auto"/>
        <w:ind w:left="567" w:hanging="425"/>
        <w:jc w:val="both"/>
        <w:rPr>
          <w:rFonts w:eastAsia="Calibri" w:cs="Calibri Light"/>
        </w:rPr>
      </w:pPr>
      <w:r w:rsidRPr="003E4934">
        <w:rPr>
          <w:rFonts w:eastAsia="Calibri" w:cs="Calibri Light"/>
        </w:rPr>
        <w:t>W przypadku złożenia Wniosku w imieniu kilku podmiotów</w:t>
      </w:r>
      <w:bookmarkStart w:id="133" w:name="_Hlk53784641"/>
      <w:r w:rsidRPr="003E4934">
        <w:rPr>
          <w:rFonts w:eastAsia="Calibri" w:cs="Calibri Light"/>
        </w:rPr>
        <w:t>,</w:t>
      </w:r>
      <w:r w:rsidR="004F7E3A" w:rsidRPr="003E4934">
        <w:rPr>
          <w:rFonts w:eastAsia="Calibri" w:cs="Calibri Light"/>
        </w:rPr>
        <w:t xml:space="preserve"> wszystkie podmioty muszą być wyszczególnione we Wniosku, a</w:t>
      </w:r>
      <w:r w:rsidRPr="003E4934">
        <w:rPr>
          <w:rFonts w:eastAsia="Calibri" w:cs="Calibri Light"/>
        </w:rPr>
        <w:t xml:space="preserve"> </w:t>
      </w:r>
      <w:bookmarkEnd w:id="133"/>
      <w:r w:rsidRPr="003E4934">
        <w:rPr>
          <w:rFonts w:eastAsia="Calibri" w:cs="Calibri Light"/>
        </w:rPr>
        <w:t>osoba podpisująca Wniosek powinna wykazać umocowanie od każdego z podmiotów działających łącznie jako Wnioskodawca.</w:t>
      </w:r>
    </w:p>
    <w:p w14:paraId="3D6BA66A" w14:textId="547B1BA5" w:rsidR="00D4651E" w:rsidRPr="003E4934" w:rsidRDefault="00F81B29" w:rsidP="00E52F80">
      <w:pPr>
        <w:numPr>
          <w:ilvl w:val="0"/>
          <w:numId w:val="22"/>
        </w:numPr>
        <w:spacing w:after="0" w:line="240" w:lineRule="auto"/>
        <w:ind w:left="567"/>
        <w:jc w:val="both"/>
        <w:rPr>
          <w:rFonts w:eastAsia="Calibri" w:cs="Calibri Light"/>
        </w:rPr>
      </w:pPr>
      <w:bookmarkStart w:id="134" w:name="_Ref509210077"/>
      <w:bookmarkStart w:id="135" w:name="_Ref52633744"/>
      <w:r w:rsidRPr="003E4934">
        <w:rPr>
          <w:rFonts w:eastAsia="Calibri" w:cs="Calibri Light"/>
        </w:rPr>
        <w:t xml:space="preserve">Nośnik zawierający </w:t>
      </w:r>
      <w:r w:rsidR="00BC697E" w:rsidRPr="003E4934">
        <w:rPr>
          <w:rFonts w:eastAsia="Calibri" w:cs="Calibri Light"/>
        </w:rPr>
        <w:t xml:space="preserve">Wniosek </w:t>
      </w:r>
      <w:bookmarkStart w:id="136" w:name="_Hlk57332060"/>
      <w:r w:rsidR="00037723" w:rsidRPr="003E4934">
        <w:rPr>
          <w:rFonts w:eastAsia="Calibri" w:cs="Calibri Light"/>
        </w:rPr>
        <w:t xml:space="preserve">w formie elektronicznej </w:t>
      </w:r>
      <w:bookmarkEnd w:id="136"/>
      <w:r w:rsidR="00BC697E" w:rsidRPr="003E4934">
        <w:rPr>
          <w:rFonts w:eastAsia="Calibri" w:cs="Calibri Light"/>
        </w:rPr>
        <w:t xml:space="preserve">wraz z dokumentami i oświadczeniami </w:t>
      </w:r>
      <w:r w:rsidRPr="003E4934">
        <w:rPr>
          <w:rFonts w:eastAsia="Calibri" w:cs="Calibri Light"/>
        </w:rPr>
        <w:t xml:space="preserve">lub Wniosek wraz z dokumentami i oświadczeniami w formie pisemnej </w:t>
      </w:r>
      <w:r w:rsidR="00BC697E" w:rsidRPr="003E4934">
        <w:rPr>
          <w:rFonts w:eastAsia="Calibri" w:cs="Calibri Light"/>
        </w:rPr>
        <w:t xml:space="preserve">należy umieścić w zamkniętej kopercie, zapieczętowanej w sposób zapewniający zachowanie poufności jej treści oraz zabezpieczającej jej nienaruszalność do upływu terminu określonego </w:t>
      </w:r>
      <w:r w:rsidR="00E55A39" w:rsidRPr="003E4934">
        <w:rPr>
          <w:rFonts w:eastAsia="Calibri" w:cs="Calibri Light"/>
        </w:rPr>
        <w:t xml:space="preserve">w pkt </w:t>
      </w:r>
      <w:r w:rsidR="008C529A" w:rsidRPr="003E4934">
        <w:rPr>
          <w:rFonts w:eastAsia="Calibri" w:cs="Calibri Light"/>
          <w:b/>
          <w:bCs/>
        </w:rPr>
        <w:fldChar w:fldCharType="begin"/>
      </w:r>
      <w:r w:rsidR="008C529A" w:rsidRPr="003E4934">
        <w:rPr>
          <w:rFonts w:eastAsia="Calibri" w:cs="Calibri Light"/>
        </w:rPr>
        <w:instrText xml:space="preserve"> REF _Ref509206746 \r \h </w:instrText>
      </w:r>
      <w:r w:rsidR="0040046F" w:rsidRPr="003E4934">
        <w:rPr>
          <w:rFonts w:eastAsia="Calibri" w:cs="Calibri Light"/>
        </w:rPr>
        <w:instrText xml:space="preserve"> \* MERGEFORMAT </w:instrText>
      </w:r>
      <w:r w:rsidR="008C529A" w:rsidRPr="003E4934">
        <w:rPr>
          <w:rFonts w:eastAsia="Calibri" w:cs="Calibri Light"/>
          <w:b/>
          <w:bCs/>
        </w:rPr>
      </w:r>
      <w:r w:rsidR="008C529A" w:rsidRPr="003E4934">
        <w:rPr>
          <w:rFonts w:eastAsia="Calibri" w:cs="Calibri Light"/>
          <w:b/>
          <w:bCs/>
        </w:rPr>
        <w:fldChar w:fldCharType="separate"/>
      </w:r>
      <w:r w:rsidR="009C1D2B">
        <w:rPr>
          <w:rFonts w:eastAsia="Calibri" w:cs="Calibri Light"/>
        </w:rPr>
        <w:t>4.3</w:t>
      </w:r>
      <w:r w:rsidR="008C529A" w:rsidRPr="003E4934">
        <w:rPr>
          <w:rFonts w:eastAsia="Calibri" w:cs="Calibri Light"/>
          <w:b/>
          <w:bCs/>
        </w:rPr>
        <w:fldChar w:fldCharType="end"/>
      </w:r>
      <w:r w:rsidR="00B41024" w:rsidRPr="003E4934">
        <w:rPr>
          <w:rFonts w:eastAsia="Calibri" w:cs="Calibri Light"/>
        </w:rPr>
        <w:t xml:space="preserve"> </w:t>
      </w:r>
      <w:r w:rsidR="00BC697E" w:rsidRPr="003E4934">
        <w:rPr>
          <w:rFonts w:eastAsia="Calibri" w:cs="Calibri Light"/>
        </w:rPr>
        <w:t xml:space="preserve">Regulaminu. Koperta powinna być oznaczona nazwą i adresem Centrum, nazwą i dokładnym adresem Wnioskodawcy oraz napisem: „Wniosek dotyczący Postępowania prowadzonego przez Narodowe Centrum Badań i Rozwoju w ramach </w:t>
      </w:r>
      <w:r w:rsidR="00390FB3" w:rsidRPr="003E4934">
        <w:rPr>
          <w:rFonts w:eastAsia="Calibri" w:cs="Calibri Light"/>
        </w:rPr>
        <w:t>Przedsięwzięcia</w:t>
      </w:r>
      <w:r w:rsidR="00BC697E" w:rsidRPr="003E4934">
        <w:rPr>
          <w:rFonts w:eastAsia="Calibri" w:cs="Calibri Light"/>
        </w:rPr>
        <w:t xml:space="preserve"> </w:t>
      </w:r>
      <w:r w:rsidR="00797BF5" w:rsidRPr="003E4934">
        <w:rPr>
          <w:rFonts w:eastAsia="Calibri" w:cs="Calibri Light"/>
        </w:rPr>
        <w:t xml:space="preserve">Innowacyjne </w:t>
      </w:r>
      <w:r w:rsidR="00552958" w:rsidRPr="003E4934">
        <w:rPr>
          <w:rFonts w:eastAsia="Calibri" w:cs="Calibri Light"/>
        </w:rPr>
        <w:t>Budownictwo</w:t>
      </w:r>
      <w:r w:rsidR="00770308" w:rsidRPr="003E4934">
        <w:rPr>
          <w:rFonts w:eastAsia="Calibri" w:cs="Calibri Light"/>
        </w:rPr>
        <w:t>”</w:t>
      </w:r>
      <w:r w:rsidR="00E55A39" w:rsidRPr="003E4934">
        <w:rPr>
          <w:rFonts w:eastAsia="Calibri" w:cs="Calibri Light"/>
        </w:rPr>
        <w:t xml:space="preserve"> </w:t>
      </w:r>
      <w:r w:rsidR="00BC697E" w:rsidRPr="003E4934">
        <w:rPr>
          <w:rFonts w:eastAsia="Calibri" w:cs="Calibri Light"/>
        </w:rPr>
        <w:t xml:space="preserve">oraz „NIE OTWIERAĆ PRZED </w:t>
      </w:r>
      <w:r w:rsidR="00A64121" w:rsidRPr="003E4934">
        <w:rPr>
          <w:rFonts w:eastAsia="Calibri" w:cs="Calibri Light"/>
        </w:rPr>
        <w:t xml:space="preserve">TERMINEM </w:t>
      </w:r>
      <w:r w:rsidR="005D713B" w:rsidRPr="003E4934">
        <w:rPr>
          <w:rFonts w:eastAsia="Calibri" w:cs="Calibri Light"/>
        </w:rPr>
        <w:t xml:space="preserve">OTWARCIA </w:t>
      </w:r>
      <w:r w:rsidR="00A64121" w:rsidRPr="003E4934">
        <w:rPr>
          <w:rFonts w:eastAsia="Calibri" w:cs="Calibri Light"/>
        </w:rPr>
        <w:t>WNIOSKÓW</w:t>
      </w:r>
      <w:r w:rsidR="00BC697E" w:rsidRPr="003E4934">
        <w:rPr>
          <w:rFonts w:eastAsia="Calibri" w:cs="Calibri Light"/>
        </w:rPr>
        <w:t xml:space="preserve"> </w:t>
      </w:r>
      <w:r w:rsidR="0046433F" w:rsidRPr="003E4934">
        <w:rPr>
          <w:rFonts w:eastAsia="Calibri" w:cs="Calibri Light"/>
        </w:rPr>
        <w:t xml:space="preserve">O </w:t>
      </w:r>
      <w:r w:rsidR="00BC697E" w:rsidRPr="003E4934">
        <w:rPr>
          <w:rFonts w:eastAsia="Calibri" w:cs="Calibri Light"/>
        </w:rPr>
        <w:t xml:space="preserve">GODZ. </w:t>
      </w:r>
      <w:bookmarkEnd w:id="134"/>
      <w:r w:rsidR="45E452B7" w:rsidRPr="003E4934">
        <w:rPr>
          <w:rFonts w:eastAsia="Calibri" w:cs="Calibri Light"/>
        </w:rPr>
        <w:t>14:00</w:t>
      </w:r>
      <w:r w:rsidR="00AC2693" w:rsidRPr="003E4934">
        <w:rPr>
          <w:rFonts w:eastAsia="Calibri" w:cs="Calibri Light"/>
        </w:rPr>
        <w:t>”.</w:t>
      </w:r>
      <w:bookmarkEnd w:id="135"/>
      <w:r w:rsidR="004F7E3A" w:rsidRPr="003E4934">
        <w:rPr>
          <w:rFonts w:eastAsia="Calibri" w:cs="Calibri Light"/>
        </w:rPr>
        <w:t xml:space="preserve"> W przypadku składania przez jednego Wnioskodawcę Wniosków w więcej niż jednym Strumieniu, powinien on złożyć Wnioski w odrębnych kopertach, przy czym naruszenie wymogu określonego w tym zdaniu nie jest traktowane jako </w:t>
      </w:r>
      <w:r w:rsidR="00127EC8" w:rsidRPr="003E4934">
        <w:rPr>
          <w:rFonts w:eastAsia="Calibri" w:cs="Calibri Light"/>
        </w:rPr>
        <w:t>wymóg</w:t>
      </w:r>
      <w:r w:rsidR="004F7E3A" w:rsidRPr="003E4934">
        <w:rPr>
          <w:rFonts w:eastAsia="Calibri" w:cs="Calibri Light"/>
        </w:rPr>
        <w:t xml:space="preserve"> formalny, a preferencja NCBR.</w:t>
      </w:r>
    </w:p>
    <w:p w14:paraId="65DBFC1C" w14:textId="48E4F345" w:rsidR="001451E7" w:rsidRPr="003E4934" w:rsidRDefault="00FA698F" w:rsidP="00E52F80">
      <w:pPr>
        <w:numPr>
          <w:ilvl w:val="0"/>
          <w:numId w:val="22"/>
        </w:numPr>
        <w:spacing w:after="0" w:line="240" w:lineRule="auto"/>
        <w:ind w:left="567" w:hanging="425"/>
        <w:jc w:val="both"/>
        <w:rPr>
          <w:rFonts w:eastAsia="Calibri" w:cs="Calibri Light"/>
        </w:rPr>
      </w:pPr>
      <w:r w:rsidRPr="003E4934">
        <w:rPr>
          <w:rFonts w:eastAsia="Calibri" w:cs="Calibri Light"/>
          <w:b/>
        </w:rPr>
        <w:t xml:space="preserve">Z zastrzeżeniem zdania kolejnego, </w:t>
      </w:r>
      <w:r w:rsidR="001451E7" w:rsidRPr="003E4934">
        <w:rPr>
          <w:rFonts w:eastAsia="Calibri" w:cs="Calibri Light"/>
          <w:b/>
        </w:rPr>
        <w:t xml:space="preserve">Wnioskodawca może zastrzec informacje zawarte we </w:t>
      </w:r>
      <w:r w:rsidR="007055BA" w:rsidRPr="003E4934">
        <w:rPr>
          <w:rFonts w:eastAsia="Calibri" w:cs="Calibri Light"/>
          <w:b/>
        </w:rPr>
        <w:t xml:space="preserve">Wniosku </w:t>
      </w:r>
      <w:r w:rsidR="00D745B6" w:rsidRPr="003E4934">
        <w:rPr>
          <w:rFonts w:eastAsia="Calibri" w:cs="Calibri Light"/>
          <w:b/>
        </w:rPr>
        <w:t xml:space="preserve">i </w:t>
      </w:r>
      <w:r w:rsidR="00A65A55" w:rsidRPr="003E4934">
        <w:rPr>
          <w:rFonts w:eastAsia="Calibri" w:cs="Calibri Light"/>
          <w:b/>
        </w:rPr>
        <w:t>Załączni</w:t>
      </w:r>
      <w:r w:rsidR="00D745B6" w:rsidRPr="003E4934">
        <w:rPr>
          <w:rFonts w:eastAsia="Calibri" w:cs="Calibri Light"/>
          <w:b/>
        </w:rPr>
        <w:t xml:space="preserve">kach do </w:t>
      </w:r>
      <w:r w:rsidR="007055BA" w:rsidRPr="003E4934">
        <w:rPr>
          <w:rFonts w:eastAsia="Calibri" w:cs="Calibri Light"/>
          <w:b/>
        </w:rPr>
        <w:t>Wniosku</w:t>
      </w:r>
      <w:r w:rsidR="00D745B6" w:rsidRPr="003E4934">
        <w:rPr>
          <w:rFonts w:eastAsia="Calibri" w:cs="Calibri Light"/>
          <w:b/>
        </w:rPr>
        <w:t xml:space="preserve">, jak również inne dokumenty przedstawiane NCBR przy dopuszczeniu do kolejnych </w:t>
      </w:r>
      <w:r w:rsidR="00DE1C7C" w:rsidRPr="003E4934">
        <w:rPr>
          <w:rFonts w:eastAsia="Calibri" w:cs="Calibri Light"/>
          <w:b/>
        </w:rPr>
        <w:t>Etapów</w:t>
      </w:r>
      <w:r w:rsidR="00D745B6" w:rsidRPr="003E4934">
        <w:rPr>
          <w:rFonts w:eastAsia="Calibri" w:cs="Calibri Light"/>
          <w:b/>
        </w:rPr>
        <w:t>,</w:t>
      </w:r>
      <w:r w:rsidR="001451E7" w:rsidRPr="003E4934">
        <w:rPr>
          <w:rFonts w:eastAsia="Calibri" w:cs="Calibri Light"/>
          <w:b/>
        </w:rPr>
        <w:t xml:space="preserve"> jako tajemnicę przedsiębiorstwa w rozumieniu przepisów o zwalczaniu nieuczciwej konkurencji</w:t>
      </w:r>
      <w:r w:rsidR="00423782" w:rsidRPr="003E4934">
        <w:rPr>
          <w:rFonts w:eastAsia="Calibri" w:cs="Calibri Light"/>
          <w:b/>
        </w:rPr>
        <w:t xml:space="preserve"> </w:t>
      </w:r>
      <w:r w:rsidR="00423782" w:rsidRPr="003E4934">
        <w:rPr>
          <w:rFonts w:eastAsia="Calibri" w:cs="Calibri Light"/>
          <w:bCs/>
        </w:rPr>
        <w:t>(tj. zgodnie z art. 11 ust. 2 Ustawy ZNK: „</w:t>
      </w:r>
      <w:r w:rsidR="00423782" w:rsidRPr="003E4934">
        <w:rPr>
          <w:i/>
          <w:iCs/>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00423782" w:rsidRPr="003E4934">
        <w:t>”)</w:t>
      </w:r>
      <w:r w:rsidR="001451E7" w:rsidRPr="003E4934">
        <w:rPr>
          <w:rFonts w:eastAsia="Calibri" w:cs="Calibri Light"/>
        </w:rPr>
        <w:t>.</w:t>
      </w:r>
      <w:r w:rsidRPr="003E4934">
        <w:rPr>
          <w:rFonts w:eastAsia="Calibri" w:cs="Calibri Light"/>
        </w:rPr>
        <w:t xml:space="preserve"> Zastrzeżeniu nie podlegają informacje dotyczące wynagrodzenia </w:t>
      </w:r>
      <w:r w:rsidR="0009424E" w:rsidRPr="003E4934">
        <w:rPr>
          <w:rFonts w:eastAsia="Calibri" w:cs="Calibri Light"/>
        </w:rPr>
        <w:t xml:space="preserve">Wnioskodawców </w:t>
      </w:r>
      <w:r w:rsidRPr="003E4934">
        <w:rPr>
          <w:rFonts w:eastAsia="Calibri" w:cs="Calibri Light"/>
        </w:rPr>
        <w:t xml:space="preserve">oraz oferowanej przez nich wartości procentowej udziałów w Przychodzie z Komercjalizacji Wyników Prac B+R oraz w </w:t>
      </w:r>
      <w:r w:rsidR="008803ED" w:rsidRPr="003E4934">
        <w:rPr>
          <w:rFonts w:eastAsia="Calibri" w:cs="Calibri Light"/>
        </w:rPr>
        <w:t>P</w:t>
      </w:r>
      <w:r w:rsidRPr="003E4934">
        <w:rPr>
          <w:rFonts w:eastAsia="Calibri" w:cs="Calibri Light"/>
        </w:rPr>
        <w:t xml:space="preserve">rzychodzie z Komercjalizacji Technologii Zależnych, na co </w:t>
      </w:r>
      <w:r w:rsidR="0009424E" w:rsidRPr="003E4934">
        <w:rPr>
          <w:rFonts w:eastAsia="Calibri" w:cs="Calibri Light"/>
        </w:rPr>
        <w:t>Wnioskodawcy</w:t>
      </w:r>
      <w:r w:rsidRPr="003E4934">
        <w:rPr>
          <w:rFonts w:eastAsia="Calibri" w:cs="Calibri Light"/>
        </w:rPr>
        <w:t xml:space="preserve"> </w:t>
      </w:r>
      <w:r w:rsidR="0009424E" w:rsidRPr="003E4934">
        <w:rPr>
          <w:rFonts w:eastAsia="Calibri" w:cs="Calibri Light"/>
        </w:rPr>
        <w:t>godzą się składając Wniosek</w:t>
      </w:r>
      <w:r w:rsidRPr="003E4934">
        <w:rPr>
          <w:rFonts w:eastAsia="Calibri" w:cs="Calibri Light"/>
        </w:rPr>
        <w:t>.</w:t>
      </w:r>
      <w:r w:rsidR="001451E7" w:rsidRPr="003E4934">
        <w:rPr>
          <w:rFonts w:eastAsia="Calibri" w:cs="Calibri Light"/>
        </w:rPr>
        <w:t xml:space="preserve"> W</w:t>
      </w:r>
      <w:r w:rsidR="0029074E" w:rsidRPr="003E4934">
        <w:rPr>
          <w:rFonts w:eastAsia="Calibri" w:cs="Calibri Light"/>
        </w:rPr>
        <w:t> </w:t>
      </w:r>
      <w:r w:rsidR="001451E7" w:rsidRPr="003E4934">
        <w:rPr>
          <w:rFonts w:eastAsia="Calibri" w:cs="Calibri Light"/>
        </w:rPr>
        <w:t>przypadku, gdy informacje przedkładane przez Wnioskodawcę</w:t>
      </w:r>
      <w:r w:rsidR="00EC276F" w:rsidRPr="003E4934">
        <w:rPr>
          <w:rFonts w:eastAsia="Calibri" w:cs="Calibri Light"/>
        </w:rPr>
        <w:t xml:space="preserve"> (odpowiednio Wykonawcę)</w:t>
      </w:r>
      <w:r w:rsidR="001451E7" w:rsidRPr="003E4934">
        <w:rPr>
          <w:rFonts w:eastAsia="Calibri" w:cs="Calibri Light"/>
        </w:rPr>
        <w:t xml:space="preserve"> stanowią tajemnicę przedsiębiorstwa, Wnioskodawca</w:t>
      </w:r>
      <w:r w:rsidR="00EC276F" w:rsidRPr="003E4934">
        <w:rPr>
          <w:rFonts w:eastAsia="Calibri" w:cs="Calibri Light"/>
        </w:rPr>
        <w:t xml:space="preserve"> (Wykonawca)</w:t>
      </w:r>
      <w:r w:rsidR="001451E7" w:rsidRPr="003E4934">
        <w:rPr>
          <w:rFonts w:eastAsia="Calibri" w:cs="Calibri Light"/>
        </w:rPr>
        <w:t xml:space="preserve"> jest zobowiązany podjąć działania niezbędne dla jej </w:t>
      </w:r>
      <w:r w:rsidR="008C529A" w:rsidRPr="003E4934">
        <w:rPr>
          <w:rFonts w:eastAsia="Calibri" w:cs="Calibri Light"/>
        </w:rPr>
        <w:t>zastrzeżenia</w:t>
      </w:r>
      <w:r w:rsidR="00A655DA" w:rsidRPr="003E4934">
        <w:rPr>
          <w:rFonts w:eastAsia="Calibri" w:cs="Calibri Light"/>
        </w:rPr>
        <w:t xml:space="preserve"> oraz uzasadnić na </w:t>
      </w:r>
      <w:r w:rsidR="00423782" w:rsidRPr="003E4934">
        <w:rPr>
          <w:rFonts w:eastAsia="Calibri" w:cs="Calibri Light"/>
        </w:rPr>
        <w:t xml:space="preserve">w osobnym dokumencie dołączonym do Wniosku </w:t>
      </w:r>
      <w:r w:rsidR="00A655DA" w:rsidRPr="003E4934">
        <w:rPr>
          <w:rFonts w:eastAsia="Calibri" w:cs="Calibri Light"/>
        </w:rPr>
        <w:t>uznanie informacji za tajemnicę przedsiębiorstwa</w:t>
      </w:r>
      <w:r w:rsidR="001451E7" w:rsidRPr="003E4934">
        <w:rPr>
          <w:rFonts w:eastAsia="Calibri" w:cs="Calibri Light"/>
        </w:rPr>
        <w:t xml:space="preserve">. Wnioskodawca </w:t>
      </w:r>
      <w:r w:rsidR="00EC276F" w:rsidRPr="003E4934">
        <w:rPr>
          <w:rFonts w:eastAsia="Calibri" w:cs="Calibri Light"/>
        </w:rPr>
        <w:t xml:space="preserve">(Wykonawca) </w:t>
      </w:r>
      <w:r w:rsidR="001451E7" w:rsidRPr="003E4934">
        <w:rPr>
          <w:rFonts w:eastAsia="Calibri" w:cs="Calibri Light"/>
        </w:rPr>
        <w:t xml:space="preserve">powinien </w:t>
      </w:r>
      <w:r w:rsidR="00EC276F" w:rsidRPr="003E4934">
        <w:rPr>
          <w:rFonts w:eastAsia="Calibri" w:cs="Calibri Light"/>
        </w:rPr>
        <w:t xml:space="preserve">co najmniej </w:t>
      </w:r>
      <w:r w:rsidR="001451E7" w:rsidRPr="003E4934">
        <w:rPr>
          <w:rFonts w:eastAsia="Calibri" w:cs="Calibri Light"/>
        </w:rPr>
        <w:t xml:space="preserve">wyraźnie opatrzeć odpowiedni zakres Wniosku oznaczeniem „[TAJEMNICA PRZEDSIĘBIORSTWA]” oraz przedłożyć </w:t>
      </w:r>
      <w:r w:rsidR="008C529A" w:rsidRPr="003E4934">
        <w:rPr>
          <w:rFonts w:eastAsia="Calibri" w:cs="Calibri Light"/>
        </w:rPr>
        <w:t xml:space="preserve">dany </w:t>
      </w:r>
      <w:r w:rsidR="001451E7" w:rsidRPr="003E4934">
        <w:rPr>
          <w:rFonts w:eastAsia="Calibri" w:cs="Calibri Light"/>
        </w:rPr>
        <w:t xml:space="preserve">dokument </w:t>
      </w:r>
      <w:r w:rsidR="008C529A" w:rsidRPr="003E4934">
        <w:rPr>
          <w:rFonts w:eastAsia="Calibri" w:cs="Calibri Light"/>
        </w:rPr>
        <w:t xml:space="preserve">jednocześnie </w:t>
      </w:r>
      <w:r w:rsidR="001451E7" w:rsidRPr="003E4934">
        <w:rPr>
          <w:rFonts w:eastAsia="Calibri" w:cs="Calibri Light"/>
        </w:rPr>
        <w:t>w wersji jawnej (z wyłączeniem tajemnicy przedsiębiorstwa) i</w:t>
      </w:r>
      <w:r w:rsidR="0029074E" w:rsidRPr="003E4934">
        <w:rPr>
          <w:rFonts w:eastAsia="Calibri" w:cs="Calibri Light"/>
        </w:rPr>
        <w:t> </w:t>
      </w:r>
      <w:r w:rsidR="001451E7" w:rsidRPr="003E4934">
        <w:rPr>
          <w:rFonts w:eastAsia="Calibri" w:cs="Calibri Light"/>
        </w:rPr>
        <w:t>poufnej (zawierający pełne informacje), przy czym wersja poufna powinna być umieszczona w</w:t>
      </w:r>
      <w:r w:rsidR="0029074E" w:rsidRPr="003E4934">
        <w:rPr>
          <w:rFonts w:eastAsia="Calibri" w:cs="Calibri Light"/>
        </w:rPr>
        <w:t> </w:t>
      </w:r>
      <w:r w:rsidR="001451E7" w:rsidRPr="003E4934">
        <w:rPr>
          <w:rFonts w:eastAsia="Calibri" w:cs="Calibri Light"/>
        </w:rPr>
        <w:t>odpowiednio oznaczonej odrębnej kopercie (</w:t>
      </w:r>
      <w:r w:rsidR="009E4633" w:rsidRPr="003E4934">
        <w:rPr>
          <w:rFonts w:eastAsia="Calibri" w:cs="Calibri Light"/>
        </w:rPr>
        <w:t>składanej wewnątrz koperty głównej dla Wniosku</w:t>
      </w:r>
      <w:r w:rsidR="00EC276F" w:rsidRPr="003E4934">
        <w:rPr>
          <w:rFonts w:eastAsia="Calibri" w:cs="Calibri Light"/>
        </w:rPr>
        <w:t xml:space="preserve"> lub Wyników Prac </w:t>
      </w:r>
      <w:r w:rsidR="00DE1C7C" w:rsidRPr="003E4934">
        <w:rPr>
          <w:rFonts w:eastAsia="Calibri" w:cs="Calibri Light"/>
        </w:rPr>
        <w:t>Etapu</w:t>
      </w:r>
      <w:r w:rsidR="001451E7" w:rsidRPr="003E4934">
        <w:rPr>
          <w:rFonts w:eastAsia="Calibri" w:cs="Calibri Light"/>
        </w:rPr>
        <w:t xml:space="preserve">). </w:t>
      </w:r>
      <w:r w:rsidR="008C529A" w:rsidRPr="003E4934">
        <w:rPr>
          <w:rFonts w:eastAsia="Calibri" w:cs="Calibri Light"/>
        </w:rPr>
        <w:t xml:space="preserve">Informacje zawarte we Wniosku </w:t>
      </w:r>
      <w:r w:rsidR="00EC276F" w:rsidRPr="003E4934">
        <w:rPr>
          <w:rFonts w:eastAsia="Calibri" w:cs="Calibri Light"/>
        </w:rPr>
        <w:t xml:space="preserve">lub Wynikach Prac </w:t>
      </w:r>
      <w:r w:rsidR="00DE1C7C" w:rsidRPr="003E4934">
        <w:rPr>
          <w:rFonts w:eastAsia="Calibri" w:cs="Calibri Light"/>
        </w:rPr>
        <w:t xml:space="preserve">Etapu </w:t>
      </w:r>
      <w:r w:rsidR="008C529A" w:rsidRPr="003E4934">
        <w:rPr>
          <w:rFonts w:eastAsia="Calibri" w:cs="Calibri Light"/>
        </w:rPr>
        <w:t>podlegają ujawnieniu do publicznej wiadomości lub odpowiednim organom na warunkach i</w:t>
      </w:r>
      <w:r w:rsidR="0029074E" w:rsidRPr="003E4934">
        <w:rPr>
          <w:rFonts w:eastAsia="Calibri" w:cs="Calibri Light"/>
        </w:rPr>
        <w:t> </w:t>
      </w:r>
      <w:r w:rsidR="008C529A" w:rsidRPr="003E4934">
        <w:rPr>
          <w:rFonts w:eastAsia="Calibri" w:cs="Calibri Light"/>
        </w:rPr>
        <w:t>w</w:t>
      </w:r>
      <w:r w:rsidR="0029074E" w:rsidRPr="003E4934">
        <w:rPr>
          <w:rFonts w:eastAsia="Calibri" w:cs="Calibri Light"/>
        </w:rPr>
        <w:t> </w:t>
      </w:r>
      <w:r w:rsidR="008C529A" w:rsidRPr="003E4934">
        <w:rPr>
          <w:rFonts w:eastAsia="Calibri" w:cs="Calibri Light"/>
        </w:rPr>
        <w:t>przypadkach określonych w</w:t>
      </w:r>
      <w:r w:rsidR="00252CDC" w:rsidRPr="003E4934">
        <w:rPr>
          <w:rFonts w:eastAsia="Calibri" w:cs="Calibri Light"/>
        </w:rPr>
        <w:t> </w:t>
      </w:r>
      <w:r w:rsidR="008C529A" w:rsidRPr="003E4934">
        <w:rPr>
          <w:rFonts w:eastAsia="Calibri" w:cs="Calibri Light"/>
        </w:rPr>
        <w:t>bezwzględnie obowiązujących przepisach prawa.</w:t>
      </w:r>
    </w:p>
    <w:p w14:paraId="4363A293" w14:textId="77777777" w:rsidR="00953846" w:rsidRPr="003E4934" w:rsidRDefault="00953846" w:rsidP="00953846">
      <w:pPr>
        <w:spacing w:after="0" w:line="240" w:lineRule="auto"/>
        <w:ind w:left="567"/>
        <w:jc w:val="both"/>
        <w:rPr>
          <w:rFonts w:eastAsia="Calibri" w:cs="Calibri Light"/>
        </w:rPr>
      </w:pPr>
    </w:p>
    <w:p w14:paraId="6060CA86" w14:textId="77777777" w:rsidR="00BC697E" w:rsidRPr="003E4934" w:rsidRDefault="00BC697E" w:rsidP="00E52F80">
      <w:pPr>
        <w:pStyle w:val="Nagwek2"/>
        <w:keepNext w:val="0"/>
        <w:keepLines w:val="0"/>
        <w:numPr>
          <w:ilvl w:val="1"/>
          <w:numId w:val="15"/>
        </w:numPr>
        <w:spacing w:before="0" w:line="240" w:lineRule="auto"/>
        <w:ind w:left="567" w:hanging="567"/>
        <w:jc w:val="both"/>
        <w:rPr>
          <w:rFonts w:asciiTheme="minorHAnsi" w:hAnsiTheme="minorHAnsi"/>
          <w:b/>
          <w:color w:val="C00000"/>
          <w:sz w:val="24"/>
          <w:szCs w:val="24"/>
        </w:rPr>
      </w:pPr>
      <w:bookmarkStart w:id="137" w:name="_Ref509206746"/>
      <w:bookmarkStart w:id="138" w:name="_Toc53762101"/>
      <w:bookmarkStart w:id="139" w:name="_Toc59586188"/>
      <w:r w:rsidRPr="003E4934">
        <w:rPr>
          <w:rFonts w:asciiTheme="minorHAnsi" w:hAnsiTheme="minorHAnsi"/>
          <w:b/>
          <w:color w:val="C00000"/>
          <w:sz w:val="24"/>
          <w:szCs w:val="24"/>
        </w:rPr>
        <w:t>Sposób, miejsce i termin składania Wniosków</w:t>
      </w:r>
      <w:bookmarkEnd w:id="137"/>
      <w:bookmarkEnd w:id="138"/>
      <w:bookmarkEnd w:id="139"/>
    </w:p>
    <w:p w14:paraId="3562B840" w14:textId="77777777" w:rsidR="00BC697E" w:rsidRPr="003E4934" w:rsidRDefault="00BC697E" w:rsidP="00E52F80">
      <w:pPr>
        <w:numPr>
          <w:ilvl w:val="0"/>
          <w:numId w:val="23"/>
        </w:numPr>
        <w:spacing w:after="0" w:line="240" w:lineRule="auto"/>
        <w:ind w:left="567" w:hanging="425"/>
        <w:jc w:val="both"/>
        <w:rPr>
          <w:rFonts w:eastAsia="Calibri" w:cs="Calibri Light"/>
        </w:rPr>
      </w:pPr>
      <w:r w:rsidRPr="003E4934">
        <w:rPr>
          <w:rFonts w:eastAsia="Calibri" w:cs="Calibri Light"/>
        </w:rPr>
        <w:t>Wnioski należy składać w siedzibie Centrum</w:t>
      </w:r>
      <w:r w:rsidR="000F381E" w:rsidRPr="003E4934">
        <w:rPr>
          <w:rFonts w:eastAsia="Calibri" w:cs="Calibri Light"/>
        </w:rPr>
        <w:t xml:space="preserve"> –</w:t>
      </w:r>
      <w:r w:rsidRPr="003E4934">
        <w:rPr>
          <w:rFonts w:eastAsia="Calibri" w:cs="Calibri Light"/>
        </w:rPr>
        <w:t xml:space="preserve"> </w:t>
      </w:r>
      <w:r w:rsidR="000F381E" w:rsidRPr="003E4934">
        <w:rPr>
          <w:rFonts w:eastAsia="Calibri" w:cs="Calibri Light"/>
        </w:rPr>
        <w:t xml:space="preserve">ul. Nowogrodzka 47a, </w:t>
      </w:r>
      <w:r w:rsidR="0046433F" w:rsidRPr="003E4934">
        <w:rPr>
          <w:rFonts w:eastAsia="Calibri" w:cs="Calibri Light"/>
        </w:rPr>
        <w:t xml:space="preserve">00-695 </w:t>
      </w:r>
      <w:r w:rsidR="000F381E" w:rsidRPr="003E4934">
        <w:rPr>
          <w:rFonts w:eastAsia="Calibri" w:cs="Calibri Light"/>
        </w:rPr>
        <w:t>Warszawa,</w:t>
      </w:r>
      <w:r w:rsidR="00855287" w:rsidRPr="003E4934">
        <w:rPr>
          <w:rFonts w:eastAsia="Calibri" w:cs="Calibri Light"/>
        </w:rPr>
        <w:t> </w:t>
      </w:r>
      <w:r w:rsidR="00A72A4A" w:rsidRPr="003E4934">
        <w:rPr>
          <w:rFonts w:eastAsia="Calibri" w:cs="Calibri Light"/>
        </w:rPr>
        <w:t>w punkcie przyjmowania przesyłek NCBR</w:t>
      </w:r>
      <w:r w:rsidRPr="003E4934">
        <w:rPr>
          <w:rFonts w:eastAsia="Calibri" w:cs="Calibri Light"/>
        </w:rPr>
        <w:t>.</w:t>
      </w:r>
    </w:p>
    <w:p w14:paraId="27433D41" w14:textId="14D0EE68" w:rsidR="00BC697E" w:rsidRPr="003E4934" w:rsidRDefault="002C3861" w:rsidP="00E52F80">
      <w:pPr>
        <w:numPr>
          <w:ilvl w:val="0"/>
          <w:numId w:val="23"/>
        </w:numPr>
        <w:spacing w:after="0" w:line="240" w:lineRule="auto"/>
        <w:ind w:left="567" w:hanging="425"/>
        <w:jc w:val="both"/>
        <w:rPr>
          <w:rFonts w:eastAsia="Calibri" w:cs="Calibri Light"/>
        </w:rPr>
      </w:pPr>
      <w:bookmarkStart w:id="140" w:name="_Ref509210097"/>
      <w:r w:rsidRPr="003E4934">
        <w:rPr>
          <w:rFonts w:eastAsia="Calibri" w:cs="Calibri Light"/>
        </w:rPr>
        <w:lastRenderedPageBreak/>
        <w:t xml:space="preserve">Z zastrzeżeniem postanowień Regulaminu dotyczących możliwych zmian dokumentacji Przedsięwzięcia oraz możliwości zmiany lub wycofania Wniosku, </w:t>
      </w:r>
      <w:r w:rsidR="00BC697E" w:rsidRPr="003E4934">
        <w:rPr>
          <w:rFonts w:eastAsia="Calibri" w:cs="Calibri Light"/>
        </w:rPr>
        <w:t>Wnioski mogą być składane przez Wnioskodawców</w:t>
      </w:r>
      <w:r w:rsidR="00BB5B18" w:rsidRPr="003E4934">
        <w:rPr>
          <w:rFonts w:eastAsia="Calibri" w:cs="Calibri Light"/>
        </w:rPr>
        <w:t xml:space="preserve"> </w:t>
      </w:r>
      <w:r w:rsidRPr="003E4934">
        <w:rPr>
          <w:rFonts w:eastAsia="Calibri" w:cs="Calibri Light"/>
        </w:rPr>
        <w:t xml:space="preserve">od dnia publikacji niniejszego Regulaminu </w:t>
      </w:r>
      <w:r w:rsidR="00BC697E" w:rsidRPr="003E4934">
        <w:rPr>
          <w:rFonts w:eastAsia="Calibri" w:cs="Calibri Light"/>
        </w:rPr>
        <w:t xml:space="preserve">do dnia </w:t>
      </w:r>
      <w:r w:rsidR="00A64121" w:rsidRPr="003E4934">
        <w:rPr>
          <w:rFonts w:eastAsia="Calibri" w:cs="Calibri Light"/>
        </w:rPr>
        <w:t xml:space="preserve">określonego w Harmonogramie jako </w:t>
      </w:r>
      <w:r w:rsidR="00855287" w:rsidRPr="003E4934">
        <w:rPr>
          <w:rFonts w:eastAsia="Calibri" w:cs="Calibri Light"/>
        </w:rPr>
        <w:t>Zakończenie naboru Wniosków</w:t>
      </w:r>
      <w:r w:rsidR="00BC697E" w:rsidRPr="003E4934">
        <w:t xml:space="preserve">, </w:t>
      </w:r>
      <w:r w:rsidR="00BC697E" w:rsidRPr="003E4934">
        <w:rPr>
          <w:b/>
          <w:bCs/>
        </w:rPr>
        <w:t xml:space="preserve">do godziny </w:t>
      </w:r>
      <w:r w:rsidR="0B2BAEFB" w:rsidRPr="003E4934">
        <w:rPr>
          <w:b/>
          <w:bCs/>
        </w:rPr>
        <w:t>12</w:t>
      </w:r>
      <w:r w:rsidR="6F6C579F" w:rsidRPr="003E4934">
        <w:rPr>
          <w:b/>
          <w:bCs/>
        </w:rPr>
        <w:t>.</w:t>
      </w:r>
      <w:r w:rsidR="0B2BAEFB" w:rsidRPr="003E4934">
        <w:rPr>
          <w:b/>
          <w:bCs/>
        </w:rPr>
        <w:t>00</w:t>
      </w:r>
      <w:r w:rsidR="005A7396" w:rsidRPr="003E4934">
        <w:rPr>
          <w:b/>
          <w:bCs/>
        </w:rPr>
        <w:t xml:space="preserve"> </w:t>
      </w:r>
      <w:r w:rsidR="005A7396" w:rsidRPr="003E4934">
        <w:rPr>
          <w:bCs/>
        </w:rPr>
        <w:t>(</w:t>
      </w:r>
      <w:r w:rsidR="005A7396" w:rsidRPr="003E4934">
        <w:rPr>
          <w:rFonts w:eastAsia="Calibri" w:cs="Calibri Light"/>
        </w:rPr>
        <w:t xml:space="preserve">z zastrzeżeniem Rozdziału </w:t>
      </w:r>
      <w:r w:rsidR="005A7396" w:rsidRPr="003E4934">
        <w:rPr>
          <w:rFonts w:eastAsia="Calibri" w:cs="Calibri Light"/>
        </w:rPr>
        <w:fldChar w:fldCharType="begin"/>
      </w:r>
      <w:r w:rsidR="005A7396" w:rsidRPr="003E4934">
        <w:rPr>
          <w:rFonts w:eastAsia="Calibri" w:cs="Calibri Light"/>
        </w:rPr>
        <w:instrText xml:space="preserve"> REF _Ref52645428 \n \h </w:instrText>
      </w:r>
      <w:r w:rsidR="004E2D42" w:rsidRPr="003E4934">
        <w:rPr>
          <w:rFonts w:eastAsia="Calibri" w:cs="Calibri Light"/>
        </w:rPr>
        <w:instrText xml:space="preserve"> \* MERGEFORMAT </w:instrText>
      </w:r>
      <w:r w:rsidR="005A7396" w:rsidRPr="003E4934">
        <w:rPr>
          <w:rFonts w:eastAsia="Calibri" w:cs="Calibri Light"/>
        </w:rPr>
      </w:r>
      <w:r w:rsidR="005A7396" w:rsidRPr="003E4934">
        <w:rPr>
          <w:rFonts w:eastAsia="Calibri" w:cs="Calibri Light"/>
        </w:rPr>
        <w:fldChar w:fldCharType="separate"/>
      </w:r>
      <w:r w:rsidR="009C1D2B">
        <w:rPr>
          <w:rFonts w:eastAsia="Calibri" w:cs="Calibri Light"/>
        </w:rPr>
        <w:t>III</w:t>
      </w:r>
      <w:r w:rsidR="005A7396" w:rsidRPr="003E4934">
        <w:rPr>
          <w:rFonts w:eastAsia="Calibri" w:cs="Calibri Light"/>
        </w:rPr>
        <w:fldChar w:fldCharType="end"/>
      </w:r>
      <w:r w:rsidR="005A7396" w:rsidRPr="003E4934">
        <w:rPr>
          <w:rFonts w:eastAsia="Calibri" w:cs="Calibri Light"/>
        </w:rPr>
        <w:t xml:space="preserve"> ust. </w:t>
      </w:r>
      <w:r w:rsidR="005A7396" w:rsidRPr="003E4934">
        <w:rPr>
          <w:rFonts w:eastAsia="Calibri" w:cs="Calibri Light"/>
        </w:rPr>
        <w:fldChar w:fldCharType="begin"/>
      </w:r>
      <w:r w:rsidR="005A7396" w:rsidRPr="003E4934">
        <w:rPr>
          <w:rFonts w:eastAsia="Calibri" w:cs="Calibri Light"/>
        </w:rPr>
        <w:instrText xml:space="preserve"> REF _Ref52645431 \n \h </w:instrText>
      </w:r>
      <w:r w:rsidR="004E2D42" w:rsidRPr="003E4934">
        <w:rPr>
          <w:rFonts w:eastAsia="Calibri" w:cs="Calibri Light"/>
        </w:rPr>
        <w:instrText xml:space="preserve"> \* MERGEFORMAT </w:instrText>
      </w:r>
      <w:r w:rsidR="005A7396" w:rsidRPr="003E4934">
        <w:rPr>
          <w:rFonts w:eastAsia="Calibri" w:cs="Calibri Light"/>
        </w:rPr>
      </w:r>
      <w:r w:rsidR="005A7396" w:rsidRPr="003E4934">
        <w:rPr>
          <w:rFonts w:eastAsia="Calibri" w:cs="Calibri Light"/>
        </w:rPr>
        <w:fldChar w:fldCharType="separate"/>
      </w:r>
      <w:r w:rsidR="009C1D2B">
        <w:rPr>
          <w:rFonts w:eastAsia="Calibri" w:cs="Calibri Light"/>
        </w:rPr>
        <w:t>2</w:t>
      </w:r>
      <w:r w:rsidR="005A7396" w:rsidRPr="003E4934">
        <w:rPr>
          <w:rFonts w:eastAsia="Calibri" w:cs="Calibri Light"/>
        </w:rPr>
        <w:fldChar w:fldCharType="end"/>
      </w:r>
      <w:r w:rsidR="005A7396" w:rsidRPr="003E4934">
        <w:rPr>
          <w:rFonts w:eastAsia="Calibri" w:cs="Calibri Light"/>
        </w:rPr>
        <w:t>),</w:t>
      </w:r>
      <w:r w:rsidR="00BC697E" w:rsidRPr="003E4934">
        <w:rPr>
          <w:rFonts w:eastAsia="Calibri" w:cs="Calibri Light"/>
        </w:rPr>
        <w:t xml:space="preserve"> przy czym termin ten jest zachowany w sytuacji, gdy Wniosek został doręczony </w:t>
      </w:r>
      <w:r w:rsidR="00A655DA" w:rsidRPr="003E4934">
        <w:rPr>
          <w:rFonts w:eastAsia="Calibri" w:cs="Calibri Light"/>
        </w:rPr>
        <w:t xml:space="preserve">w formie określonej </w:t>
      </w:r>
      <w:r w:rsidR="00BC697E" w:rsidRPr="003E4934">
        <w:rPr>
          <w:rFonts w:eastAsia="Calibri" w:cs="Calibri Light"/>
        </w:rPr>
        <w:t xml:space="preserve">zgodnie z </w:t>
      </w:r>
      <w:r w:rsidR="007055BA" w:rsidRPr="003E4934">
        <w:rPr>
          <w:rFonts w:eastAsia="Calibri" w:cs="Calibri Light"/>
        </w:rPr>
        <w:t xml:space="preserve">pkt </w:t>
      </w:r>
      <w:r w:rsidR="007055BA" w:rsidRPr="003E4934">
        <w:rPr>
          <w:rFonts w:eastAsia="Calibri" w:cs="Calibri Light"/>
        </w:rPr>
        <w:fldChar w:fldCharType="begin"/>
      </w:r>
      <w:r w:rsidR="007055BA" w:rsidRPr="003E4934">
        <w:rPr>
          <w:rFonts w:eastAsia="Calibri" w:cs="Calibri Light"/>
        </w:rPr>
        <w:instrText xml:space="preserve"> REF _Ref509210067 \n \h </w:instrText>
      </w:r>
      <w:r w:rsidR="00A64121" w:rsidRPr="003E4934">
        <w:rPr>
          <w:rFonts w:eastAsia="Calibri" w:cs="Calibri Light"/>
        </w:rPr>
        <w:instrText xml:space="preserve"> \* MERGEFORMAT </w:instrText>
      </w:r>
      <w:r w:rsidR="007055BA" w:rsidRPr="003E4934">
        <w:rPr>
          <w:rFonts w:eastAsia="Calibri" w:cs="Calibri Light"/>
        </w:rPr>
      </w:r>
      <w:r w:rsidR="007055BA" w:rsidRPr="003E4934">
        <w:rPr>
          <w:rFonts w:eastAsia="Calibri" w:cs="Calibri Light"/>
        </w:rPr>
        <w:fldChar w:fldCharType="separate"/>
      </w:r>
      <w:r w:rsidR="009C1D2B">
        <w:rPr>
          <w:rFonts w:eastAsia="Calibri" w:cs="Calibri Light"/>
        </w:rPr>
        <w:t>4.2</w:t>
      </w:r>
      <w:r w:rsidR="007055BA" w:rsidRPr="003E4934">
        <w:rPr>
          <w:rFonts w:eastAsia="Calibri" w:cs="Calibri Light"/>
        </w:rPr>
        <w:fldChar w:fldCharType="end"/>
      </w:r>
      <w:r w:rsidR="000F381E" w:rsidRPr="003E4934">
        <w:rPr>
          <w:rFonts w:eastAsia="Calibri" w:cs="Calibri Light"/>
        </w:rPr>
        <w:t xml:space="preserve"> </w:t>
      </w:r>
      <w:r w:rsidR="00174115" w:rsidRPr="003E4934">
        <w:rPr>
          <w:rFonts w:eastAsia="Calibri" w:cs="Calibri Light"/>
        </w:rPr>
        <w:t xml:space="preserve">ust. </w:t>
      </w:r>
      <w:r w:rsidR="00174115" w:rsidRPr="003E4934">
        <w:rPr>
          <w:rFonts w:eastAsia="Calibri" w:cs="Calibri Light"/>
        </w:rPr>
        <w:fldChar w:fldCharType="begin"/>
      </w:r>
      <w:r w:rsidR="00174115" w:rsidRPr="003E4934">
        <w:rPr>
          <w:rFonts w:eastAsia="Calibri" w:cs="Calibri Light"/>
        </w:rPr>
        <w:instrText xml:space="preserve"> REF _Ref52543289 \n \h </w:instrText>
      </w:r>
      <w:r w:rsidR="004E2D42" w:rsidRPr="003E4934">
        <w:rPr>
          <w:rFonts w:eastAsia="Calibri" w:cs="Calibri Light"/>
        </w:rPr>
        <w:instrText xml:space="preserve"> \* MERGEFORMAT </w:instrText>
      </w:r>
      <w:r w:rsidR="00174115" w:rsidRPr="003E4934">
        <w:rPr>
          <w:rFonts w:eastAsia="Calibri" w:cs="Calibri Light"/>
        </w:rPr>
      </w:r>
      <w:r w:rsidR="00174115" w:rsidRPr="003E4934">
        <w:rPr>
          <w:rFonts w:eastAsia="Calibri" w:cs="Calibri Light"/>
        </w:rPr>
        <w:fldChar w:fldCharType="separate"/>
      </w:r>
      <w:r w:rsidR="009C1D2B">
        <w:rPr>
          <w:rFonts w:eastAsia="Calibri" w:cs="Calibri Light"/>
        </w:rPr>
        <w:t>4</w:t>
      </w:r>
      <w:r w:rsidR="00174115" w:rsidRPr="003E4934">
        <w:rPr>
          <w:rFonts w:eastAsia="Calibri" w:cs="Calibri Light"/>
        </w:rPr>
        <w:fldChar w:fldCharType="end"/>
      </w:r>
      <w:r w:rsidR="00174115" w:rsidRPr="003E4934">
        <w:rPr>
          <w:rFonts w:eastAsia="Calibri" w:cs="Calibri Light"/>
        </w:rPr>
        <w:t xml:space="preserve"> </w:t>
      </w:r>
      <w:r w:rsidR="00BC697E" w:rsidRPr="003E4934">
        <w:rPr>
          <w:rFonts w:eastAsia="Calibri" w:cs="Calibri Light"/>
        </w:rPr>
        <w:t>Regulaminu.</w:t>
      </w:r>
      <w:bookmarkEnd w:id="140"/>
    </w:p>
    <w:p w14:paraId="59919D76" w14:textId="6B67EFDC" w:rsidR="00BC697E" w:rsidRPr="003E4934" w:rsidRDefault="00EC276F" w:rsidP="205CF311">
      <w:pPr>
        <w:numPr>
          <w:ilvl w:val="0"/>
          <w:numId w:val="23"/>
        </w:numPr>
        <w:spacing w:after="0" w:line="240" w:lineRule="auto"/>
        <w:ind w:left="567" w:hanging="425"/>
        <w:jc w:val="both"/>
        <w:rPr>
          <w:rFonts w:eastAsiaTheme="minorEastAsia"/>
        </w:rPr>
      </w:pPr>
      <w:r w:rsidRPr="003E4934">
        <w:rPr>
          <w:rFonts w:eastAsia="Calibri" w:cs="Calibri Light"/>
        </w:rPr>
        <w:t xml:space="preserve">W przypadku złożenia Wniosku </w:t>
      </w:r>
      <w:r w:rsidR="001D3DCF" w:rsidRPr="003E4934">
        <w:rPr>
          <w:rFonts w:eastAsia="Calibri" w:cs="Calibri Light"/>
        </w:rPr>
        <w:t xml:space="preserve">przez </w:t>
      </w:r>
      <w:r w:rsidR="00BC697E" w:rsidRPr="003E4934">
        <w:rPr>
          <w:rFonts w:eastAsia="Calibri" w:cs="Calibri Light"/>
        </w:rPr>
        <w:t>Wnioskodawc</w:t>
      </w:r>
      <w:r w:rsidRPr="003E4934">
        <w:rPr>
          <w:rFonts w:eastAsia="Calibri" w:cs="Calibri Light"/>
        </w:rPr>
        <w:t>ę</w:t>
      </w:r>
      <w:r w:rsidR="00BC697E" w:rsidRPr="003E4934">
        <w:rPr>
          <w:rFonts w:eastAsia="Calibri" w:cs="Calibri Light"/>
        </w:rPr>
        <w:t xml:space="preserve"> po terminie określonym w </w:t>
      </w:r>
      <w:r w:rsidR="00425351" w:rsidRPr="003E4934">
        <w:rPr>
          <w:rFonts w:eastAsia="Calibri" w:cs="Calibri Light"/>
        </w:rPr>
        <w:t>ust. 2</w:t>
      </w:r>
      <w:r w:rsidR="00DD4EF4" w:rsidRPr="003E4934">
        <w:rPr>
          <w:rFonts w:eastAsia="Calibri" w:cs="Calibri Light"/>
        </w:rPr>
        <w:t xml:space="preserve"> </w:t>
      </w:r>
      <w:r w:rsidR="00BC697E" w:rsidRPr="003E4934">
        <w:rPr>
          <w:rFonts w:eastAsia="Calibri" w:cs="Calibri Light"/>
        </w:rPr>
        <w:t>Regulaminu</w:t>
      </w:r>
      <w:r w:rsidRPr="003E4934">
        <w:rPr>
          <w:rFonts w:eastAsia="Calibri" w:cs="Calibri Light"/>
        </w:rPr>
        <w:t xml:space="preserve">, </w:t>
      </w:r>
      <w:r w:rsidR="3A2C4012" w:rsidRPr="003E4934">
        <w:t>NCBR</w:t>
      </w:r>
      <w:r w:rsidRPr="003E4934">
        <w:rPr>
          <w:rFonts w:eastAsia="Calibri" w:cs="Calibri Light"/>
        </w:rPr>
        <w:t xml:space="preserve"> </w:t>
      </w:r>
      <w:r w:rsidR="0009424E" w:rsidRPr="003E4934">
        <w:rPr>
          <w:rFonts w:eastAsia="Calibri" w:cs="Calibri Light"/>
        </w:rPr>
        <w:t>zwraca Wnioskodawcy Wniosek</w:t>
      </w:r>
      <w:r w:rsidRPr="003E4934">
        <w:rPr>
          <w:rFonts w:eastAsia="Calibri" w:cs="Calibri Light"/>
        </w:rPr>
        <w:t xml:space="preserve"> ze względu na przekroczenie terminu.</w:t>
      </w:r>
    </w:p>
    <w:p w14:paraId="42529035" w14:textId="54CE0C4A" w:rsidR="00113AB7" w:rsidRPr="003E4934" w:rsidRDefault="00BC697E" w:rsidP="00E52F80">
      <w:pPr>
        <w:numPr>
          <w:ilvl w:val="0"/>
          <w:numId w:val="23"/>
        </w:numPr>
        <w:spacing w:after="0" w:line="240" w:lineRule="auto"/>
        <w:ind w:left="567" w:hanging="425"/>
        <w:jc w:val="both"/>
        <w:rPr>
          <w:rFonts w:eastAsia="Calibri" w:cs="Calibri Light"/>
        </w:rPr>
      </w:pPr>
      <w:r w:rsidRPr="003E4934">
        <w:rPr>
          <w:rFonts w:eastAsia="Calibri" w:cs="Calibri Light"/>
        </w:rPr>
        <w:t>Wnioskodawca może przed upływem termi</w:t>
      </w:r>
      <w:r w:rsidR="00425351" w:rsidRPr="003E4934">
        <w:rPr>
          <w:rFonts w:eastAsia="Calibri" w:cs="Calibri Light"/>
        </w:rPr>
        <w:t xml:space="preserve">nu określonego w ust. </w:t>
      </w:r>
      <w:r w:rsidR="008C529A" w:rsidRPr="003E4934">
        <w:rPr>
          <w:rFonts w:eastAsia="Calibri" w:cs="Calibri Light"/>
        </w:rPr>
        <w:fldChar w:fldCharType="begin"/>
      </w:r>
      <w:r w:rsidR="008C529A" w:rsidRPr="003E4934">
        <w:rPr>
          <w:rFonts w:eastAsia="Calibri" w:cs="Calibri Light"/>
        </w:rPr>
        <w:instrText xml:space="preserve"> REF _Ref509210097 \r \h </w:instrText>
      </w:r>
      <w:r w:rsidR="0040046F" w:rsidRPr="003E4934">
        <w:rPr>
          <w:rFonts w:eastAsia="Calibri" w:cs="Calibri Light"/>
        </w:rPr>
        <w:instrText xml:space="preserve"> \* MERGEFORMAT </w:instrText>
      </w:r>
      <w:r w:rsidR="008C529A" w:rsidRPr="003E4934">
        <w:rPr>
          <w:rFonts w:eastAsia="Calibri" w:cs="Calibri Light"/>
        </w:rPr>
      </w:r>
      <w:r w:rsidR="008C529A" w:rsidRPr="003E4934">
        <w:rPr>
          <w:rFonts w:eastAsia="Calibri" w:cs="Calibri Light"/>
        </w:rPr>
        <w:fldChar w:fldCharType="separate"/>
      </w:r>
      <w:r w:rsidR="009C1D2B">
        <w:rPr>
          <w:rFonts w:eastAsia="Calibri" w:cs="Calibri Light"/>
        </w:rPr>
        <w:t>2</w:t>
      </w:r>
      <w:r w:rsidR="008C529A" w:rsidRPr="003E4934">
        <w:rPr>
          <w:rFonts w:eastAsia="Calibri" w:cs="Calibri Light"/>
        </w:rPr>
        <w:fldChar w:fldCharType="end"/>
      </w:r>
      <w:r w:rsidRPr="003E4934">
        <w:rPr>
          <w:rFonts w:eastAsia="Calibri" w:cs="Calibri Light"/>
        </w:rPr>
        <w:t xml:space="preserve"> Regulaminu zmienić lub wycofać złożony wcześniej Wniosek. Wnioskodawca o wprowadzeniu zmian lub zamiarze wycofania Wniosku powiadamia Centrum</w:t>
      </w:r>
      <w:r w:rsidR="00134BA8" w:rsidRPr="003E4934">
        <w:rPr>
          <w:rFonts w:eastAsia="Calibri" w:cs="Calibri Light"/>
        </w:rPr>
        <w:t xml:space="preserve"> elektronicznie lub</w:t>
      </w:r>
      <w:r w:rsidRPr="003E4934">
        <w:rPr>
          <w:rFonts w:eastAsia="Calibri" w:cs="Calibri Light"/>
        </w:rPr>
        <w:t xml:space="preserve"> pisemnie, w sposób przyjęty dla składania Wniosków. </w:t>
      </w:r>
      <w:r w:rsidR="000F6CEC" w:rsidRPr="003E4934">
        <w:rPr>
          <w:rFonts w:eastAsia="Calibri" w:cs="Calibri Light"/>
        </w:rPr>
        <w:t xml:space="preserve">Dokument informujący </w:t>
      </w:r>
      <w:r w:rsidRPr="003E4934">
        <w:rPr>
          <w:rFonts w:eastAsia="Calibri" w:cs="Calibri Light"/>
        </w:rPr>
        <w:t xml:space="preserve">o zmianie lub wycofaniu Wniosku należy złożyć (przed upływem terminu składania Wniosków) oznaczając je dodatkowo informacją: „ZMIANA WNIOSKU” lub „WYCOFANIE WNIOSKU”. Do </w:t>
      </w:r>
      <w:r w:rsidR="000F6CEC" w:rsidRPr="003E4934">
        <w:rPr>
          <w:rFonts w:eastAsia="Calibri" w:cs="Calibri Light"/>
        </w:rPr>
        <w:t xml:space="preserve">dokumentu </w:t>
      </w:r>
      <w:r w:rsidRPr="003E4934">
        <w:rPr>
          <w:rFonts w:eastAsia="Calibri" w:cs="Calibri Light"/>
        </w:rPr>
        <w:t>o wycofaniu lub zmianie Wniosku musi być załączony dokument, z którego wynika prawo osoby podpisującej informację do reprezentowania Wnioskodawcy.</w:t>
      </w:r>
    </w:p>
    <w:p w14:paraId="74732102" w14:textId="77777777" w:rsidR="00DE60C1" w:rsidRPr="003E4934" w:rsidRDefault="00DE60C1" w:rsidP="00DE60C1">
      <w:pPr>
        <w:spacing w:after="0" w:line="240" w:lineRule="auto"/>
        <w:ind w:left="567"/>
        <w:jc w:val="both"/>
        <w:rPr>
          <w:rFonts w:eastAsia="Calibri" w:cs="Calibri Light"/>
        </w:rPr>
      </w:pPr>
    </w:p>
    <w:p w14:paraId="7FC64F2C" w14:textId="77777777" w:rsidR="00425351" w:rsidRPr="003E4934" w:rsidRDefault="00425351" w:rsidP="00E52F80">
      <w:pPr>
        <w:pStyle w:val="Akapitzlist"/>
        <w:numPr>
          <w:ilvl w:val="1"/>
          <w:numId w:val="15"/>
        </w:numPr>
        <w:ind w:left="567" w:hanging="567"/>
        <w:rPr>
          <w:rFonts w:eastAsiaTheme="majorEastAsia" w:cstheme="majorHAnsi"/>
          <w:b/>
          <w:color w:val="C00000"/>
          <w:sz w:val="24"/>
          <w:szCs w:val="24"/>
        </w:rPr>
      </w:pPr>
      <w:r w:rsidRPr="003E4934">
        <w:rPr>
          <w:rFonts w:eastAsiaTheme="majorEastAsia" w:cstheme="majorHAnsi"/>
          <w:b/>
          <w:color w:val="C00000"/>
          <w:sz w:val="24"/>
          <w:szCs w:val="24"/>
        </w:rPr>
        <w:t>Otwarcie Wniosków</w:t>
      </w:r>
    </w:p>
    <w:p w14:paraId="75D83827" w14:textId="70F9C704" w:rsidR="00425351" w:rsidRPr="003E4934" w:rsidRDefault="00425351" w:rsidP="00E52F80">
      <w:pPr>
        <w:numPr>
          <w:ilvl w:val="0"/>
          <w:numId w:val="24"/>
        </w:numPr>
        <w:spacing w:after="0" w:line="240" w:lineRule="auto"/>
        <w:ind w:left="567" w:hanging="425"/>
        <w:jc w:val="both"/>
        <w:rPr>
          <w:rFonts w:eastAsia="Calibri" w:cs="Calibri Light"/>
        </w:rPr>
      </w:pPr>
      <w:r w:rsidRPr="003E4934">
        <w:rPr>
          <w:rFonts w:eastAsia="Calibri" w:cs="Calibri Light"/>
        </w:rPr>
        <w:t xml:space="preserve">Otwarcie Wniosków nastąpi w dniu, w którym upływa ostateczny termin ich składania tj. </w:t>
      </w:r>
      <w:r w:rsidR="00A64121" w:rsidRPr="003E4934">
        <w:rPr>
          <w:rFonts w:eastAsia="Calibri" w:cs="Calibri Light"/>
        </w:rPr>
        <w:t>w dniu określonym w Harmonogramie</w:t>
      </w:r>
      <w:r w:rsidR="000F6CEC" w:rsidRPr="003E4934">
        <w:rPr>
          <w:rFonts w:eastAsia="Calibri" w:cs="Calibri Light"/>
        </w:rPr>
        <w:t xml:space="preserve">, </w:t>
      </w:r>
      <w:r w:rsidRPr="003E4934">
        <w:t xml:space="preserve">o godzinie </w:t>
      </w:r>
      <w:r w:rsidR="79EAE716" w:rsidRPr="003E4934">
        <w:rPr>
          <w:rFonts w:eastAsia="Calibri" w:cs="Calibri Light"/>
        </w:rPr>
        <w:t xml:space="preserve">14.00 </w:t>
      </w:r>
      <w:r w:rsidR="00C16D85" w:rsidRPr="003E4934">
        <w:rPr>
          <w:rFonts w:eastAsia="Calibri" w:cs="Calibri Light"/>
        </w:rPr>
        <w:t>w siedzibie Centrum</w:t>
      </w:r>
      <w:r w:rsidR="003D387A" w:rsidRPr="003E4934">
        <w:rPr>
          <w:rFonts w:eastAsia="Calibri" w:cs="Calibri Light"/>
        </w:rPr>
        <w:t>.</w:t>
      </w:r>
      <w:r w:rsidR="00612CB9" w:rsidRPr="003E4934">
        <w:rPr>
          <w:rFonts w:eastAsia="Calibri" w:cs="Calibri Light"/>
        </w:rPr>
        <w:t xml:space="preserve"> </w:t>
      </w:r>
    </w:p>
    <w:p w14:paraId="02EF2309" w14:textId="77777777" w:rsidR="00425351" w:rsidRPr="003E4934" w:rsidRDefault="00425351" w:rsidP="00E52F80">
      <w:pPr>
        <w:numPr>
          <w:ilvl w:val="0"/>
          <w:numId w:val="24"/>
        </w:numPr>
        <w:spacing w:after="0" w:line="240" w:lineRule="auto"/>
        <w:ind w:left="567" w:hanging="425"/>
        <w:jc w:val="both"/>
        <w:rPr>
          <w:rFonts w:eastAsia="Calibri" w:cs="Calibri Light"/>
        </w:rPr>
      </w:pPr>
      <w:r w:rsidRPr="003E4934">
        <w:rPr>
          <w:rFonts w:eastAsia="Calibri" w:cs="Calibri Light"/>
        </w:rPr>
        <w:t>Otwarcie Wniosków nastąpi w obecności co najmniej dwóch pracowników</w:t>
      </w:r>
      <w:r w:rsidR="00C209FD" w:rsidRPr="003E4934">
        <w:rPr>
          <w:rFonts w:eastAsia="Calibri" w:cs="Calibri Light"/>
        </w:rPr>
        <w:t xml:space="preserve"> lub współpracowników</w:t>
      </w:r>
      <w:r w:rsidRPr="003E4934">
        <w:rPr>
          <w:rFonts w:eastAsia="Calibri" w:cs="Calibri Light"/>
        </w:rPr>
        <w:t xml:space="preserve"> </w:t>
      </w:r>
      <w:r w:rsidR="00D2234B" w:rsidRPr="003E4934">
        <w:rPr>
          <w:rFonts w:eastAsia="Calibri" w:cs="Calibri Light"/>
        </w:rPr>
        <w:t>NCBR</w:t>
      </w:r>
      <w:r w:rsidRPr="003E4934">
        <w:rPr>
          <w:rFonts w:eastAsia="Calibri" w:cs="Calibri Light"/>
        </w:rPr>
        <w:t>. W</w:t>
      </w:r>
      <w:r w:rsidR="00D2234B" w:rsidRPr="003E4934">
        <w:rPr>
          <w:rFonts w:eastAsia="Calibri" w:cs="Calibri Light"/>
        </w:rPr>
        <w:t> </w:t>
      </w:r>
      <w:r w:rsidRPr="003E4934">
        <w:rPr>
          <w:rFonts w:eastAsia="Calibri" w:cs="Calibri Light"/>
        </w:rPr>
        <w:t xml:space="preserve">wyniku przeprowadzenia procedury otwarcia Wniosków przewiduje się podanie danych zawartych we Wniosku dotyczących Wnioskodawców </w:t>
      </w:r>
      <w:r w:rsidR="009E7EAD" w:rsidRPr="003E4934">
        <w:rPr>
          <w:rFonts w:eastAsia="Calibri" w:cs="Calibri Light"/>
        </w:rPr>
        <w:t xml:space="preserve">– </w:t>
      </w:r>
      <w:r w:rsidRPr="003E4934">
        <w:rPr>
          <w:rFonts w:eastAsia="Calibri" w:cs="Calibri Light"/>
        </w:rPr>
        <w:t>nazw</w:t>
      </w:r>
      <w:r w:rsidR="0005369C" w:rsidRPr="003E4934">
        <w:rPr>
          <w:rFonts w:eastAsia="Calibri" w:cs="Calibri Light"/>
        </w:rPr>
        <w:t>y podmiotów</w:t>
      </w:r>
      <w:r w:rsidR="00DD4EF4" w:rsidRPr="003E4934">
        <w:rPr>
          <w:rFonts w:eastAsia="Calibri" w:cs="Calibri Light"/>
        </w:rPr>
        <w:t xml:space="preserve"> </w:t>
      </w:r>
      <w:r w:rsidR="00FE1E55" w:rsidRPr="003E4934">
        <w:rPr>
          <w:rFonts w:eastAsia="Calibri" w:cs="Calibri Light"/>
        </w:rPr>
        <w:t xml:space="preserve">i </w:t>
      </w:r>
      <w:r w:rsidRPr="003E4934">
        <w:rPr>
          <w:rFonts w:eastAsia="Calibri" w:cs="Calibri Light"/>
        </w:rPr>
        <w:t>adresy ich siedzib.</w:t>
      </w:r>
    </w:p>
    <w:p w14:paraId="2B1FD548" w14:textId="3954D838" w:rsidR="00BC697E" w:rsidRPr="003E4934" w:rsidRDefault="00425351" w:rsidP="00E52F80">
      <w:pPr>
        <w:numPr>
          <w:ilvl w:val="0"/>
          <w:numId w:val="24"/>
        </w:numPr>
        <w:spacing w:after="0" w:line="240" w:lineRule="auto"/>
        <w:ind w:left="567" w:hanging="425"/>
        <w:jc w:val="both"/>
        <w:rPr>
          <w:rFonts w:eastAsia="Calibri" w:cs="Calibri Light"/>
        </w:rPr>
      </w:pPr>
      <w:r w:rsidRPr="003E4934">
        <w:rPr>
          <w:rFonts w:eastAsia="Calibri" w:cs="Calibri Light"/>
        </w:rPr>
        <w:t xml:space="preserve">Z przeprowadzenia procedury otwarcia Wniosków sporządzony zostanie pisemny protokół. Protokół będzie miał charakter jawny. Wyniki przeprowadzenia procedury otwarcia Wniosków zostaną upublicznione na </w:t>
      </w:r>
      <w:r w:rsidR="007803E5" w:rsidRPr="003E4934">
        <w:rPr>
          <w:rFonts w:eastAsia="Calibri" w:cs="Calibri Light"/>
        </w:rPr>
        <w:t>S</w:t>
      </w:r>
      <w:r w:rsidRPr="003E4934">
        <w:rPr>
          <w:rFonts w:eastAsia="Calibri" w:cs="Calibri Light"/>
        </w:rPr>
        <w:t xml:space="preserve">tronie internetowej Centrum. </w:t>
      </w:r>
    </w:p>
    <w:p w14:paraId="5F9417BF" w14:textId="7E423739" w:rsidR="004F7E3A" w:rsidRPr="003E4934" w:rsidRDefault="004F7E3A" w:rsidP="00E52F80">
      <w:pPr>
        <w:numPr>
          <w:ilvl w:val="0"/>
          <w:numId w:val="24"/>
        </w:numPr>
        <w:spacing w:after="0" w:line="240" w:lineRule="auto"/>
        <w:ind w:left="567" w:hanging="425"/>
        <w:jc w:val="both"/>
        <w:rPr>
          <w:rFonts w:eastAsia="Calibri" w:cs="Calibri Light"/>
        </w:rPr>
      </w:pPr>
      <w:bookmarkStart w:id="141" w:name="_Hlk53784697"/>
      <w:r w:rsidRPr="003E4934">
        <w:rPr>
          <w:rFonts w:eastAsia="Calibri" w:cs="Calibri Light"/>
        </w:rPr>
        <w:t xml:space="preserve">Jeżeli w momencie otwarcia Wniosków obowiązujące przepisy </w:t>
      </w:r>
      <w:r w:rsidR="001B1B1B" w:rsidRPr="003E4934">
        <w:rPr>
          <w:rFonts w:eastAsia="Calibri" w:cs="Calibri Light"/>
        </w:rPr>
        <w:t xml:space="preserve">lub stan epidemiczny </w:t>
      </w:r>
      <w:r w:rsidRPr="003E4934">
        <w:rPr>
          <w:rFonts w:eastAsia="Calibri" w:cs="Calibri Light"/>
        </w:rPr>
        <w:t>będą uniemożliwiać w jakimkolwiek zakresie realizację ww. czynności, NCBR dokona ich w zakresie najdalej dopuszczalnym przez te przepisy, stosując postanowienia pkt 4.4. odpowiednio.</w:t>
      </w:r>
    </w:p>
    <w:bookmarkEnd w:id="141"/>
    <w:p w14:paraId="71199D4A" w14:textId="77777777" w:rsidR="001A1939" w:rsidRPr="003E4934" w:rsidRDefault="001A1939" w:rsidP="001A1939">
      <w:pPr>
        <w:spacing w:after="0" w:line="240" w:lineRule="auto"/>
        <w:ind w:left="567"/>
        <w:jc w:val="both"/>
        <w:rPr>
          <w:rFonts w:eastAsia="Calibri" w:cs="Calibri Light"/>
        </w:rPr>
      </w:pPr>
    </w:p>
    <w:p w14:paraId="03CC8B6E" w14:textId="77777777" w:rsidR="001A1939" w:rsidRPr="003E4934" w:rsidRDefault="001A193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142" w:name="_Toc494180699"/>
      <w:bookmarkStart w:id="143" w:name="_Ref495485168"/>
      <w:bookmarkStart w:id="144" w:name="_Toc496261339"/>
      <w:bookmarkStart w:id="145" w:name="_Toc503863047"/>
      <w:bookmarkStart w:id="146" w:name="_Ref509201481"/>
      <w:bookmarkStart w:id="147" w:name="_Ref509207043"/>
      <w:bookmarkStart w:id="148" w:name="_Toc53762102"/>
      <w:bookmarkStart w:id="149" w:name="_Toc59586189"/>
      <w:r w:rsidRPr="003E4934">
        <w:rPr>
          <w:rFonts w:asciiTheme="minorHAnsi" w:eastAsia="Arial Unicode MS" w:hAnsiTheme="minorHAnsi" w:cstheme="majorHAnsi"/>
          <w:b/>
          <w:color w:val="C00000"/>
          <w:sz w:val="28"/>
          <w:szCs w:val="28"/>
        </w:rPr>
        <w:t>Komunikacja Centrum z Wnioskodawcami/Wykonawcami, doręczenia</w:t>
      </w:r>
      <w:bookmarkEnd w:id="142"/>
      <w:bookmarkEnd w:id="143"/>
      <w:bookmarkEnd w:id="144"/>
      <w:bookmarkEnd w:id="145"/>
      <w:bookmarkEnd w:id="146"/>
      <w:bookmarkEnd w:id="147"/>
      <w:bookmarkEnd w:id="148"/>
      <w:bookmarkEnd w:id="149"/>
    </w:p>
    <w:p w14:paraId="590D9E7A" w14:textId="5B10B243" w:rsidR="001A1939" w:rsidRPr="003E4934" w:rsidRDefault="001A1939" w:rsidP="001A1939">
      <w:pPr>
        <w:pStyle w:val="Akapitzlist"/>
        <w:numPr>
          <w:ilvl w:val="0"/>
          <w:numId w:val="11"/>
        </w:numPr>
        <w:spacing w:after="0" w:line="240" w:lineRule="auto"/>
        <w:ind w:left="426" w:hanging="426"/>
        <w:jc w:val="both"/>
        <w:rPr>
          <w:rFonts w:cstheme="majorHAnsi"/>
        </w:rPr>
      </w:pPr>
      <w:bookmarkStart w:id="150" w:name="_Ref495485169"/>
      <w:r w:rsidRPr="003E4934">
        <w:rPr>
          <w:rFonts w:cstheme="majorHAnsi"/>
        </w:rPr>
        <w:t>Kontakt z Centrum na każdym etapie Przedsięwzięcia i Postępowania (w toku oceny Wniosków w celu dopuszczenia Wnioskodawców do zawarcia Umowy, jak również w toku realizacji Umowy – poszczególnych Etapów) jest możliwy z zachowaniem formy pisemnej, w postaci przesyłki poleconej, chyba że Regulamin lub Umowa w inny sposób regulują zasady komunikacji z Centrum. Adres siedziby Centrum wskazano w Definicjach.</w:t>
      </w:r>
      <w:bookmarkStart w:id="151" w:name="_Ref495485171"/>
      <w:bookmarkEnd w:id="150"/>
    </w:p>
    <w:p w14:paraId="7A858BE7" w14:textId="2F04BB08" w:rsidR="001A1939" w:rsidRPr="003E4934" w:rsidRDefault="001A1939" w:rsidP="001A1939">
      <w:pPr>
        <w:pStyle w:val="Akapitzlist"/>
        <w:numPr>
          <w:ilvl w:val="0"/>
          <w:numId w:val="11"/>
        </w:numPr>
        <w:spacing w:after="0" w:line="240" w:lineRule="auto"/>
        <w:ind w:left="426" w:hanging="426"/>
        <w:jc w:val="both"/>
      </w:pPr>
      <w:r w:rsidRPr="003E4934">
        <w:t xml:space="preserve">Jeżeli Umowa lub Regulamin nie zastrzegają dla dokonania czynności </w:t>
      </w:r>
      <w:r w:rsidR="009F62FE" w:rsidRPr="003E4934">
        <w:t xml:space="preserve">określonej </w:t>
      </w:r>
      <w:r w:rsidRPr="003E4934">
        <w:t>formy pod rygorem nieważności, Strony dopuszczają możliwość komunikowania się:</w:t>
      </w:r>
    </w:p>
    <w:p w14:paraId="70551819" w14:textId="3B2DB1E2" w:rsidR="001A1939" w:rsidRPr="003E4934" w:rsidRDefault="001A1939" w:rsidP="001A1939">
      <w:pPr>
        <w:pStyle w:val="Akapitzlist"/>
        <w:numPr>
          <w:ilvl w:val="1"/>
          <w:numId w:val="11"/>
        </w:numPr>
        <w:spacing w:after="0" w:line="240" w:lineRule="auto"/>
        <w:ind w:left="851"/>
        <w:jc w:val="both"/>
      </w:pPr>
      <w:r w:rsidRPr="003E4934">
        <w:rPr>
          <w:rFonts w:eastAsia="Times New Roman" w:cs="Times New Roman"/>
          <w:lang w:eastAsia="pl-PL"/>
        </w:rPr>
        <w:t xml:space="preserve">w formie pisemnej – listem poleconym za potwierdzeniem </w:t>
      </w:r>
      <w:r w:rsidR="007F4DB2" w:rsidRPr="003E4934">
        <w:rPr>
          <w:rFonts w:eastAsia="Times New Roman" w:cs="Times New Roman"/>
          <w:lang w:eastAsia="pl-PL"/>
        </w:rPr>
        <w:t>odbioru</w:t>
      </w:r>
      <w:r w:rsidR="009F62FE" w:rsidRPr="003E4934">
        <w:rPr>
          <w:rFonts w:eastAsia="Times New Roman" w:cs="Times New Roman"/>
          <w:lang w:eastAsia="pl-PL"/>
        </w:rPr>
        <w:t xml:space="preserve"> lub</w:t>
      </w:r>
    </w:p>
    <w:p w14:paraId="0B8A689A" w14:textId="78EE1C84" w:rsidR="001A1939" w:rsidRPr="003E4934" w:rsidRDefault="001A1939" w:rsidP="001A1939">
      <w:pPr>
        <w:pStyle w:val="Akapitzlist"/>
        <w:numPr>
          <w:ilvl w:val="1"/>
          <w:numId w:val="11"/>
        </w:numPr>
        <w:spacing w:after="0" w:line="240" w:lineRule="auto"/>
        <w:ind w:left="851"/>
        <w:jc w:val="both"/>
      </w:pPr>
      <w:r w:rsidRPr="003E4934">
        <w:rPr>
          <w:rFonts w:ascii="Calibri" w:hAnsi="Calibri" w:cs="Calibri"/>
        </w:rPr>
        <w:t xml:space="preserve">w formie elektronicznej – za pomocą wiadomości e-mail wskazany w </w:t>
      </w:r>
      <w:r w:rsidR="007E75F1" w:rsidRPr="003E4934">
        <w:rPr>
          <w:rFonts w:ascii="Calibri" w:hAnsi="Calibri" w:cs="Calibri"/>
        </w:rPr>
        <w:t>R</w:t>
      </w:r>
      <w:r w:rsidRPr="003E4934">
        <w:rPr>
          <w:rFonts w:ascii="Calibri" w:hAnsi="Calibri" w:cs="Calibri"/>
        </w:rPr>
        <w:t xml:space="preserve">ozdziale </w:t>
      </w:r>
      <w:r w:rsidR="00BA5F85" w:rsidRPr="003E4934">
        <w:rPr>
          <w:rFonts w:ascii="Calibri" w:hAnsi="Calibri" w:cs="Calibri"/>
        </w:rPr>
        <w:fldChar w:fldCharType="begin"/>
      </w:r>
      <w:r w:rsidR="00BA5F85" w:rsidRPr="003E4934">
        <w:rPr>
          <w:rFonts w:ascii="Calibri" w:hAnsi="Calibri" w:cs="Calibri"/>
        </w:rPr>
        <w:instrText xml:space="preserve"> REF _Ref52630162 \n \h </w:instrText>
      </w:r>
      <w:r w:rsidR="004E2D42" w:rsidRPr="003E4934">
        <w:rPr>
          <w:rFonts w:ascii="Calibri" w:hAnsi="Calibri" w:cs="Calibri"/>
        </w:rPr>
        <w:instrText xml:space="preserve"> \* MERGEFORMAT </w:instrText>
      </w:r>
      <w:r w:rsidR="00BA5F85" w:rsidRPr="003E4934">
        <w:rPr>
          <w:rFonts w:ascii="Calibri" w:hAnsi="Calibri" w:cs="Calibri"/>
        </w:rPr>
      </w:r>
      <w:r w:rsidR="00BA5F85" w:rsidRPr="003E4934">
        <w:rPr>
          <w:rFonts w:ascii="Calibri" w:hAnsi="Calibri" w:cs="Calibri"/>
        </w:rPr>
        <w:fldChar w:fldCharType="separate"/>
      </w:r>
      <w:r w:rsidR="009C1D2B">
        <w:rPr>
          <w:rFonts w:ascii="Calibri" w:hAnsi="Calibri" w:cs="Calibri"/>
        </w:rPr>
        <w:t>IV</w:t>
      </w:r>
      <w:r w:rsidR="00BA5F85" w:rsidRPr="003E4934">
        <w:rPr>
          <w:rFonts w:ascii="Calibri" w:hAnsi="Calibri" w:cs="Calibri"/>
        </w:rPr>
        <w:fldChar w:fldCharType="end"/>
      </w:r>
      <w:r w:rsidR="00BA5F85" w:rsidRPr="003E4934">
        <w:rPr>
          <w:rFonts w:ascii="Calibri" w:hAnsi="Calibri" w:cs="Calibri"/>
        </w:rPr>
        <w:t xml:space="preserve"> pkt </w:t>
      </w:r>
      <w:r w:rsidR="00BA5F85" w:rsidRPr="003E4934">
        <w:rPr>
          <w:rFonts w:ascii="Calibri" w:hAnsi="Calibri" w:cs="Calibri"/>
        </w:rPr>
        <w:fldChar w:fldCharType="begin"/>
      </w:r>
      <w:r w:rsidR="00BA5F85" w:rsidRPr="003E4934">
        <w:rPr>
          <w:rFonts w:ascii="Calibri" w:hAnsi="Calibri" w:cs="Calibri"/>
        </w:rPr>
        <w:instrText xml:space="preserve"> REF _Ref52633966 \n \h </w:instrText>
      </w:r>
      <w:r w:rsidR="004E2D42" w:rsidRPr="003E4934">
        <w:rPr>
          <w:rFonts w:ascii="Calibri" w:hAnsi="Calibri" w:cs="Calibri"/>
        </w:rPr>
        <w:instrText xml:space="preserve"> \* MERGEFORMAT </w:instrText>
      </w:r>
      <w:r w:rsidR="00BA5F85" w:rsidRPr="003E4934">
        <w:rPr>
          <w:rFonts w:ascii="Calibri" w:hAnsi="Calibri" w:cs="Calibri"/>
        </w:rPr>
      </w:r>
      <w:r w:rsidR="00BA5F85" w:rsidRPr="003E4934">
        <w:rPr>
          <w:rFonts w:ascii="Calibri" w:hAnsi="Calibri" w:cs="Calibri"/>
        </w:rPr>
        <w:fldChar w:fldCharType="separate"/>
      </w:r>
      <w:r w:rsidR="009C1D2B">
        <w:rPr>
          <w:rFonts w:ascii="Calibri" w:hAnsi="Calibri" w:cs="Calibri"/>
        </w:rPr>
        <w:t>4.1</w:t>
      </w:r>
      <w:r w:rsidR="00BA5F85" w:rsidRPr="003E4934">
        <w:rPr>
          <w:rFonts w:ascii="Calibri" w:hAnsi="Calibri" w:cs="Calibri"/>
        </w:rPr>
        <w:fldChar w:fldCharType="end"/>
      </w:r>
      <w:r w:rsidR="00BA5F85" w:rsidRPr="003E4934">
        <w:rPr>
          <w:rFonts w:ascii="Calibri" w:hAnsi="Calibri" w:cs="Calibri"/>
        </w:rPr>
        <w:t xml:space="preserve"> ust. </w:t>
      </w:r>
      <w:r w:rsidR="008B32AF">
        <w:rPr>
          <w:rFonts w:ascii="Calibri" w:hAnsi="Calibri" w:cs="Calibri"/>
        </w:rPr>
        <w:t>2</w:t>
      </w:r>
      <w:r w:rsidRPr="003E4934">
        <w:rPr>
          <w:rFonts w:ascii="Calibri" w:hAnsi="Calibri" w:cs="Calibri"/>
        </w:rPr>
        <w:t xml:space="preserve">, zawierającej dokumenty opatrzone kwalifikowanym podpisem elektronicznym lub dokumenty opatrzone podpisem </w:t>
      </w:r>
      <w:r w:rsidR="009F62FE" w:rsidRPr="003E4934">
        <w:rPr>
          <w:rFonts w:ascii="Calibri" w:hAnsi="Calibri" w:cs="Calibri"/>
        </w:rPr>
        <w:t>odręcznym</w:t>
      </w:r>
      <w:r w:rsidRPr="003E4934">
        <w:rPr>
          <w:rFonts w:ascii="Calibri" w:hAnsi="Calibri" w:cs="Calibri"/>
        </w:rPr>
        <w:t xml:space="preserve"> i zeskanowane. </w:t>
      </w:r>
    </w:p>
    <w:p w14:paraId="57DB969D" w14:textId="77777777" w:rsidR="001A1939" w:rsidRPr="003E4934" w:rsidRDefault="001A1939" w:rsidP="001A1939">
      <w:pPr>
        <w:pStyle w:val="Akapitzlist"/>
        <w:spacing w:after="0" w:line="240" w:lineRule="auto"/>
        <w:ind w:left="426"/>
        <w:jc w:val="both"/>
        <w:rPr>
          <w:rFonts w:cstheme="majorHAnsi"/>
        </w:rPr>
      </w:pPr>
      <w:r w:rsidRPr="003E4934">
        <w:rPr>
          <w:rFonts w:cstheme="majorHAnsi"/>
        </w:rPr>
        <w:t>Adres siedziby i adresy e-mail do kontaktu w przypadku Wnioskodawców i Wykonawców wskazano odpowiednio we Wniosku i Umowie.</w:t>
      </w:r>
      <w:bookmarkEnd w:id="151"/>
    </w:p>
    <w:p w14:paraId="1E2DE77E" w14:textId="772F70EC" w:rsidR="001A1939" w:rsidRPr="003E4934" w:rsidRDefault="001A1939" w:rsidP="001A1939">
      <w:pPr>
        <w:pStyle w:val="Akapitzlist"/>
        <w:numPr>
          <w:ilvl w:val="0"/>
          <w:numId w:val="11"/>
        </w:numPr>
        <w:spacing w:after="0" w:line="240" w:lineRule="auto"/>
        <w:ind w:left="426" w:hanging="426"/>
        <w:jc w:val="both"/>
        <w:rPr>
          <w:rFonts w:cstheme="majorHAnsi"/>
        </w:rPr>
      </w:pPr>
      <w:r w:rsidRPr="003E4934">
        <w:rPr>
          <w:rFonts w:cstheme="majorHAnsi"/>
        </w:rPr>
        <w:t xml:space="preserve">W przypadku zmiany danych adresów do korespondencji NCBR lub Wnioskodawców, zmianę uznaje się za skutecznie przekazaną odpowiednio Wnioskodawcy albo NCBR w dniu doręczenia </w:t>
      </w:r>
      <w:r w:rsidRPr="003E4934">
        <w:rPr>
          <w:rFonts w:cstheme="majorHAnsi"/>
        </w:rPr>
        <w:lastRenderedPageBreak/>
        <w:t>mu przesyłki poleconej z informacją o dokonanej zmianie adresu. Do momentu doręczenia ww. przesyłki, Strony uznają za doręczoną wszelką korespondencję przesłaną na adresy wskazane uprzednio.</w:t>
      </w:r>
    </w:p>
    <w:p w14:paraId="720BF8BB" w14:textId="13DF5269" w:rsidR="00BC0F5C" w:rsidRPr="003E4934" w:rsidRDefault="00BC0F5C" w:rsidP="001A1939">
      <w:pPr>
        <w:pStyle w:val="Akapitzlist"/>
        <w:numPr>
          <w:ilvl w:val="0"/>
          <w:numId w:val="11"/>
        </w:numPr>
        <w:spacing w:after="0" w:line="240" w:lineRule="auto"/>
        <w:ind w:left="426" w:hanging="426"/>
        <w:jc w:val="both"/>
        <w:rPr>
          <w:rFonts w:cstheme="majorHAnsi"/>
        </w:rPr>
      </w:pPr>
      <w:bookmarkStart w:id="152" w:name="_Hlk53784712"/>
      <w:r w:rsidRPr="003E4934">
        <w:rPr>
          <w:rFonts w:cstheme="majorHAnsi"/>
        </w:rPr>
        <w:t>Komunikaty w formie pisemnej są uznawane za doręczone z chwilą upływu dwóch tygodni od pierwszej próby doręczenia. Komunikaty w formie elektronicznej są uznawane za doręczone z chwilą wprowadzenia ich do środka komunikacji elektronicznej w taki sposób, że adresat mógł się z nim zapoznać.</w:t>
      </w:r>
    </w:p>
    <w:bookmarkEnd w:id="152"/>
    <w:p w14:paraId="62169A2C" w14:textId="7C37960D" w:rsidR="001A1939" w:rsidRPr="003E4934" w:rsidRDefault="001A1939" w:rsidP="001A1939">
      <w:pPr>
        <w:pStyle w:val="Akapitzlist"/>
        <w:numPr>
          <w:ilvl w:val="0"/>
          <w:numId w:val="11"/>
        </w:numPr>
        <w:spacing w:after="0" w:line="240" w:lineRule="auto"/>
        <w:ind w:left="426" w:hanging="426"/>
        <w:jc w:val="both"/>
        <w:rPr>
          <w:rFonts w:cstheme="majorHAnsi"/>
        </w:rPr>
      </w:pPr>
      <w:r w:rsidRPr="003E4934">
        <w:rPr>
          <w:rFonts w:cstheme="majorHAnsi"/>
        </w:rPr>
        <w:t xml:space="preserve">Pozostałe zasady dotyczące komunikacji Stron określone zostały odpowiednimi postanowieniami Regulaminu lub Umowy. </w:t>
      </w:r>
    </w:p>
    <w:p w14:paraId="7B84792A" w14:textId="77777777" w:rsidR="00DE3579" w:rsidRPr="003E4934" w:rsidRDefault="00DE3579" w:rsidP="009A26C0">
      <w:pPr>
        <w:pStyle w:val="Akapitzlist"/>
        <w:spacing w:after="0" w:line="240" w:lineRule="auto"/>
        <w:ind w:left="426"/>
        <w:jc w:val="both"/>
        <w:rPr>
          <w:rFonts w:cstheme="majorHAnsi"/>
        </w:rPr>
      </w:pPr>
    </w:p>
    <w:p w14:paraId="2966786F" w14:textId="4341003F" w:rsidR="00AF1E81" w:rsidRPr="003E4934" w:rsidRDefault="001A193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153" w:name="_Ref52633642"/>
      <w:bookmarkStart w:id="154" w:name="_Toc53762103"/>
      <w:bookmarkStart w:id="155" w:name="_Toc59586190"/>
      <w:r w:rsidRPr="003E4934">
        <w:rPr>
          <w:rFonts w:asciiTheme="minorHAnsi" w:eastAsia="Arial Unicode MS" w:hAnsiTheme="minorHAnsi" w:cstheme="majorHAnsi"/>
          <w:b/>
          <w:color w:val="C00000"/>
          <w:sz w:val="28"/>
          <w:szCs w:val="28"/>
        </w:rPr>
        <w:t>Ocena Wniosków</w:t>
      </w:r>
      <w:r w:rsidR="00F15BEA" w:rsidRPr="003E4934">
        <w:rPr>
          <w:rFonts w:asciiTheme="minorHAnsi" w:eastAsia="Arial Unicode MS" w:hAnsiTheme="minorHAnsi" w:cstheme="majorHAnsi"/>
          <w:b/>
          <w:color w:val="C00000"/>
          <w:sz w:val="28"/>
          <w:szCs w:val="28"/>
        </w:rPr>
        <w:t xml:space="preserve"> i Lista Rankingowa</w:t>
      </w:r>
      <w:bookmarkEnd w:id="153"/>
      <w:bookmarkEnd w:id="154"/>
      <w:bookmarkEnd w:id="155"/>
    </w:p>
    <w:p w14:paraId="061F9720" w14:textId="4F2B00EB" w:rsidR="00525C19" w:rsidRPr="003E4934" w:rsidRDefault="00CC7E1B" w:rsidP="00E52F80">
      <w:pPr>
        <w:pStyle w:val="Nagwek2"/>
        <w:keepNext w:val="0"/>
        <w:keepLines w:val="0"/>
        <w:numPr>
          <w:ilvl w:val="1"/>
          <w:numId w:val="15"/>
        </w:numPr>
        <w:spacing w:before="0" w:after="120" w:line="276" w:lineRule="auto"/>
        <w:ind w:left="709" w:hanging="567"/>
        <w:jc w:val="both"/>
        <w:rPr>
          <w:rFonts w:asciiTheme="minorHAnsi" w:hAnsiTheme="minorHAnsi" w:cstheme="majorHAnsi"/>
          <w:b/>
          <w:color w:val="C00000"/>
          <w:sz w:val="24"/>
          <w:szCs w:val="24"/>
        </w:rPr>
      </w:pPr>
      <w:bookmarkStart w:id="156" w:name="_Toc54726762"/>
      <w:bookmarkStart w:id="157" w:name="_Toc54726763"/>
      <w:bookmarkStart w:id="158" w:name="_Toc54726764"/>
      <w:bookmarkStart w:id="159" w:name="_Toc59586191"/>
      <w:bookmarkStart w:id="160" w:name="_Ref509216013"/>
      <w:bookmarkStart w:id="161" w:name="_Ref53669403"/>
      <w:bookmarkStart w:id="162" w:name="_Ref52633645"/>
      <w:bookmarkStart w:id="163" w:name="_Ref52646015"/>
      <w:bookmarkStart w:id="164" w:name="_Ref52646363"/>
      <w:bookmarkEnd w:id="156"/>
      <w:bookmarkEnd w:id="157"/>
      <w:bookmarkEnd w:id="158"/>
      <w:r w:rsidRPr="003E4934">
        <w:rPr>
          <w:rFonts w:asciiTheme="minorHAnsi" w:hAnsiTheme="minorHAnsi" w:cstheme="majorHAnsi"/>
          <w:b/>
          <w:color w:val="C00000"/>
          <w:sz w:val="24"/>
          <w:szCs w:val="24"/>
        </w:rPr>
        <w:t>Postanowienia ogólne</w:t>
      </w:r>
      <w:bookmarkEnd w:id="159"/>
    </w:p>
    <w:p w14:paraId="10CF08B7" w14:textId="2D24D403" w:rsidR="00525C19" w:rsidRPr="003E4934" w:rsidRDefault="00525C19" w:rsidP="00525C19">
      <w:pPr>
        <w:pStyle w:val="Akapitzlist"/>
        <w:numPr>
          <w:ilvl w:val="0"/>
          <w:numId w:val="10"/>
        </w:numPr>
        <w:spacing w:after="0" w:line="240" w:lineRule="auto"/>
        <w:ind w:left="567" w:hanging="425"/>
        <w:jc w:val="both"/>
      </w:pPr>
      <w:r w:rsidRPr="003E4934">
        <w:t xml:space="preserve">NCBR prowadzi ocenę Wniosków w ramach danego Strumienia zgodnie z zasadami określonymi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9C1D2B">
        <w:t>6.2</w:t>
      </w:r>
      <w:r w:rsidRPr="003E4934">
        <w:fldChar w:fldCharType="end"/>
      </w:r>
      <w:r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9C1D2B">
        <w:t>6.4</w:t>
      </w:r>
      <w:r w:rsidRPr="003E4934">
        <w:fldChar w:fldCharType="end"/>
      </w:r>
      <w:r w:rsidRPr="003E4934">
        <w:t xml:space="preserve"> Regulaminu oraz w </w:t>
      </w:r>
      <w:r w:rsidR="00A65A55" w:rsidRPr="003E4934">
        <w:t>Załączni</w:t>
      </w:r>
      <w:r w:rsidRPr="003E4934">
        <w:t>ku nr 5 do Regulaminu.</w:t>
      </w:r>
    </w:p>
    <w:p w14:paraId="1E3E476D" w14:textId="481447F3" w:rsidR="00525C19" w:rsidRPr="003E4934" w:rsidRDefault="00525C19" w:rsidP="205CF311">
      <w:pPr>
        <w:pStyle w:val="Akapitzlist"/>
        <w:numPr>
          <w:ilvl w:val="0"/>
          <w:numId w:val="10"/>
        </w:numPr>
        <w:spacing w:after="0" w:line="240" w:lineRule="auto"/>
        <w:ind w:left="567" w:hanging="425"/>
        <w:jc w:val="both"/>
        <w:rPr>
          <w:rFonts w:eastAsiaTheme="minorEastAsia"/>
        </w:rPr>
      </w:pPr>
      <w:r w:rsidRPr="003E4934">
        <w:t xml:space="preserve">NCBR prowadzi ocenę wskazaną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9C1D2B">
        <w:t>6.2</w:t>
      </w:r>
      <w:r w:rsidRPr="003E4934">
        <w:fldChar w:fldCharType="end"/>
      </w:r>
      <w:r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9C1D2B">
        <w:t>6.4</w:t>
      </w:r>
      <w:r w:rsidRPr="003E4934">
        <w:fldChar w:fldCharType="end"/>
      </w:r>
      <w:r w:rsidRPr="003E4934">
        <w:t xml:space="preserve"> we wskazanej w Regulaminie kolejności. </w:t>
      </w:r>
      <w:r w:rsidR="74A3C2B8" w:rsidRPr="003E4934">
        <w:t>NCBR</w:t>
      </w:r>
      <w:r w:rsidRPr="003E4934">
        <w:t xml:space="preserve"> może podjąć decyzję o zmianie kolejności oceny </w:t>
      </w:r>
      <w:r w:rsidR="00F679A8" w:rsidRPr="003E4934">
        <w:t xml:space="preserve">(w tym zacząć od oceny merytorycznej Wniosku) </w:t>
      </w:r>
      <w:r w:rsidRPr="003E4934">
        <w:t xml:space="preserve">lub </w:t>
      </w:r>
      <w:r w:rsidR="00F679A8" w:rsidRPr="003E4934">
        <w:t xml:space="preserve">o </w:t>
      </w:r>
      <w:r w:rsidRPr="003E4934">
        <w:t xml:space="preserve">prowadzeniu oceny Wniosku równolegle przez pryzmat ocen wskazanych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9C1D2B">
        <w:t>6.2</w:t>
      </w:r>
      <w:r w:rsidRPr="003E4934">
        <w:fldChar w:fldCharType="end"/>
      </w:r>
      <w:r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9C1D2B">
        <w:t>6.4</w:t>
      </w:r>
      <w:r w:rsidRPr="003E4934">
        <w:fldChar w:fldCharType="end"/>
      </w:r>
      <w:r w:rsidRPr="003E4934">
        <w:t>.</w:t>
      </w:r>
      <w:r w:rsidR="00AB0321" w:rsidRPr="003E4934">
        <w:t xml:space="preserve"> O ile Wniosek nie podlega odrzuceniu, każdy Wniosek musi być zbadany w pełnym zakresie określonym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9C1D2B">
        <w:t>6.2</w:t>
      </w:r>
      <w:r w:rsidRPr="003E4934">
        <w:fldChar w:fldCharType="end"/>
      </w:r>
      <w:r w:rsidR="00AB0321"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9C1D2B">
        <w:t>6.4</w:t>
      </w:r>
      <w:r w:rsidRPr="003E4934">
        <w:fldChar w:fldCharType="end"/>
      </w:r>
      <w:r w:rsidR="00AB0321" w:rsidRPr="003E4934">
        <w:t>.</w:t>
      </w:r>
    </w:p>
    <w:p w14:paraId="5905C21C" w14:textId="536EBA34" w:rsidR="001B1B1B" w:rsidRPr="003E4934" w:rsidRDefault="63A7295B" w:rsidP="205CF311">
      <w:pPr>
        <w:pStyle w:val="Akapitzlist"/>
        <w:numPr>
          <w:ilvl w:val="0"/>
          <w:numId w:val="10"/>
        </w:numPr>
        <w:spacing w:after="0" w:line="240" w:lineRule="auto"/>
        <w:ind w:left="567" w:hanging="425"/>
        <w:jc w:val="both"/>
        <w:rPr>
          <w:rFonts w:eastAsiaTheme="minorEastAsia"/>
        </w:rPr>
      </w:pPr>
      <w:r w:rsidRPr="003E4934">
        <w:t>NCBR</w:t>
      </w:r>
      <w:r w:rsidR="00E37A13" w:rsidRPr="003E4934">
        <w:t xml:space="preserve"> może zdecydować, że j</w:t>
      </w:r>
      <w:r w:rsidR="00525C19" w:rsidRPr="003E4934">
        <w:t xml:space="preserve">eśli w wyniku oceny formalnej albo oceny wskazanej w pkt </w:t>
      </w:r>
      <w:r w:rsidR="00E37A13" w:rsidRPr="003E4934">
        <w:fldChar w:fldCharType="begin"/>
      </w:r>
      <w:r w:rsidR="00E37A13" w:rsidRPr="003E4934">
        <w:instrText xml:space="preserve"> REF _Ref54726951 \r \h </w:instrText>
      </w:r>
      <w:r w:rsidR="004E2D42" w:rsidRPr="003E4934">
        <w:instrText xml:space="preserve"> \* MERGEFORMAT </w:instrText>
      </w:r>
      <w:r w:rsidR="00E37A13" w:rsidRPr="003E4934">
        <w:fldChar w:fldCharType="separate"/>
      </w:r>
      <w:r w:rsidR="009C1D2B">
        <w:t>6.3</w:t>
      </w:r>
      <w:r w:rsidR="00E37A13" w:rsidRPr="003E4934">
        <w:fldChar w:fldCharType="end"/>
      </w:r>
      <w:r w:rsidR="00525C19" w:rsidRPr="003E4934">
        <w:t xml:space="preserve"> zostanie ustalone, że Wniosek podlega odrzuceniu, </w:t>
      </w:r>
      <w:r w:rsidR="00E37A13" w:rsidRPr="003E4934">
        <w:t>to</w:t>
      </w:r>
      <w:r w:rsidR="001B1B1B" w:rsidRPr="003E4934">
        <w:t xml:space="preserve"> wedle wyboru </w:t>
      </w:r>
      <w:r w:rsidR="46E18C2C" w:rsidRPr="003E4934">
        <w:t>NCBR</w:t>
      </w:r>
      <w:r w:rsidR="001B1B1B" w:rsidRPr="003E4934">
        <w:t>:</w:t>
      </w:r>
    </w:p>
    <w:p w14:paraId="22D40BA2" w14:textId="42B0DD9B" w:rsidR="001B1B1B" w:rsidRPr="003E4934" w:rsidRDefault="00525C19" w:rsidP="00877ADA">
      <w:pPr>
        <w:pStyle w:val="Akapitzlist"/>
        <w:numPr>
          <w:ilvl w:val="1"/>
          <w:numId w:val="10"/>
        </w:numPr>
        <w:spacing w:after="0" w:line="240" w:lineRule="auto"/>
        <w:ind w:left="993"/>
        <w:jc w:val="both"/>
      </w:pPr>
      <w:r w:rsidRPr="003E4934">
        <w:t>nie poddaje się go</w:t>
      </w:r>
      <w:r w:rsidR="00F679A8" w:rsidRPr="003E4934">
        <w:t xml:space="preserve"> lub wstrzymuje się</w:t>
      </w:r>
      <w:r w:rsidRPr="003E4934">
        <w:t xml:space="preserve"> dalsz</w:t>
      </w:r>
      <w:r w:rsidR="00F679A8" w:rsidRPr="003E4934">
        <w:t>ą</w:t>
      </w:r>
      <w:r w:rsidRPr="003E4934">
        <w:t xml:space="preserve"> ocen</w:t>
      </w:r>
      <w:r w:rsidR="00F679A8" w:rsidRPr="003E4934">
        <w:t>ę</w:t>
      </w:r>
      <w:r w:rsidRPr="003E4934">
        <w:t xml:space="preserve"> przez pryzmat pozostałych </w:t>
      </w:r>
      <w:r w:rsidR="60EB144D" w:rsidRPr="003E4934">
        <w:t>K</w:t>
      </w:r>
      <w:r w:rsidRPr="003E4934">
        <w:t>ryteriów</w:t>
      </w:r>
      <w:r w:rsidR="001B1B1B" w:rsidRPr="003E4934">
        <w:t>,</w:t>
      </w:r>
    </w:p>
    <w:p w14:paraId="0F694AB6" w14:textId="6C68FC54" w:rsidR="00525C19" w:rsidRPr="003E4934" w:rsidRDefault="001B1B1B" w:rsidP="00877ADA">
      <w:pPr>
        <w:pStyle w:val="Akapitzlist"/>
        <w:numPr>
          <w:ilvl w:val="1"/>
          <w:numId w:val="10"/>
        </w:numPr>
        <w:spacing w:after="0" w:line="240" w:lineRule="auto"/>
        <w:ind w:left="993"/>
        <w:jc w:val="both"/>
      </w:pPr>
      <w:r w:rsidRPr="003E4934">
        <w:t>poddaje się go dalszej ocenie</w:t>
      </w:r>
      <w:r w:rsidR="00525C19" w:rsidRPr="003E4934">
        <w:t>.</w:t>
      </w:r>
    </w:p>
    <w:p w14:paraId="4C6361B9" w14:textId="2CF60837" w:rsidR="00F679A8" w:rsidRPr="003E4934" w:rsidRDefault="00F679A8" w:rsidP="00F36726">
      <w:pPr>
        <w:pStyle w:val="Akapitzlist"/>
        <w:spacing w:after="0" w:line="240" w:lineRule="auto"/>
        <w:ind w:left="567"/>
        <w:jc w:val="both"/>
      </w:pPr>
    </w:p>
    <w:p w14:paraId="38272242" w14:textId="400F22DD" w:rsidR="0004269C" w:rsidRPr="003E4934" w:rsidRDefault="00CE126E" w:rsidP="544C7337">
      <w:pPr>
        <w:pStyle w:val="Nagwek2"/>
        <w:keepNext w:val="0"/>
        <w:keepLines w:val="0"/>
        <w:numPr>
          <w:ilvl w:val="1"/>
          <w:numId w:val="15"/>
        </w:numPr>
        <w:spacing w:before="0" w:after="120" w:line="276" w:lineRule="auto"/>
        <w:ind w:left="709" w:hanging="567"/>
        <w:jc w:val="both"/>
        <w:rPr>
          <w:rFonts w:asciiTheme="minorHAnsi" w:hAnsiTheme="minorHAnsi"/>
          <w:b/>
          <w:bCs/>
          <w:color w:val="C00000"/>
          <w:sz w:val="24"/>
          <w:szCs w:val="24"/>
        </w:rPr>
      </w:pPr>
      <w:bookmarkStart w:id="165" w:name="_Ref54726722"/>
      <w:bookmarkStart w:id="166" w:name="_Toc53762104"/>
      <w:bookmarkStart w:id="167" w:name="_Toc59586192"/>
      <w:r w:rsidRPr="003E4934">
        <w:rPr>
          <w:rFonts w:asciiTheme="minorHAnsi" w:hAnsiTheme="minorHAnsi"/>
          <w:b/>
          <w:bCs/>
          <w:color w:val="C00000"/>
          <w:sz w:val="24"/>
          <w:szCs w:val="24"/>
        </w:rPr>
        <w:t>Ocena formalna</w:t>
      </w:r>
      <w:r w:rsidR="000D2A59" w:rsidRPr="003E4934">
        <w:rPr>
          <w:rFonts w:asciiTheme="minorHAnsi" w:hAnsiTheme="minorHAnsi"/>
          <w:b/>
          <w:bCs/>
          <w:color w:val="C00000"/>
          <w:sz w:val="24"/>
          <w:szCs w:val="24"/>
        </w:rPr>
        <w:t xml:space="preserve"> Wniosków</w:t>
      </w:r>
      <w:r w:rsidR="00A130F3" w:rsidRPr="003E4934">
        <w:rPr>
          <w:rFonts w:asciiTheme="minorHAnsi" w:hAnsiTheme="minorHAnsi"/>
          <w:b/>
          <w:bCs/>
          <w:color w:val="C00000"/>
          <w:sz w:val="24"/>
          <w:szCs w:val="24"/>
        </w:rPr>
        <w:t xml:space="preserve"> </w:t>
      </w:r>
      <w:r w:rsidR="66DE5E7A" w:rsidRPr="003E4934">
        <w:rPr>
          <w:rFonts w:asciiTheme="minorHAnsi" w:hAnsiTheme="minorHAnsi"/>
          <w:b/>
          <w:bCs/>
          <w:color w:val="C00000"/>
          <w:sz w:val="24"/>
          <w:szCs w:val="24"/>
        </w:rPr>
        <w:t>i zasady ogólne</w:t>
      </w:r>
      <w:bookmarkEnd w:id="160"/>
      <w:bookmarkEnd w:id="161"/>
      <w:bookmarkEnd w:id="162"/>
      <w:bookmarkEnd w:id="163"/>
      <w:bookmarkEnd w:id="164"/>
      <w:bookmarkEnd w:id="165"/>
      <w:bookmarkEnd w:id="166"/>
      <w:bookmarkEnd w:id="167"/>
    </w:p>
    <w:p w14:paraId="505A0E39" w14:textId="5DEBB617" w:rsidR="00B41024" w:rsidRPr="003E4934" w:rsidRDefault="0004269C" w:rsidP="00527FE3">
      <w:pPr>
        <w:pStyle w:val="Akapitzlist"/>
        <w:numPr>
          <w:ilvl w:val="0"/>
          <w:numId w:val="43"/>
        </w:numPr>
        <w:tabs>
          <w:tab w:val="clear" w:pos="360"/>
          <w:tab w:val="num" w:pos="426"/>
        </w:tabs>
        <w:spacing w:after="0" w:line="240" w:lineRule="auto"/>
        <w:ind w:left="426" w:hanging="426"/>
        <w:jc w:val="both"/>
        <w:rPr>
          <w:rFonts w:cstheme="majorBidi"/>
        </w:rPr>
      </w:pPr>
      <w:r w:rsidRPr="003E4934">
        <w:rPr>
          <w:rFonts w:cstheme="majorBidi"/>
        </w:rPr>
        <w:t xml:space="preserve">Kwalifikacja do uczestnictwa w </w:t>
      </w:r>
      <w:r w:rsidR="008E703A" w:rsidRPr="003E4934">
        <w:rPr>
          <w:rFonts w:cstheme="majorBidi"/>
        </w:rPr>
        <w:t xml:space="preserve">Postępowaniu </w:t>
      </w:r>
      <w:r w:rsidRPr="003E4934">
        <w:rPr>
          <w:rFonts w:cstheme="majorBidi"/>
        </w:rPr>
        <w:t xml:space="preserve">polegać będzie na weryfikacji i ocenie Wniosków pod względem </w:t>
      </w:r>
      <w:r w:rsidR="2A67D1F3" w:rsidRPr="003E4934">
        <w:rPr>
          <w:rFonts w:cstheme="majorBidi"/>
        </w:rPr>
        <w:t xml:space="preserve">spełniania </w:t>
      </w:r>
      <w:r w:rsidR="005CF5CF" w:rsidRPr="003E4934">
        <w:rPr>
          <w:rFonts w:cstheme="majorBidi"/>
        </w:rPr>
        <w:t>Wymagań</w:t>
      </w:r>
      <w:r w:rsidR="00900982" w:rsidRPr="003E4934">
        <w:rPr>
          <w:rFonts w:cstheme="majorBidi"/>
        </w:rPr>
        <w:t xml:space="preserve"> Formalnych</w:t>
      </w:r>
      <w:r w:rsidRPr="003E4934">
        <w:rPr>
          <w:rFonts w:cstheme="majorBidi"/>
        </w:rPr>
        <w:t>.</w:t>
      </w:r>
      <w:r w:rsidR="00BD7586" w:rsidRPr="003E4934">
        <w:rPr>
          <w:rFonts w:cstheme="majorBidi"/>
        </w:rPr>
        <w:t xml:space="preserve"> Ocena </w:t>
      </w:r>
      <w:r w:rsidR="00BB37CD" w:rsidRPr="003E4934">
        <w:rPr>
          <w:rFonts w:cstheme="majorBidi"/>
        </w:rPr>
        <w:t>f</w:t>
      </w:r>
      <w:r w:rsidR="003E7E3E" w:rsidRPr="003E4934">
        <w:rPr>
          <w:rFonts w:cstheme="majorBidi"/>
        </w:rPr>
        <w:t xml:space="preserve">ormalna Wniosków </w:t>
      </w:r>
      <w:r w:rsidR="00415F65" w:rsidRPr="003E4934">
        <w:rPr>
          <w:rFonts w:cstheme="majorBidi"/>
        </w:rPr>
        <w:t>może być</w:t>
      </w:r>
      <w:r w:rsidR="003E7E3E" w:rsidRPr="003E4934">
        <w:rPr>
          <w:rFonts w:cstheme="majorBidi"/>
        </w:rPr>
        <w:t xml:space="preserve"> dokonywana </w:t>
      </w:r>
      <w:r w:rsidR="004E4FAF" w:rsidRPr="003E4934">
        <w:rPr>
          <w:rFonts w:cstheme="majorBidi"/>
        </w:rPr>
        <w:t xml:space="preserve">wedle wyboru NCBR </w:t>
      </w:r>
      <w:r w:rsidR="00415F65" w:rsidRPr="003E4934">
        <w:rPr>
          <w:rFonts w:cstheme="majorBidi"/>
        </w:rPr>
        <w:t xml:space="preserve">zarówno przez Zespół Oceniający jak i </w:t>
      </w:r>
      <w:r w:rsidR="003E7E3E" w:rsidRPr="003E4934">
        <w:rPr>
          <w:rFonts w:cstheme="majorBidi"/>
        </w:rPr>
        <w:t>przez pracowników</w:t>
      </w:r>
      <w:r w:rsidR="00C209FD" w:rsidRPr="003E4934">
        <w:rPr>
          <w:rFonts w:cstheme="majorBidi"/>
        </w:rPr>
        <w:t xml:space="preserve"> i współpracowników</w:t>
      </w:r>
      <w:r w:rsidR="003E7E3E" w:rsidRPr="003E4934">
        <w:rPr>
          <w:rFonts w:cstheme="majorBidi"/>
        </w:rPr>
        <w:t xml:space="preserve"> NCBR.</w:t>
      </w:r>
    </w:p>
    <w:p w14:paraId="26E09AF8" w14:textId="2BF99095" w:rsidR="0004269C" w:rsidRPr="003E4934" w:rsidRDefault="00B41024" w:rsidP="0028195C">
      <w:pPr>
        <w:pStyle w:val="Akapitzlist"/>
        <w:numPr>
          <w:ilvl w:val="0"/>
          <w:numId w:val="43"/>
        </w:numPr>
        <w:tabs>
          <w:tab w:val="clear" w:pos="360"/>
          <w:tab w:val="num" w:pos="426"/>
        </w:tabs>
        <w:spacing w:after="0" w:line="240" w:lineRule="auto"/>
        <w:ind w:left="426" w:hanging="426"/>
        <w:jc w:val="both"/>
        <w:rPr>
          <w:rFonts w:cstheme="majorBidi"/>
        </w:rPr>
      </w:pPr>
      <w:bookmarkStart w:id="168" w:name="_Ref509216015"/>
      <w:r w:rsidRPr="003E4934">
        <w:rPr>
          <w:rFonts w:cstheme="majorBidi"/>
        </w:rPr>
        <w:t xml:space="preserve">Weryfikacja następuje na podstawie informacji zawartych we Wniosku oraz </w:t>
      </w:r>
      <w:r w:rsidR="00753A20" w:rsidRPr="003E4934">
        <w:rPr>
          <w:rFonts w:cstheme="majorBidi"/>
        </w:rPr>
        <w:t>w publicznie dostępnych rejestrach</w:t>
      </w:r>
      <w:r w:rsidR="00DE3579" w:rsidRPr="003E4934">
        <w:rPr>
          <w:rFonts w:cstheme="majorBidi"/>
        </w:rPr>
        <w:t>, odrębnie dla każdego Strumienia</w:t>
      </w:r>
      <w:r w:rsidR="00753A20" w:rsidRPr="003E4934">
        <w:rPr>
          <w:rFonts w:cstheme="majorBidi"/>
        </w:rPr>
        <w:t xml:space="preserve">. </w:t>
      </w:r>
      <w:r w:rsidRPr="003E4934">
        <w:rPr>
          <w:rFonts w:cstheme="majorBidi"/>
        </w:rPr>
        <w:t>W ramach</w:t>
      </w:r>
      <w:r w:rsidR="0004269C" w:rsidRPr="003E4934">
        <w:rPr>
          <w:rFonts w:cstheme="majorBidi"/>
        </w:rPr>
        <w:t xml:space="preserve"> </w:t>
      </w:r>
      <w:bookmarkStart w:id="169" w:name="_Hlk57332498"/>
      <w:r w:rsidR="00F36726" w:rsidRPr="003E4934">
        <w:rPr>
          <w:rFonts w:cstheme="majorBidi"/>
        </w:rPr>
        <w:t xml:space="preserve">oceny w zakresie Wymogów Formalnych </w:t>
      </w:r>
      <w:bookmarkEnd w:id="169"/>
      <w:r w:rsidRPr="003E4934">
        <w:rPr>
          <w:rFonts w:cstheme="majorBidi"/>
        </w:rPr>
        <w:t>NCBR</w:t>
      </w:r>
      <w:r w:rsidR="00900982" w:rsidRPr="003E4934">
        <w:rPr>
          <w:rFonts w:cstheme="majorBidi"/>
        </w:rPr>
        <w:t xml:space="preserve"> weryfikuje</w:t>
      </w:r>
      <w:r w:rsidR="00F36726" w:rsidRPr="003E4934">
        <w:rPr>
          <w:rFonts w:cstheme="majorBidi"/>
        </w:rPr>
        <w:t xml:space="preserve"> czy</w:t>
      </w:r>
      <w:r w:rsidRPr="003E4934">
        <w:rPr>
          <w:rFonts w:cstheme="majorBidi"/>
        </w:rPr>
        <w:t>:</w:t>
      </w:r>
      <w:bookmarkEnd w:id="168"/>
    </w:p>
    <w:p w14:paraId="23AB2819" w14:textId="080923B5" w:rsidR="00B41024" w:rsidRPr="003E4934" w:rsidRDefault="00753A20" w:rsidP="52FD2F25">
      <w:pPr>
        <w:pStyle w:val="Akapitzlist"/>
        <w:numPr>
          <w:ilvl w:val="1"/>
          <w:numId w:val="43"/>
        </w:numPr>
        <w:spacing w:after="0" w:line="240" w:lineRule="auto"/>
        <w:ind w:left="851"/>
        <w:jc w:val="both"/>
        <w:rPr>
          <w:rFonts w:cstheme="majorBidi"/>
        </w:rPr>
      </w:pPr>
      <w:r w:rsidRPr="003E4934">
        <w:rPr>
          <w:rFonts w:cstheme="majorBidi"/>
        </w:rPr>
        <w:t xml:space="preserve"> Wnioskodawca spełnia kryterium podmiotowe wskazane w </w:t>
      </w:r>
      <w:r w:rsidR="007E75F1" w:rsidRPr="003E4934">
        <w:rPr>
          <w:rFonts w:cstheme="majorBidi"/>
        </w:rPr>
        <w:t>R</w:t>
      </w:r>
      <w:r w:rsidRPr="003E4934">
        <w:rPr>
          <w:rFonts w:cstheme="majorBidi"/>
        </w:rPr>
        <w:t xml:space="preserve">ozdziale </w:t>
      </w:r>
      <w:r w:rsidRPr="003E4934">
        <w:rPr>
          <w:rFonts w:cstheme="majorBidi"/>
        </w:rPr>
        <w:fldChar w:fldCharType="begin"/>
      </w:r>
      <w:r w:rsidRPr="003E4934">
        <w:rPr>
          <w:rFonts w:cstheme="majorBidi"/>
        </w:rPr>
        <w:instrText xml:space="preserve"> REF _Ref509207570 \r \h </w:instrText>
      </w:r>
      <w:r w:rsidR="0040046F" w:rsidRPr="003E4934">
        <w:rPr>
          <w:rFonts w:cstheme="majorBidi"/>
        </w:rPr>
        <w:instrText xml:space="preserve"> \* MERGEFORMAT </w:instrText>
      </w:r>
      <w:r w:rsidRPr="003E4934">
        <w:rPr>
          <w:rFonts w:cstheme="majorBidi"/>
        </w:rPr>
      </w:r>
      <w:r w:rsidRPr="003E4934">
        <w:rPr>
          <w:rFonts w:cstheme="majorBidi"/>
        </w:rPr>
        <w:fldChar w:fldCharType="separate"/>
      </w:r>
      <w:r w:rsidR="009C1D2B">
        <w:rPr>
          <w:rFonts w:cstheme="majorBidi"/>
        </w:rPr>
        <w:t>II</w:t>
      </w:r>
      <w:r w:rsidRPr="003E4934">
        <w:rPr>
          <w:rFonts w:cstheme="majorBidi"/>
        </w:rPr>
        <w:fldChar w:fldCharType="end"/>
      </w:r>
      <w:r w:rsidR="00C366AB" w:rsidRPr="003E4934">
        <w:rPr>
          <w:rFonts w:cstheme="majorBidi"/>
        </w:rPr>
        <w:t>;</w:t>
      </w:r>
    </w:p>
    <w:p w14:paraId="782E0977" w14:textId="75F17752" w:rsidR="00753A20" w:rsidRPr="003E4934" w:rsidRDefault="00753A20" w:rsidP="52FD2F25">
      <w:pPr>
        <w:pStyle w:val="Akapitzlist"/>
        <w:numPr>
          <w:ilvl w:val="1"/>
          <w:numId w:val="43"/>
        </w:numPr>
        <w:spacing w:after="0" w:line="240" w:lineRule="auto"/>
        <w:ind w:left="851"/>
        <w:jc w:val="both"/>
        <w:rPr>
          <w:rFonts w:cstheme="majorBidi"/>
        </w:rPr>
      </w:pPr>
      <w:r w:rsidRPr="003E4934">
        <w:rPr>
          <w:rFonts w:cstheme="majorBidi"/>
        </w:rPr>
        <w:t xml:space="preserve"> Wniosek jest kompletny i spełnia </w:t>
      </w:r>
      <w:r w:rsidR="6FA4B80B" w:rsidRPr="003E4934">
        <w:rPr>
          <w:rFonts w:cstheme="majorBidi"/>
        </w:rPr>
        <w:t>Wymagania</w:t>
      </w:r>
      <w:r w:rsidRPr="003E4934">
        <w:rPr>
          <w:rFonts w:cstheme="majorBidi"/>
        </w:rPr>
        <w:t xml:space="preserve"> wskazane w </w:t>
      </w:r>
      <w:r w:rsidR="00C366AB" w:rsidRPr="003E4934">
        <w:rPr>
          <w:rFonts w:cstheme="majorBidi"/>
        </w:rPr>
        <w:t>R</w:t>
      </w:r>
      <w:r w:rsidRPr="003E4934">
        <w:rPr>
          <w:rFonts w:cstheme="majorBidi"/>
        </w:rPr>
        <w:t xml:space="preserve">ozdziale </w:t>
      </w:r>
      <w:r w:rsidR="001A1939" w:rsidRPr="003E4934">
        <w:rPr>
          <w:rFonts w:cstheme="majorBidi"/>
        </w:rPr>
        <w:fldChar w:fldCharType="begin"/>
      </w:r>
      <w:r w:rsidR="001A1939" w:rsidRPr="003E4934">
        <w:rPr>
          <w:rFonts w:cstheme="majorBidi"/>
        </w:rPr>
        <w:instrText xml:space="preserve"> REF _Ref52630162 \n \h </w:instrText>
      </w:r>
      <w:r w:rsidR="004E2D42" w:rsidRPr="003E4934">
        <w:rPr>
          <w:rFonts w:cstheme="majorBidi"/>
        </w:rPr>
        <w:instrText xml:space="preserve"> \* MERGEFORMAT </w:instrText>
      </w:r>
      <w:r w:rsidR="001A1939" w:rsidRPr="003E4934">
        <w:rPr>
          <w:rFonts w:cstheme="majorBidi"/>
        </w:rPr>
      </w:r>
      <w:r w:rsidR="001A1939" w:rsidRPr="003E4934">
        <w:rPr>
          <w:rFonts w:cstheme="majorBidi"/>
        </w:rPr>
        <w:fldChar w:fldCharType="separate"/>
      </w:r>
      <w:r w:rsidR="009C1D2B">
        <w:rPr>
          <w:rFonts w:cstheme="majorBidi"/>
        </w:rPr>
        <w:t>IV</w:t>
      </w:r>
      <w:r w:rsidR="001A1939" w:rsidRPr="003E4934">
        <w:rPr>
          <w:rFonts w:cstheme="majorBidi"/>
        </w:rPr>
        <w:fldChar w:fldCharType="end"/>
      </w:r>
      <w:r w:rsidRPr="003E4934">
        <w:rPr>
          <w:rFonts w:cstheme="majorBidi"/>
        </w:rPr>
        <w:t xml:space="preserve"> pkt </w:t>
      </w:r>
      <w:r w:rsidRPr="003E4934">
        <w:rPr>
          <w:rFonts w:cstheme="majorBidi"/>
        </w:rPr>
        <w:fldChar w:fldCharType="begin"/>
      </w:r>
      <w:r w:rsidRPr="003E4934">
        <w:rPr>
          <w:rFonts w:cstheme="majorBidi"/>
        </w:rPr>
        <w:instrText xml:space="preserve"> REF _Ref509210067 \r \h </w:instrText>
      </w:r>
      <w:r w:rsidR="0040046F" w:rsidRPr="003E4934">
        <w:rPr>
          <w:rFonts w:cstheme="majorBidi"/>
        </w:rPr>
        <w:instrText xml:space="preserve"> \* MERGEFORMAT </w:instrText>
      </w:r>
      <w:r w:rsidRPr="003E4934">
        <w:rPr>
          <w:rFonts w:cstheme="majorBidi"/>
        </w:rPr>
      </w:r>
      <w:r w:rsidRPr="003E4934">
        <w:rPr>
          <w:rFonts w:cstheme="majorBidi"/>
        </w:rPr>
        <w:fldChar w:fldCharType="separate"/>
      </w:r>
      <w:r w:rsidR="009C1D2B">
        <w:rPr>
          <w:rFonts w:cstheme="majorBidi"/>
        </w:rPr>
        <w:t>4.2</w:t>
      </w:r>
      <w:r w:rsidRPr="003E4934">
        <w:rPr>
          <w:rFonts w:cstheme="majorBidi"/>
        </w:rPr>
        <w:fldChar w:fldCharType="end"/>
      </w:r>
      <w:r w:rsidR="00C366AB" w:rsidRPr="003E4934">
        <w:rPr>
          <w:rFonts w:cstheme="majorBidi"/>
        </w:rPr>
        <w:t>;</w:t>
      </w:r>
    </w:p>
    <w:p w14:paraId="192E17E3" w14:textId="6AAD062A" w:rsidR="00753A20" w:rsidRPr="003E4934" w:rsidRDefault="009E7EAD" w:rsidP="52FD2F25">
      <w:pPr>
        <w:pStyle w:val="Akapitzlist"/>
        <w:numPr>
          <w:ilvl w:val="1"/>
          <w:numId w:val="43"/>
        </w:numPr>
        <w:spacing w:after="0" w:line="240" w:lineRule="auto"/>
        <w:ind w:left="851"/>
        <w:jc w:val="both"/>
        <w:rPr>
          <w:rFonts w:cstheme="majorBidi"/>
        </w:rPr>
      </w:pPr>
      <w:r w:rsidRPr="003E4934">
        <w:rPr>
          <w:rFonts w:cstheme="majorBidi"/>
        </w:rPr>
        <w:t xml:space="preserve"> W</w:t>
      </w:r>
      <w:r w:rsidR="00753A20" w:rsidRPr="003E4934">
        <w:rPr>
          <w:rFonts w:cstheme="majorBidi"/>
        </w:rPr>
        <w:t xml:space="preserve">niosek został złożony w formie i terminie wskazanych w </w:t>
      </w:r>
      <w:r w:rsidR="00C366AB" w:rsidRPr="003E4934">
        <w:rPr>
          <w:rFonts w:cstheme="majorBidi"/>
        </w:rPr>
        <w:t>R</w:t>
      </w:r>
      <w:r w:rsidR="00753A20" w:rsidRPr="003E4934">
        <w:rPr>
          <w:rFonts w:cstheme="majorBidi"/>
        </w:rPr>
        <w:t>ozdziale</w:t>
      </w:r>
      <w:r w:rsidR="001A1939" w:rsidRPr="003E4934">
        <w:rPr>
          <w:rFonts w:cstheme="majorBidi"/>
        </w:rPr>
        <w:t xml:space="preserve"> </w:t>
      </w:r>
      <w:r w:rsidR="001A1939" w:rsidRPr="003E4934">
        <w:rPr>
          <w:rFonts w:cstheme="majorBidi"/>
        </w:rPr>
        <w:fldChar w:fldCharType="begin"/>
      </w:r>
      <w:r w:rsidR="001A1939" w:rsidRPr="003E4934">
        <w:rPr>
          <w:rFonts w:cstheme="majorBidi"/>
        </w:rPr>
        <w:instrText xml:space="preserve"> REF _Ref52630162 \n \h </w:instrText>
      </w:r>
      <w:r w:rsidR="004E2D42" w:rsidRPr="003E4934">
        <w:rPr>
          <w:rFonts w:cstheme="majorBidi"/>
        </w:rPr>
        <w:instrText xml:space="preserve"> \* MERGEFORMAT </w:instrText>
      </w:r>
      <w:r w:rsidR="001A1939" w:rsidRPr="003E4934">
        <w:rPr>
          <w:rFonts w:cstheme="majorBidi"/>
        </w:rPr>
      </w:r>
      <w:r w:rsidR="001A1939" w:rsidRPr="003E4934">
        <w:rPr>
          <w:rFonts w:cstheme="majorBidi"/>
        </w:rPr>
        <w:fldChar w:fldCharType="separate"/>
      </w:r>
      <w:r w:rsidR="009C1D2B">
        <w:rPr>
          <w:rFonts w:cstheme="majorBidi"/>
        </w:rPr>
        <w:t>IV</w:t>
      </w:r>
      <w:r w:rsidR="001A1939" w:rsidRPr="003E4934">
        <w:rPr>
          <w:rFonts w:cstheme="majorBidi"/>
        </w:rPr>
        <w:fldChar w:fldCharType="end"/>
      </w:r>
      <w:r w:rsidR="00753A20" w:rsidRPr="003E4934">
        <w:rPr>
          <w:rFonts w:cstheme="majorBidi"/>
        </w:rPr>
        <w:t xml:space="preserve"> pkt </w:t>
      </w:r>
      <w:r w:rsidR="00753A20" w:rsidRPr="003E4934">
        <w:rPr>
          <w:rFonts w:cstheme="majorBidi"/>
        </w:rPr>
        <w:fldChar w:fldCharType="begin"/>
      </w:r>
      <w:r w:rsidR="00753A20" w:rsidRPr="003E4934">
        <w:rPr>
          <w:rFonts w:cstheme="majorBidi"/>
        </w:rPr>
        <w:instrText xml:space="preserve"> REF _Ref509206746 \r \h </w:instrText>
      </w:r>
      <w:r w:rsidR="0040046F" w:rsidRPr="003E4934">
        <w:rPr>
          <w:rFonts w:cstheme="majorBidi"/>
        </w:rPr>
        <w:instrText xml:space="preserve"> \* MERGEFORMAT </w:instrText>
      </w:r>
      <w:r w:rsidR="00753A20" w:rsidRPr="003E4934">
        <w:rPr>
          <w:rFonts w:cstheme="majorBidi"/>
        </w:rPr>
      </w:r>
      <w:r w:rsidR="00753A20" w:rsidRPr="003E4934">
        <w:rPr>
          <w:rFonts w:cstheme="majorBidi"/>
        </w:rPr>
        <w:fldChar w:fldCharType="separate"/>
      </w:r>
      <w:r w:rsidR="009C1D2B">
        <w:rPr>
          <w:rFonts w:cstheme="majorBidi"/>
        </w:rPr>
        <w:t>4.3</w:t>
      </w:r>
      <w:r w:rsidR="00753A20" w:rsidRPr="003E4934">
        <w:rPr>
          <w:rFonts w:cstheme="majorBidi"/>
        </w:rPr>
        <w:fldChar w:fldCharType="end"/>
      </w:r>
      <w:r w:rsidR="00C366AB" w:rsidRPr="003E4934">
        <w:rPr>
          <w:rFonts w:cstheme="majorBidi"/>
        </w:rPr>
        <w:t>;</w:t>
      </w:r>
    </w:p>
    <w:p w14:paraId="0EB2CEC2" w14:textId="71D95EF1" w:rsidR="00900982" w:rsidRPr="003E4934" w:rsidRDefault="00753A20" w:rsidP="52FD2F25">
      <w:pPr>
        <w:pStyle w:val="Akapitzlist"/>
        <w:numPr>
          <w:ilvl w:val="1"/>
          <w:numId w:val="43"/>
        </w:numPr>
        <w:spacing w:after="0" w:line="240" w:lineRule="auto"/>
        <w:ind w:left="851"/>
        <w:jc w:val="both"/>
        <w:rPr>
          <w:rFonts w:cstheme="majorBidi"/>
        </w:rPr>
      </w:pPr>
      <w:r w:rsidRPr="003E4934">
        <w:rPr>
          <w:rFonts w:cstheme="majorBidi"/>
        </w:rPr>
        <w:t xml:space="preserve"> Wnioskodawca złożył oświadczenie o </w:t>
      </w:r>
      <w:r w:rsidR="00B22E9C" w:rsidRPr="003E4934">
        <w:rPr>
          <w:rFonts w:cstheme="majorBidi"/>
        </w:rPr>
        <w:t>braku podstaw do wykluczenia z</w:t>
      </w:r>
      <w:r w:rsidR="0029074E" w:rsidRPr="003E4934">
        <w:rPr>
          <w:rFonts w:cstheme="majorBidi"/>
        </w:rPr>
        <w:t> </w:t>
      </w:r>
      <w:r w:rsidR="00B22E9C" w:rsidRPr="003E4934">
        <w:rPr>
          <w:rFonts w:cstheme="majorBidi"/>
        </w:rPr>
        <w:t xml:space="preserve">Postępowania, o których mowa w </w:t>
      </w:r>
      <w:r w:rsidR="00C366AB" w:rsidRPr="003E4934">
        <w:rPr>
          <w:rFonts w:cstheme="majorBidi"/>
        </w:rPr>
        <w:t xml:space="preserve">Rozdziale </w:t>
      </w:r>
      <w:r w:rsidR="00B22E9C" w:rsidRPr="003E4934">
        <w:rPr>
          <w:rFonts w:cstheme="majorBidi"/>
        </w:rPr>
        <w:fldChar w:fldCharType="begin"/>
      </w:r>
      <w:r w:rsidR="00B22E9C" w:rsidRPr="003E4934">
        <w:rPr>
          <w:rFonts w:cstheme="majorBidi"/>
        </w:rPr>
        <w:instrText xml:space="preserve"> REF _Ref509207570 \n \h </w:instrText>
      </w:r>
      <w:r w:rsidR="00A64121" w:rsidRPr="003E4934">
        <w:rPr>
          <w:rFonts w:cstheme="majorBidi"/>
        </w:rPr>
        <w:instrText xml:space="preserve"> \* MERGEFORMAT </w:instrText>
      </w:r>
      <w:r w:rsidR="00B22E9C" w:rsidRPr="003E4934">
        <w:rPr>
          <w:rFonts w:cstheme="majorBidi"/>
        </w:rPr>
      </w:r>
      <w:r w:rsidR="00B22E9C" w:rsidRPr="003E4934">
        <w:rPr>
          <w:rFonts w:cstheme="majorBidi"/>
        </w:rPr>
        <w:fldChar w:fldCharType="separate"/>
      </w:r>
      <w:r w:rsidR="009C1D2B">
        <w:rPr>
          <w:rFonts w:cstheme="majorBidi"/>
        </w:rPr>
        <w:t>II</w:t>
      </w:r>
      <w:r w:rsidR="00B22E9C" w:rsidRPr="003E4934">
        <w:rPr>
          <w:rFonts w:cstheme="majorBidi"/>
        </w:rPr>
        <w:fldChar w:fldCharType="end"/>
      </w:r>
      <w:r w:rsidR="00B22E9C" w:rsidRPr="003E4934">
        <w:rPr>
          <w:rFonts w:cstheme="majorBidi"/>
        </w:rPr>
        <w:t xml:space="preserve"> pkt </w:t>
      </w:r>
      <w:r w:rsidR="00900982" w:rsidRPr="003E4934">
        <w:rPr>
          <w:rFonts w:cstheme="majorBidi"/>
        </w:rPr>
        <w:fldChar w:fldCharType="begin"/>
      </w:r>
      <w:r w:rsidR="00900982" w:rsidRPr="003E4934">
        <w:rPr>
          <w:rFonts w:cstheme="majorBidi"/>
        </w:rPr>
        <w:instrText xml:space="preserve"> REF _Ref52542639 \n \h </w:instrText>
      </w:r>
      <w:r w:rsidR="004E2D42" w:rsidRPr="003E4934">
        <w:rPr>
          <w:rFonts w:cstheme="majorBidi"/>
        </w:rPr>
        <w:instrText xml:space="preserve"> \* MERGEFORMAT </w:instrText>
      </w:r>
      <w:r w:rsidR="00900982" w:rsidRPr="003E4934">
        <w:rPr>
          <w:rFonts w:cstheme="majorBidi"/>
        </w:rPr>
      </w:r>
      <w:r w:rsidR="00900982" w:rsidRPr="003E4934">
        <w:rPr>
          <w:rFonts w:cstheme="majorBidi"/>
        </w:rPr>
        <w:fldChar w:fldCharType="separate"/>
      </w:r>
      <w:r w:rsidR="009C1D2B">
        <w:rPr>
          <w:rFonts w:cstheme="majorBidi"/>
        </w:rPr>
        <w:t>2.2</w:t>
      </w:r>
      <w:r w:rsidR="00900982" w:rsidRPr="003E4934">
        <w:rPr>
          <w:rFonts w:cstheme="majorBidi"/>
        </w:rPr>
        <w:fldChar w:fldCharType="end"/>
      </w:r>
      <w:r w:rsidR="00B22E9C" w:rsidRPr="003E4934">
        <w:rPr>
          <w:rFonts w:cstheme="majorBidi"/>
        </w:rPr>
        <w:t xml:space="preserve"> ust. </w:t>
      </w:r>
      <w:r w:rsidR="00B22E9C" w:rsidRPr="003E4934">
        <w:rPr>
          <w:rFonts w:cstheme="majorBidi"/>
        </w:rPr>
        <w:fldChar w:fldCharType="begin"/>
      </w:r>
      <w:r w:rsidR="00B22E9C" w:rsidRPr="003E4934">
        <w:rPr>
          <w:rFonts w:cstheme="majorBidi"/>
        </w:rPr>
        <w:instrText xml:space="preserve"> REF _Ref511644867 \n \h </w:instrText>
      </w:r>
      <w:r w:rsidR="00A64121" w:rsidRPr="003E4934">
        <w:rPr>
          <w:rFonts w:cstheme="majorBidi"/>
        </w:rPr>
        <w:instrText xml:space="preserve"> \* MERGEFORMAT </w:instrText>
      </w:r>
      <w:r w:rsidR="00B22E9C" w:rsidRPr="003E4934">
        <w:rPr>
          <w:rFonts w:cstheme="majorBidi"/>
        </w:rPr>
      </w:r>
      <w:r w:rsidR="00B22E9C" w:rsidRPr="003E4934">
        <w:rPr>
          <w:rFonts w:cstheme="majorBidi"/>
        </w:rPr>
        <w:fldChar w:fldCharType="separate"/>
      </w:r>
      <w:r w:rsidR="009C1D2B">
        <w:rPr>
          <w:rFonts w:cstheme="majorBidi"/>
        </w:rPr>
        <w:t>1</w:t>
      </w:r>
      <w:r w:rsidR="00B22E9C" w:rsidRPr="003E4934">
        <w:rPr>
          <w:rFonts w:cstheme="majorBidi"/>
        </w:rPr>
        <w:fldChar w:fldCharType="end"/>
      </w:r>
      <w:r w:rsidR="00900982" w:rsidRPr="003E4934">
        <w:rPr>
          <w:rFonts w:cstheme="majorBidi"/>
        </w:rPr>
        <w:t>;</w:t>
      </w:r>
    </w:p>
    <w:p w14:paraId="1CA2650D" w14:textId="41ABE4A1" w:rsidR="00574DA2" w:rsidRPr="003E4934" w:rsidRDefault="00066E60" w:rsidP="52FD2F25">
      <w:pPr>
        <w:pStyle w:val="Akapitzlist"/>
        <w:numPr>
          <w:ilvl w:val="1"/>
          <w:numId w:val="43"/>
        </w:numPr>
        <w:spacing w:after="0" w:line="240" w:lineRule="auto"/>
        <w:ind w:left="851"/>
        <w:jc w:val="both"/>
        <w:rPr>
          <w:rFonts w:cstheme="majorBidi"/>
        </w:rPr>
      </w:pPr>
      <w:r w:rsidRPr="003E4934">
        <w:rPr>
          <w:rFonts w:cstheme="majorBidi"/>
        </w:rPr>
        <w:t xml:space="preserve">Rozwiązanie opisane Wnioskiem </w:t>
      </w:r>
      <w:r w:rsidR="00900982" w:rsidRPr="003E4934">
        <w:rPr>
          <w:rFonts w:cstheme="majorBidi"/>
        </w:rPr>
        <w:t>przyporządkowano do Krajowej Inteligentnej Specjalizacji</w:t>
      </w:r>
      <w:r w:rsidR="00574DA2" w:rsidRPr="003E4934">
        <w:rPr>
          <w:rFonts w:cstheme="majorBidi"/>
        </w:rPr>
        <w:t>;</w:t>
      </w:r>
    </w:p>
    <w:p w14:paraId="6305109D" w14:textId="460CB8AF" w:rsidR="00A14C37" w:rsidRPr="003E4934" w:rsidRDefault="00574DA2" w:rsidP="52FD2F25">
      <w:pPr>
        <w:pStyle w:val="Akapitzlist"/>
        <w:numPr>
          <w:ilvl w:val="1"/>
          <w:numId w:val="43"/>
        </w:numPr>
        <w:spacing w:after="0" w:line="240" w:lineRule="auto"/>
        <w:ind w:left="851"/>
        <w:jc w:val="both"/>
        <w:rPr>
          <w:rFonts w:cstheme="majorBidi"/>
        </w:rPr>
      </w:pPr>
      <w:r w:rsidRPr="003E4934">
        <w:rPr>
          <w:rFonts w:cstheme="majorBidi"/>
        </w:rPr>
        <w:t>nie zachodzą po</w:t>
      </w:r>
      <w:r w:rsidR="00AF6FCD" w:rsidRPr="003E4934">
        <w:rPr>
          <w:rFonts w:cstheme="majorBidi"/>
        </w:rPr>
        <w:t>d</w:t>
      </w:r>
      <w:r w:rsidRPr="003E4934">
        <w:rPr>
          <w:rFonts w:cstheme="majorBidi"/>
        </w:rPr>
        <w:t xml:space="preserve">stawy odrzucenia Wniosku zgodnie z ust. </w:t>
      </w:r>
      <w:r w:rsidRPr="003E4934">
        <w:rPr>
          <w:rFonts w:cstheme="majorBidi"/>
        </w:rPr>
        <w:fldChar w:fldCharType="begin"/>
      </w:r>
      <w:r w:rsidRPr="003E4934">
        <w:rPr>
          <w:rFonts w:cstheme="majorBidi"/>
        </w:rPr>
        <w:instrText xml:space="preserve"> REF _Ref52545404 \n \h </w:instrText>
      </w:r>
      <w:r w:rsidR="004E2D42" w:rsidRPr="003E4934">
        <w:rPr>
          <w:rFonts w:cstheme="majorBidi"/>
        </w:rPr>
        <w:instrText xml:space="preserve"> \* MERGEFORMAT </w:instrText>
      </w:r>
      <w:r w:rsidRPr="003E4934">
        <w:rPr>
          <w:rFonts w:cstheme="majorBidi"/>
        </w:rPr>
      </w:r>
      <w:r w:rsidRPr="003E4934">
        <w:rPr>
          <w:rFonts w:cstheme="majorBidi"/>
        </w:rPr>
        <w:fldChar w:fldCharType="separate"/>
      </w:r>
      <w:r w:rsidR="009C1D2B">
        <w:rPr>
          <w:rFonts w:cstheme="majorBidi"/>
        </w:rPr>
        <w:t>5</w:t>
      </w:r>
      <w:r w:rsidRPr="003E4934">
        <w:rPr>
          <w:rFonts w:cstheme="majorBidi"/>
        </w:rPr>
        <w:fldChar w:fldCharType="end"/>
      </w:r>
      <w:r w:rsidR="00C366AB" w:rsidRPr="003E4934">
        <w:rPr>
          <w:rFonts w:cstheme="majorBidi"/>
        </w:rPr>
        <w:t>.</w:t>
      </w:r>
    </w:p>
    <w:p w14:paraId="7C43746B" w14:textId="27083FA0" w:rsidR="00061C21" w:rsidRPr="003E4934" w:rsidRDefault="00C152D5" w:rsidP="0028195C">
      <w:pPr>
        <w:pStyle w:val="Akapitzlist"/>
        <w:numPr>
          <w:ilvl w:val="0"/>
          <w:numId w:val="43"/>
        </w:numPr>
        <w:tabs>
          <w:tab w:val="clear" w:pos="360"/>
          <w:tab w:val="num" w:pos="426"/>
        </w:tabs>
        <w:spacing w:after="0" w:line="240" w:lineRule="auto"/>
        <w:ind w:left="426" w:hanging="426"/>
        <w:jc w:val="both"/>
      </w:pPr>
      <w:r w:rsidRPr="003E4934">
        <w:rPr>
          <w:b/>
          <w:bCs/>
        </w:rPr>
        <w:t>W przypadku stwierdzenia oczywistej omyłki pisarskiej lub rachunkowej NCBR dokonuje sprostowania oczywistej omyłki, niepowodującej istotnej modyfikacji</w:t>
      </w:r>
      <w:r w:rsidR="00A43FA8" w:rsidRPr="003E4934">
        <w:rPr>
          <w:b/>
          <w:bCs/>
        </w:rPr>
        <w:t xml:space="preserve"> W</w:t>
      </w:r>
      <w:r w:rsidRPr="003E4934">
        <w:rPr>
          <w:b/>
          <w:bCs/>
        </w:rPr>
        <w:t xml:space="preserve">niosku, o czym </w:t>
      </w:r>
      <w:r w:rsidR="00A43FA8" w:rsidRPr="003E4934">
        <w:rPr>
          <w:b/>
          <w:bCs/>
        </w:rPr>
        <w:t>po</w:t>
      </w:r>
      <w:r w:rsidRPr="003E4934">
        <w:rPr>
          <w:b/>
          <w:bCs/>
        </w:rPr>
        <w:t>informuje Wnioskodawcę</w:t>
      </w:r>
      <w:r w:rsidR="001810D4" w:rsidRPr="003E4934">
        <w:rPr>
          <w:b/>
          <w:bCs/>
        </w:rPr>
        <w:t>.</w:t>
      </w:r>
      <w:r w:rsidR="00061C21" w:rsidRPr="003E4934">
        <w:rPr>
          <w:b/>
          <w:bCs/>
        </w:rPr>
        <w:t xml:space="preserve"> </w:t>
      </w:r>
      <w:r w:rsidR="00061C21" w:rsidRPr="003E4934">
        <w:t xml:space="preserve">W przypadku mnożenia lub sumowania wynagrodzeń lub cen jednostkowych i liczby jednostek miar przyjmuje się następujący sposób postępowania: </w:t>
      </w:r>
    </w:p>
    <w:p w14:paraId="05CFECB7" w14:textId="77777777" w:rsidR="00061C21" w:rsidRPr="003E4934" w:rsidRDefault="00061C21" w:rsidP="00E52F80">
      <w:pPr>
        <w:pStyle w:val="Akapitzlist"/>
        <w:numPr>
          <w:ilvl w:val="0"/>
          <w:numId w:val="34"/>
        </w:numPr>
        <w:jc w:val="both"/>
        <w:rPr>
          <w:rFonts w:cstheme="minorHAnsi"/>
        </w:rPr>
      </w:pPr>
      <w:r w:rsidRPr="003E4934">
        <w:rPr>
          <w:rFonts w:cstheme="minorHAnsi"/>
        </w:rPr>
        <w:t>jeżeli obliczone wynagrodzenie nie odpowiada iloczynowi wynagrodzeń jednostkowych oraz liczby jednostek miar, przyjmuje się, że prawidłowo podano liczbę jednostek miar oraz cenę jednostkową a błędnie podano wynik mnożenia;</w:t>
      </w:r>
    </w:p>
    <w:p w14:paraId="61355FBD" w14:textId="26CC4716" w:rsidR="00061C21" w:rsidRPr="003E4934" w:rsidRDefault="00061C21" w:rsidP="00E52F80">
      <w:pPr>
        <w:pStyle w:val="Akapitzlist"/>
        <w:numPr>
          <w:ilvl w:val="0"/>
          <w:numId w:val="34"/>
        </w:numPr>
        <w:jc w:val="both"/>
        <w:rPr>
          <w:rFonts w:cstheme="minorHAnsi"/>
        </w:rPr>
      </w:pPr>
      <w:r w:rsidRPr="003E4934">
        <w:rPr>
          <w:rFonts w:cstheme="minorHAnsi"/>
        </w:rPr>
        <w:lastRenderedPageBreak/>
        <w:t>jeżeli obliczone wynagrodzenie nie odpowiada sumie wynagrodzeń za składowe danej części zamówienia, przyjmuje się, że prawidłowo podano wynagrodzenia składowe a błędnie podano wynik sumowania.</w:t>
      </w:r>
    </w:p>
    <w:p w14:paraId="4AEA41FA" w14:textId="40256514" w:rsidR="0004269C" w:rsidRPr="003E4934" w:rsidRDefault="0004269C" w:rsidP="0028195C">
      <w:pPr>
        <w:pStyle w:val="Akapitzlist"/>
        <w:numPr>
          <w:ilvl w:val="0"/>
          <w:numId w:val="43"/>
        </w:numPr>
        <w:tabs>
          <w:tab w:val="clear" w:pos="360"/>
          <w:tab w:val="num" w:pos="426"/>
        </w:tabs>
        <w:spacing w:after="0" w:line="240" w:lineRule="auto"/>
        <w:ind w:left="426" w:hanging="426"/>
        <w:jc w:val="both"/>
        <w:rPr>
          <w:rStyle w:val="FontStyle26"/>
          <w:rFonts w:asciiTheme="minorHAnsi" w:eastAsiaTheme="minorEastAsia" w:hAnsiTheme="minorHAnsi" w:cstheme="minorBidi"/>
          <w:b/>
          <w:bCs/>
          <w:sz w:val="22"/>
          <w:szCs w:val="22"/>
        </w:rPr>
      </w:pPr>
      <w:bookmarkStart w:id="170" w:name="_Ref52646367"/>
      <w:bookmarkStart w:id="171" w:name="_Hlk53784930"/>
      <w:r w:rsidRPr="003E4934">
        <w:t xml:space="preserve">W razie stwierdzenia braków w zakresie </w:t>
      </w:r>
      <w:r w:rsidR="005CF5CF" w:rsidRPr="003E4934">
        <w:t>Wymagań</w:t>
      </w:r>
      <w:r w:rsidR="00574DA2" w:rsidRPr="003E4934">
        <w:t xml:space="preserve"> Formalnych </w:t>
      </w:r>
      <w:r w:rsidRPr="003E4934">
        <w:t xml:space="preserve">we Wniosku, NCBR wzywa Wnioskodawcę do uzupełnienia </w:t>
      </w:r>
      <w:r w:rsidR="00317572" w:rsidRPr="003E4934">
        <w:t xml:space="preserve">danej części </w:t>
      </w:r>
      <w:r w:rsidRPr="003E4934">
        <w:t>Wniosku w terminie</w:t>
      </w:r>
      <w:r w:rsidR="00876A1E" w:rsidRPr="003E4934">
        <w:t xml:space="preserve"> </w:t>
      </w:r>
      <w:r w:rsidR="00746ED0" w:rsidRPr="003E4934">
        <w:t>wyznaczonym</w:t>
      </w:r>
      <w:r w:rsidR="00876A1E" w:rsidRPr="003E4934">
        <w:t xml:space="preserve"> przez NCBR i </w:t>
      </w:r>
      <w:r w:rsidR="00746ED0" w:rsidRPr="003E4934">
        <w:t xml:space="preserve">nie krótszym niż </w:t>
      </w:r>
      <w:r w:rsidR="00D50373" w:rsidRPr="003E4934">
        <w:t>3</w:t>
      </w:r>
      <w:r w:rsidRPr="003E4934">
        <w:t xml:space="preserve"> dni</w:t>
      </w:r>
      <w:r w:rsidR="00150948" w:rsidRPr="003E4934">
        <w:t xml:space="preserve"> od dnia doręczenia wezwania do uzupełnienia braków fo</w:t>
      </w:r>
      <w:r w:rsidR="00B0731D" w:rsidRPr="003E4934">
        <w:t>r</w:t>
      </w:r>
      <w:r w:rsidR="00150948" w:rsidRPr="003E4934">
        <w:t>malnych</w:t>
      </w:r>
      <w:r w:rsidRPr="003E4934">
        <w:t xml:space="preserve"> pod rygorem </w:t>
      </w:r>
      <w:r w:rsidR="003645E1" w:rsidRPr="003E4934">
        <w:t xml:space="preserve">odrzucenia Wniosku przez </w:t>
      </w:r>
      <w:r w:rsidR="277CAF08" w:rsidRPr="003E4934">
        <w:t>NCBR</w:t>
      </w:r>
      <w:r w:rsidRPr="003E4934">
        <w:t>.</w:t>
      </w:r>
      <w:r w:rsidR="00B177B9" w:rsidRPr="003E4934">
        <w:t xml:space="preserve"> Uzupełnienie braków formalnych następuje w formie </w:t>
      </w:r>
      <w:r w:rsidR="00511AB3" w:rsidRPr="003E4934">
        <w:t xml:space="preserve">wskazanej </w:t>
      </w:r>
      <w:r w:rsidR="00430079" w:rsidRPr="003E4934">
        <w:t>przez Centrum</w:t>
      </w:r>
      <w:r w:rsidR="00B177B9" w:rsidRPr="003E4934">
        <w:t>.</w:t>
      </w:r>
      <w:r w:rsidR="002D5A1E" w:rsidRPr="003E4934">
        <w:t xml:space="preserve"> W przypadku bezskutecznego upływu wyznaczonego terminu, </w:t>
      </w:r>
      <w:r w:rsidR="21539AD5" w:rsidRPr="003E4934">
        <w:t>NCBR</w:t>
      </w:r>
      <w:r w:rsidR="004E4FAF" w:rsidRPr="003E4934">
        <w:t xml:space="preserve"> </w:t>
      </w:r>
      <w:r w:rsidR="003645E1" w:rsidRPr="003E4934">
        <w:t>odrzuca Wniosek</w:t>
      </w:r>
      <w:r w:rsidR="002D5A1E" w:rsidRPr="003E4934">
        <w:t>.</w:t>
      </w:r>
      <w:r w:rsidR="00317572" w:rsidRPr="003E4934">
        <w:t xml:space="preserve"> W uzasadnionych przypadkach </w:t>
      </w:r>
      <w:r w:rsidR="62493BD3" w:rsidRPr="003E4934">
        <w:t>NCBR</w:t>
      </w:r>
      <w:r w:rsidR="00317572" w:rsidRPr="003E4934">
        <w:t xml:space="preserve"> może indywidu</w:t>
      </w:r>
      <w:r w:rsidR="00C366AB" w:rsidRPr="003E4934">
        <w:t>a</w:t>
      </w:r>
      <w:r w:rsidR="00317572" w:rsidRPr="003E4934">
        <w:t xml:space="preserve">lnie przedłużyć termin na uzupełnienie braków formalnych. </w:t>
      </w:r>
      <w:r w:rsidR="00511AB3" w:rsidRPr="003E4934">
        <w:t xml:space="preserve">NCBR </w:t>
      </w:r>
      <w:r w:rsidR="601D2E86" w:rsidRPr="003E4934">
        <w:t xml:space="preserve">na etapie Oceny Formalnej oraz na każdym innym etapie </w:t>
      </w:r>
      <w:r w:rsidR="7E4A48C7" w:rsidRPr="003E4934">
        <w:t xml:space="preserve">oceny </w:t>
      </w:r>
      <w:r w:rsidR="00511AB3" w:rsidRPr="003E4934">
        <w:t>może wystąpić do Wnioskodawcy o złożenie wyjaśnień, w terminie nie krótszym niż 5 dni</w:t>
      </w:r>
      <w:r w:rsidR="003A6BC1" w:rsidRPr="003E4934">
        <w:t xml:space="preserve"> kalendarzowych</w:t>
      </w:r>
      <w:r w:rsidR="003645E1" w:rsidRPr="003E4934">
        <w:t xml:space="preserve"> (zdanie drugie stosuje się odpowiednio).</w:t>
      </w:r>
      <w:r w:rsidR="005F6C28" w:rsidRPr="003E4934">
        <w:t xml:space="preserve"> </w:t>
      </w:r>
      <w:r w:rsidR="00FE476A" w:rsidRPr="003E4934">
        <w:t xml:space="preserve">W przypadku niedokonania wyjaśnienia </w:t>
      </w:r>
      <w:r w:rsidR="00465053" w:rsidRPr="003E4934">
        <w:t xml:space="preserve">w terminie </w:t>
      </w:r>
      <w:r w:rsidR="00FE476A" w:rsidRPr="003E4934">
        <w:t xml:space="preserve">ocenie będzie podlegał Wniosek jak w treści złożonej pierwotnie przez Wnioskodawcę. </w:t>
      </w:r>
      <w:r w:rsidR="00DE3579" w:rsidRPr="003E4934">
        <w:t xml:space="preserve">NCBR może wystąpić o uzupełnienie braków formalnych </w:t>
      </w:r>
      <w:r w:rsidR="48DF6C3A" w:rsidRPr="003E4934">
        <w:t>lub wyjaśnie</w:t>
      </w:r>
      <w:r w:rsidR="006A5228" w:rsidRPr="003E4934">
        <w:t>ń</w:t>
      </w:r>
      <w:r w:rsidR="48DF6C3A" w:rsidRPr="003E4934">
        <w:t xml:space="preserve"> </w:t>
      </w:r>
      <w:r w:rsidR="00DE3579" w:rsidRPr="003E4934">
        <w:t>więcej niż raz.</w:t>
      </w:r>
      <w:bookmarkEnd w:id="170"/>
      <w:r w:rsidR="00423782" w:rsidRPr="003E4934">
        <w:t xml:space="preserve"> </w:t>
      </w:r>
      <w:r w:rsidR="00D34D72" w:rsidRPr="003E4934">
        <w:t>W celu usunięcia wątpliwości NCBR wskazuje, że</w:t>
      </w:r>
      <w:r w:rsidR="00423782" w:rsidRPr="003E4934">
        <w:t xml:space="preserve"> może w szczególności wystąpić o uzupełnienie brak</w:t>
      </w:r>
      <w:r w:rsidR="00693F8A" w:rsidRPr="003E4934">
        <w:t>ów</w:t>
      </w:r>
      <w:r w:rsidR="00423782" w:rsidRPr="003E4934">
        <w:t xml:space="preserve"> formalnych Wniosku w przedmiocie uzasadnienia tajemnicy przedsiębiorstwa wskazanej w Rozdziale </w:t>
      </w:r>
      <w:r w:rsidRPr="003E4934">
        <w:rPr>
          <w:rFonts w:cstheme="majorBidi"/>
        </w:rPr>
        <w:fldChar w:fldCharType="begin"/>
      </w:r>
      <w:r w:rsidRPr="003E4934">
        <w:rPr>
          <w:rFonts w:cstheme="majorBidi"/>
        </w:rPr>
        <w:instrText xml:space="preserve"> REF _Ref52630162 \n \h  \* MERGEFORMAT </w:instrText>
      </w:r>
      <w:r w:rsidRPr="003E4934">
        <w:rPr>
          <w:rFonts w:cstheme="majorBidi"/>
        </w:rPr>
      </w:r>
      <w:r w:rsidRPr="003E4934">
        <w:rPr>
          <w:rFonts w:cstheme="majorBidi"/>
        </w:rPr>
        <w:fldChar w:fldCharType="separate"/>
      </w:r>
      <w:r w:rsidR="009C1D2B">
        <w:rPr>
          <w:rFonts w:cstheme="majorBidi"/>
        </w:rPr>
        <w:t>IV</w:t>
      </w:r>
      <w:r w:rsidRPr="003E4934">
        <w:rPr>
          <w:rFonts w:cstheme="majorBidi"/>
        </w:rPr>
        <w:fldChar w:fldCharType="end"/>
      </w:r>
      <w:r w:rsidR="00423782" w:rsidRPr="003E4934">
        <w:rPr>
          <w:rFonts w:cstheme="majorBidi"/>
        </w:rPr>
        <w:t xml:space="preserve"> pkt </w:t>
      </w:r>
      <w:r w:rsidRPr="003E4934">
        <w:rPr>
          <w:rFonts w:cstheme="majorBidi"/>
        </w:rPr>
        <w:fldChar w:fldCharType="begin"/>
      </w:r>
      <w:r w:rsidRPr="003E4934">
        <w:rPr>
          <w:rFonts w:cstheme="majorBidi"/>
        </w:rPr>
        <w:instrText xml:space="preserve"> REF _Ref509210067 \r \h  \* MERGEFORMAT </w:instrText>
      </w:r>
      <w:r w:rsidRPr="003E4934">
        <w:rPr>
          <w:rFonts w:cstheme="majorBidi"/>
        </w:rPr>
      </w:r>
      <w:r w:rsidRPr="003E4934">
        <w:rPr>
          <w:rFonts w:cstheme="majorBidi"/>
        </w:rPr>
        <w:fldChar w:fldCharType="separate"/>
      </w:r>
      <w:r w:rsidR="009C1D2B">
        <w:rPr>
          <w:rFonts w:cstheme="majorBidi"/>
        </w:rPr>
        <w:t>4.2</w:t>
      </w:r>
      <w:r w:rsidRPr="003E4934">
        <w:rPr>
          <w:rFonts w:cstheme="majorBidi"/>
        </w:rPr>
        <w:fldChar w:fldCharType="end"/>
      </w:r>
      <w:r w:rsidR="00423782" w:rsidRPr="003E4934">
        <w:rPr>
          <w:rFonts w:cstheme="majorBidi"/>
        </w:rPr>
        <w:t xml:space="preserve"> ust. 11 oraz zobowiązania podmiotu trzeciego do udostępnienia zasobów dla potrzeb realizacji Przedsięwzięcia, w celu </w:t>
      </w:r>
      <w:r w:rsidR="00D34D72" w:rsidRPr="003E4934">
        <w:rPr>
          <w:rFonts w:cstheme="majorBidi"/>
        </w:rPr>
        <w:t xml:space="preserve">doprowadzenia do </w:t>
      </w:r>
      <w:r w:rsidR="00423782" w:rsidRPr="003E4934">
        <w:rPr>
          <w:rFonts w:cstheme="majorBidi"/>
        </w:rPr>
        <w:t>ich zgodności z wymogami Regulaminu.</w:t>
      </w:r>
    </w:p>
    <w:p w14:paraId="0502BCF5" w14:textId="4897EF81" w:rsidR="00415F65" w:rsidRPr="003E4934" w:rsidRDefault="00415F65" w:rsidP="0028195C">
      <w:pPr>
        <w:pStyle w:val="Akapitzlist"/>
        <w:numPr>
          <w:ilvl w:val="0"/>
          <w:numId w:val="43"/>
        </w:numPr>
        <w:tabs>
          <w:tab w:val="clear" w:pos="360"/>
          <w:tab w:val="num" w:pos="426"/>
        </w:tabs>
        <w:spacing w:after="0" w:line="240" w:lineRule="auto"/>
        <w:ind w:left="426" w:hanging="426"/>
        <w:jc w:val="both"/>
      </w:pPr>
      <w:bookmarkStart w:id="172" w:name="_Ref52545404"/>
      <w:bookmarkEnd w:id="171"/>
      <w:r w:rsidRPr="003E4934">
        <w:t xml:space="preserve">NCBR odrzuca Wniosek </w:t>
      </w:r>
      <w:r w:rsidR="00A96B04" w:rsidRPr="003E4934">
        <w:t>w ramach oceny formalnej Wniosków</w:t>
      </w:r>
      <w:r w:rsidR="00465053" w:rsidRPr="003E4934">
        <w:t xml:space="preserve"> w zakresie danego Strumienia</w:t>
      </w:r>
      <w:r w:rsidRPr="003E4934">
        <w:t xml:space="preserve">, jeżeli: </w:t>
      </w:r>
      <w:bookmarkEnd w:id="172"/>
    </w:p>
    <w:p w14:paraId="5517C70A" w14:textId="3CDA7FD1" w:rsidR="00415F65" w:rsidRPr="003E4934" w:rsidRDefault="00415F65" w:rsidP="00415F65">
      <w:pPr>
        <w:pStyle w:val="Akapitzlist"/>
        <w:numPr>
          <w:ilvl w:val="0"/>
          <w:numId w:val="33"/>
        </w:numPr>
        <w:spacing w:after="0"/>
        <w:jc w:val="both"/>
      </w:pPr>
      <w:r w:rsidRPr="003E4934">
        <w:t xml:space="preserve">treść Wniosku nie odpowiada </w:t>
      </w:r>
      <w:r w:rsidR="1D190E2A" w:rsidRPr="003E4934">
        <w:t>Wymaganiom</w:t>
      </w:r>
      <w:r w:rsidRPr="003E4934">
        <w:t xml:space="preserve"> wynikającym z treści Regulaminu lub jego </w:t>
      </w:r>
      <w:r w:rsidR="00A65A55" w:rsidRPr="003E4934">
        <w:t>Załączni</w:t>
      </w:r>
      <w:r w:rsidRPr="003E4934">
        <w:t xml:space="preserve">ków; </w:t>
      </w:r>
    </w:p>
    <w:p w14:paraId="66BA0C48" w14:textId="1CA2CEBE" w:rsidR="00415F65" w:rsidRPr="003E4934" w:rsidRDefault="00415F65" w:rsidP="00415F65">
      <w:pPr>
        <w:pStyle w:val="Akapitzlist"/>
        <w:numPr>
          <w:ilvl w:val="0"/>
          <w:numId w:val="33"/>
        </w:numPr>
        <w:spacing w:after="0"/>
        <w:jc w:val="both"/>
      </w:pPr>
      <w:r w:rsidRPr="003E4934">
        <w:t>proponowane przez Wnioskodawcę w danym Strumieniu wynagrodzenie przekracza limit określony w</w:t>
      </w:r>
      <w:r w:rsidR="001801A7" w:rsidRPr="003E4934">
        <w:t xml:space="preserve"> Rozdziale </w:t>
      </w:r>
      <w:r w:rsidR="001801A7" w:rsidRPr="003E4934">
        <w:fldChar w:fldCharType="begin"/>
      </w:r>
      <w:r w:rsidR="001801A7" w:rsidRPr="003E4934">
        <w:instrText xml:space="preserve"> REF _Ref52646295 \n \h </w:instrText>
      </w:r>
      <w:r w:rsidR="004E2D42" w:rsidRPr="003E4934">
        <w:instrText xml:space="preserve"> \* MERGEFORMAT </w:instrText>
      </w:r>
      <w:r w:rsidR="001801A7" w:rsidRPr="003E4934">
        <w:fldChar w:fldCharType="separate"/>
      </w:r>
      <w:r w:rsidR="009C1D2B">
        <w:t>X</w:t>
      </w:r>
      <w:r w:rsidR="001801A7" w:rsidRPr="003E4934">
        <w:fldChar w:fldCharType="end"/>
      </w:r>
      <w:r w:rsidRPr="003E4934">
        <w:t>;</w:t>
      </w:r>
    </w:p>
    <w:p w14:paraId="0A7620D1" w14:textId="77777777" w:rsidR="00415F65" w:rsidRPr="003E4934" w:rsidRDefault="00415F65" w:rsidP="00415F65">
      <w:pPr>
        <w:pStyle w:val="Akapitzlist"/>
        <w:numPr>
          <w:ilvl w:val="0"/>
          <w:numId w:val="33"/>
        </w:numPr>
        <w:spacing w:after="0"/>
        <w:jc w:val="both"/>
      </w:pPr>
      <w:r w:rsidRPr="003E4934">
        <w:t xml:space="preserve">jego złożenie stanowi czyn nieuczciwej konkurencji w rozumieniu przepisów o zwalczaniu nieuczciwej konkurencji; </w:t>
      </w:r>
    </w:p>
    <w:p w14:paraId="70D5B2A9" w14:textId="7170F911" w:rsidR="00415F65" w:rsidRPr="003E4934" w:rsidRDefault="001801A7" w:rsidP="00415F65">
      <w:pPr>
        <w:pStyle w:val="Akapitzlist"/>
        <w:numPr>
          <w:ilvl w:val="0"/>
          <w:numId w:val="33"/>
        </w:numPr>
        <w:spacing w:after="0"/>
        <w:jc w:val="both"/>
      </w:pPr>
      <w:r w:rsidRPr="003E4934">
        <w:t xml:space="preserve">proponowane przez Wnioskodawcę w danym Strumieniu wynagrodzenie </w:t>
      </w:r>
      <w:r w:rsidR="009B3BAB" w:rsidRPr="003E4934">
        <w:t xml:space="preserve">jest </w:t>
      </w:r>
      <w:r w:rsidR="00415F65" w:rsidRPr="003E4934">
        <w:t>rażąco niskie w stosunku do przedmiotu Przedsięwzięcia;</w:t>
      </w:r>
    </w:p>
    <w:p w14:paraId="5133FB33" w14:textId="7773F3D2" w:rsidR="00415F65" w:rsidRPr="003E4934" w:rsidRDefault="00415F65" w:rsidP="00415F65">
      <w:pPr>
        <w:pStyle w:val="Akapitzlist"/>
        <w:numPr>
          <w:ilvl w:val="0"/>
          <w:numId w:val="33"/>
        </w:numPr>
        <w:spacing w:after="0"/>
        <w:jc w:val="both"/>
      </w:pPr>
      <w:r w:rsidRPr="003E4934">
        <w:t>zawiera błędy w obliczeniu wynagrodzenia</w:t>
      </w:r>
      <w:r w:rsidR="001801A7" w:rsidRPr="003E4934">
        <w:t xml:space="preserve"> w danym Strumieniu</w:t>
      </w:r>
      <w:r w:rsidRPr="003E4934">
        <w:t>, które nie podlegają usunięciu jako oczywist</w:t>
      </w:r>
      <w:r w:rsidR="1095F300" w:rsidRPr="003E4934">
        <w:t>a</w:t>
      </w:r>
      <w:r w:rsidRPr="003E4934">
        <w:t xml:space="preserve"> omyłk</w:t>
      </w:r>
      <w:r w:rsidR="37CB5536" w:rsidRPr="003E4934">
        <w:t>a</w:t>
      </w:r>
      <w:r w:rsidRPr="003E4934">
        <w:t>;</w:t>
      </w:r>
    </w:p>
    <w:p w14:paraId="5238AC77" w14:textId="77777777" w:rsidR="00415F65" w:rsidRPr="003E4934" w:rsidRDefault="00415F65" w:rsidP="00415F65">
      <w:pPr>
        <w:pStyle w:val="Akapitzlist"/>
        <w:numPr>
          <w:ilvl w:val="0"/>
          <w:numId w:val="33"/>
        </w:numPr>
        <w:spacing w:after="0"/>
        <w:jc w:val="both"/>
      </w:pPr>
      <w:r w:rsidRPr="003E4934">
        <w:t>został złożony przez Wnioskodawcę wykluczonego z udziału w Postępowaniu;</w:t>
      </w:r>
    </w:p>
    <w:p w14:paraId="633D425F" w14:textId="2D858B96" w:rsidR="00415F65" w:rsidRPr="003E4934" w:rsidRDefault="00415F65" w:rsidP="00415F65">
      <w:pPr>
        <w:pStyle w:val="Akapitzlist"/>
        <w:numPr>
          <w:ilvl w:val="0"/>
          <w:numId w:val="33"/>
        </w:numPr>
        <w:spacing w:after="0"/>
        <w:jc w:val="both"/>
      </w:pPr>
      <w:r w:rsidRPr="003E4934">
        <w:t xml:space="preserve">Wnioskodawca nie uzupełni braków formalnych zgodnie z Rozdziałem </w:t>
      </w:r>
      <w:r w:rsidRPr="003E4934">
        <w:fldChar w:fldCharType="begin"/>
      </w:r>
      <w:r w:rsidRPr="003E4934">
        <w:instrText xml:space="preserve"> REF _Ref52633642 \n \h </w:instrText>
      </w:r>
      <w:r w:rsidR="004E2D42" w:rsidRPr="003E4934">
        <w:instrText xml:space="preserve"> \* MERGEFORMAT </w:instrText>
      </w:r>
      <w:r w:rsidRPr="003E4934">
        <w:fldChar w:fldCharType="separate"/>
      </w:r>
      <w:r w:rsidR="009C1D2B">
        <w:t>VI</w:t>
      </w:r>
      <w:r w:rsidRPr="003E4934">
        <w:fldChar w:fldCharType="end"/>
      </w:r>
      <w:r w:rsidR="001801A7" w:rsidRPr="003E4934">
        <w:t xml:space="preserve">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9C1D2B">
        <w:t>6.2</w:t>
      </w:r>
      <w:r w:rsidRPr="003E4934">
        <w:fldChar w:fldCharType="end"/>
      </w:r>
      <w:r w:rsidR="00525C19" w:rsidRPr="003E4934">
        <w:t xml:space="preserve"> </w:t>
      </w:r>
      <w:r w:rsidR="001801A7" w:rsidRPr="003E4934">
        <w:t xml:space="preserve">ust. </w:t>
      </w:r>
      <w:r w:rsidRPr="003E4934">
        <w:fldChar w:fldCharType="begin"/>
      </w:r>
      <w:r w:rsidRPr="003E4934">
        <w:instrText xml:space="preserve"> REF _Ref52646367 \n \h </w:instrText>
      </w:r>
      <w:r w:rsidR="004E2D42" w:rsidRPr="003E4934">
        <w:instrText xml:space="preserve"> \* MERGEFORMAT </w:instrText>
      </w:r>
      <w:r w:rsidRPr="003E4934">
        <w:fldChar w:fldCharType="separate"/>
      </w:r>
      <w:r w:rsidR="009C1D2B">
        <w:t>4</w:t>
      </w:r>
      <w:r w:rsidRPr="003E4934">
        <w:fldChar w:fldCharType="end"/>
      </w:r>
      <w:r w:rsidRPr="003E4934">
        <w:t xml:space="preserve">; </w:t>
      </w:r>
    </w:p>
    <w:p w14:paraId="40281AFE" w14:textId="77777777" w:rsidR="00415F65" w:rsidRPr="003E4934" w:rsidRDefault="00415F65" w:rsidP="00415F65">
      <w:pPr>
        <w:pStyle w:val="Akapitzlist"/>
        <w:numPr>
          <w:ilvl w:val="0"/>
          <w:numId w:val="33"/>
        </w:numPr>
        <w:spacing w:after="0"/>
        <w:jc w:val="both"/>
      </w:pPr>
      <w:r w:rsidRPr="003E4934">
        <w:t>jego przyjęcie naruszałoby bezpieczeństwo publiczne lub istotny interes bezpieczeństwa państwa, w tym bezpieczeństwo podmiotów objętych jednolitym wykazem obiektów, instalacji, urządzeń i usług wchodzących w skład infrastruktury krytycznej, o której mowa w art. 5b ust. 7 pkt 1 ustawy z dnia 26 kwietnia 2007 r. o zarządzaniu kryzysowym (Dz.U. z 2019 r. poz. 1398), a tego bezpieczeństwa lub interesu nie można zagwarantować w inny sposób;</w:t>
      </w:r>
    </w:p>
    <w:p w14:paraId="6FE9399F" w14:textId="79164C91" w:rsidR="00415F65" w:rsidRPr="003E4934" w:rsidRDefault="00415F65" w:rsidP="00415F65">
      <w:pPr>
        <w:pStyle w:val="Akapitzlist"/>
        <w:numPr>
          <w:ilvl w:val="0"/>
          <w:numId w:val="33"/>
        </w:numPr>
        <w:spacing w:after="0"/>
        <w:jc w:val="both"/>
      </w:pPr>
      <w:r w:rsidRPr="003E4934">
        <w:t>jest niezgodny z obowiązującymi przepisami lub nieważny na podstawie odrębnych przepisów</w:t>
      </w:r>
      <w:r w:rsidR="1F4A7B81" w:rsidRPr="003E4934">
        <w:t>;</w:t>
      </w:r>
    </w:p>
    <w:p w14:paraId="5DA04C00" w14:textId="67DB20CE" w:rsidR="00415F65" w:rsidRPr="003E4934" w:rsidRDefault="00527FE3" w:rsidP="00415F65">
      <w:pPr>
        <w:pStyle w:val="Akapitzlist"/>
        <w:numPr>
          <w:ilvl w:val="0"/>
          <w:numId w:val="33"/>
        </w:numPr>
        <w:spacing w:after="0"/>
        <w:jc w:val="both"/>
      </w:pPr>
      <w:r w:rsidRPr="003E4934">
        <w:t>zawiera nieracjonalne, w rozumieniu ust. 8, parametry dotyczące części lub całości Wymagań Konkursowych, Wymagań Opcjonalnych lub Wymagań Jakościowych</w:t>
      </w:r>
      <w:r w:rsidR="00415F65" w:rsidRPr="003E4934">
        <w:t>.</w:t>
      </w:r>
    </w:p>
    <w:p w14:paraId="14E68DCC" w14:textId="6F60796F" w:rsidR="00E456F4" w:rsidRPr="003E4934" w:rsidRDefault="00E456F4" w:rsidP="0028195C">
      <w:pPr>
        <w:pStyle w:val="Akapitzlist"/>
        <w:numPr>
          <w:ilvl w:val="0"/>
          <w:numId w:val="43"/>
        </w:numPr>
        <w:tabs>
          <w:tab w:val="clear" w:pos="360"/>
          <w:tab w:val="num" w:pos="426"/>
        </w:tabs>
        <w:spacing w:after="0" w:line="240" w:lineRule="auto"/>
        <w:ind w:left="426" w:hanging="426"/>
        <w:jc w:val="both"/>
      </w:pPr>
      <w:r w:rsidRPr="003E4934">
        <w:t xml:space="preserve">Jeśli </w:t>
      </w:r>
      <w:r w:rsidR="00465053" w:rsidRPr="003E4934">
        <w:t xml:space="preserve">Wnioskodawca złożył Wniosek w ramach więcej niż jednego Strumienia, </w:t>
      </w:r>
      <w:r w:rsidRPr="003E4934">
        <w:t xml:space="preserve">ocena formalna w zakresie każdego Strumienia jest dokonywana odrębnie. Oznacza to, że jeśli Wniosek w zakresie jednego Strumienia spełnia </w:t>
      </w:r>
      <w:r w:rsidR="6FA4B80B" w:rsidRPr="003E4934">
        <w:t>Wymagania</w:t>
      </w:r>
      <w:r w:rsidR="00FD7E22" w:rsidRPr="003E4934">
        <w:t xml:space="preserve"> Formalne</w:t>
      </w:r>
      <w:r w:rsidRPr="003E4934">
        <w:t xml:space="preserve">, a </w:t>
      </w:r>
      <w:r w:rsidR="00465053" w:rsidRPr="003E4934">
        <w:t xml:space="preserve">Wniosek </w:t>
      </w:r>
      <w:r w:rsidRPr="003E4934">
        <w:t xml:space="preserve">w zakresie innego Strumienia – nie, to w pierwszym przypadku </w:t>
      </w:r>
      <w:r w:rsidR="00465053" w:rsidRPr="003E4934">
        <w:t xml:space="preserve">Wniosek </w:t>
      </w:r>
      <w:r w:rsidRPr="003E4934">
        <w:t xml:space="preserve">jest </w:t>
      </w:r>
      <w:r w:rsidR="00A96B04" w:rsidRPr="003E4934">
        <w:t xml:space="preserve">poddawany </w:t>
      </w:r>
      <w:r w:rsidR="1D284A9D" w:rsidRPr="003E4934">
        <w:t xml:space="preserve">ocenie w ramach </w:t>
      </w:r>
      <w:r w:rsidR="00A96B04" w:rsidRPr="003E4934">
        <w:t>pozostały</w:t>
      </w:r>
      <w:r w:rsidR="596996D2" w:rsidRPr="003E4934">
        <w:t>ch</w:t>
      </w:r>
      <w:r w:rsidR="00A96B04" w:rsidRPr="003E4934">
        <w:t xml:space="preserve"> </w:t>
      </w:r>
      <w:r w:rsidR="333D1757" w:rsidRPr="003E4934">
        <w:t>K</w:t>
      </w:r>
      <w:r w:rsidR="00A96B04" w:rsidRPr="003E4934">
        <w:t>ryteri</w:t>
      </w:r>
      <w:r w:rsidR="1E91A21A" w:rsidRPr="003E4934">
        <w:t>ów</w:t>
      </w:r>
      <w:r w:rsidRPr="003E4934">
        <w:t xml:space="preserve">, zaś w drugim </w:t>
      </w:r>
      <w:r w:rsidR="0F1B1A12" w:rsidRPr="003E4934">
        <w:t>prz</w:t>
      </w:r>
      <w:r w:rsidRPr="003E4934">
        <w:t xml:space="preserve">ypadku </w:t>
      </w:r>
      <w:r w:rsidR="00465053" w:rsidRPr="003E4934">
        <w:t xml:space="preserve">Wniosek </w:t>
      </w:r>
      <w:r w:rsidRPr="003E4934">
        <w:t xml:space="preserve">podlega odrzuceniu. </w:t>
      </w:r>
    </w:p>
    <w:p w14:paraId="2DA5F2A4" w14:textId="631F85FE" w:rsidR="00F36726" w:rsidRPr="003E4934" w:rsidRDefault="00F36726" w:rsidP="0028195C">
      <w:pPr>
        <w:pStyle w:val="Akapitzlist"/>
        <w:numPr>
          <w:ilvl w:val="0"/>
          <w:numId w:val="43"/>
        </w:numPr>
        <w:tabs>
          <w:tab w:val="clear" w:pos="360"/>
          <w:tab w:val="num" w:pos="426"/>
        </w:tabs>
        <w:spacing w:after="0" w:line="240" w:lineRule="auto"/>
        <w:ind w:left="426" w:hanging="426"/>
        <w:jc w:val="both"/>
        <w:rPr>
          <w:color w:val="000000" w:themeColor="text1"/>
        </w:rPr>
      </w:pPr>
      <w:bookmarkStart w:id="173" w:name="_Hlk53784995"/>
      <w:r w:rsidRPr="003E4934">
        <w:lastRenderedPageBreak/>
        <w:t>NCBR przed odrzuceniem Wniosku w przypadkach określonych w ust. 5 pkt 1) , 3)-4) oraz 8)-</w:t>
      </w:r>
      <w:r w:rsidR="00527FE3" w:rsidRPr="003E4934">
        <w:t>10</w:t>
      </w:r>
      <w:r w:rsidRPr="003E4934">
        <w:t>) może zażądać od Wykonawcy wyjaśnień celem weryfikacji wskazanych okoliczności.</w:t>
      </w:r>
      <w:r w:rsidR="004E2D42" w:rsidRPr="003E4934">
        <w:t xml:space="preserve"> </w:t>
      </w:r>
      <w:bookmarkStart w:id="174" w:name="_Hlk57334280"/>
      <w:r w:rsidR="004E2D42" w:rsidRPr="003E4934">
        <w:t>W przypadku wskazanym w ust. 5 pkt 4), jeżeli zaoferowana cena lub koszt, lub ich istotne części składowe, wydają się rażąco niskie w stosunku do przedmiotu zamówienia i budzą wątpliwości Centrum co do możliwości wykonania przedmiotu zamówienia zgodnie z wymaganiami określonymi przez Centrum lub wynikającymi z odrębnych przepisów, Centrum może zwrócić się o udzielenie wyjaśnień, w tym złożenie dowodów, dotyczących wyliczenia ceny lub kosztu.</w:t>
      </w:r>
      <w:bookmarkEnd w:id="174"/>
      <w:r w:rsidR="001315AB" w:rsidRPr="003E4934">
        <w:t xml:space="preserve"> W przypadku wskazanym w ust. 5 pkt 10), jeżeli dane parametry wydają się nieracjonalne w rozumieniu ust. 8, NCBR może zwrócić się </w:t>
      </w:r>
      <w:r w:rsidR="00DD54EE" w:rsidRPr="003E4934">
        <w:t xml:space="preserve">do Wnioskodawcy </w:t>
      </w:r>
      <w:r w:rsidR="001315AB" w:rsidRPr="003E4934">
        <w:t xml:space="preserve">o udzielenie wyjaśnień, w tym przyjętych założeń lub wyliczeń dotyczących danego parametru Wymagania Konkursowego, Wymagania Opcjonalnego lub Wymagania </w:t>
      </w:r>
      <w:r w:rsidR="001315AB" w:rsidRPr="003E4934">
        <w:rPr>
          <w:color w:val="000000" w:themeColor="text1"/>
        </w:rPr>
        <w:t>Jakościowego.</w:t>
      </w:r>
    </w:p>
    <w:p w14:paraId="48FA4A52" w14:textId="244090FD" w:rsidR="12A7571A" w:rsidRPr="003E4934" w:rsidRDefault="12A7571A" w:rsidP="0028195C">
      <w:pPr>
        <w:pStyle w:val="Akapitzlist"/>
        <w:numPr>
          <w:ilvl w:val="0"/>
          <w:numId w:val="43"/>
        </w:numPr>
        <w:tabs>
          <w:tab w:val="clear" w:pos="360"/>
          <w:tab w:val="num" w:pos="426"/>
        </w:tabs>
        <w:spacing w:after="0" w:line="240" w:lineRule="auto"/>
        <w:ind w:left="426" w:hanging="426"/>
        <w:jc w:val="both"/>
        <w:rPr>
          <w:rFonts w:eastAsiaTheme="minorEastAsia"/>
          <w:color w:val="000000" w:themeColor="text1"/>
        </w:rPr>
      </w:pPr>
      <w:r w:rsidRPr="003E4934">
        <w:rPr>
          <w:color w:val="000000" w:themeColor="text1"/>
        </w:rPr>
        <w:t>Za nieracjonalne parametry dotyczące części lub całości Wymagań Konkursowych, Wymagań Opcjonalnych lub Wymagań Jakościowych uznaje się takie wartości lub charakterystyki zawarte przez Wnioskodawcę we Wniosku, które:</w:t>
      </w:r>
    </w:p>
    <w:p w14:paraId="7014210A" w14:textId="0C90520B" w:rsidR="12A7571A" w:rsidRPr="003E4934" w:rsidRDefault="12A7571A" w:rsidP="1CFE8F73">
      <w:pPr>
        <w:pStyle w:val="Akapitzlist"/>
        <w:numPr>
          <w:ilvl w:val="1"/>
          <w:numId w:val="43"/>
        </w:numPr>
        <w:ind w:left="993"/>
        <w:jc w:val="both"/>
        <w:rPr>
          <w:rFonts w:eastAsiaTheme="minorEastAsia"/>
          <w:color w:val="000000" w:themeColor="text1"/>
        </w:rPr>
      </w:pPr>
      <w:r w:rsidRPr="003E4934">
        <w:rPr>
          <w:color w:val="000000" w:themeColor="text1"/>
        </w:rPr>
        <w:t xml:space="preserve">prowadzą do uzyskania przez Wnioskodawcę o 30% więcej lub mniej punktów w ramach danego kryterium wskazanego w Załączniku nr 5 do Regulaminu względem średniej liczby punktów uzyskanych w ramach danego </w:t>
      </w:r>
      <w:r w:rsidR="3DE0DB41" w:rsidRPr="003E4934">
        <w:rPr>
          <w:color w:val="000000" w:themeColor="text1"/>
        </w:rPr>
        <w:t>K</w:t>
      </w:r>
      <w:r w:rsidRPr="003E4934">
        <w:rPr>
          <w:color w:val="000000" w:themeColor="text1"/>
        </w:rPr>
        <w:t>ryterium przez pozostałych Wnioskodawców</w:t>
      </w:r>
      <w:r w:rsidR="000659DC" w:rsidRPr="003E4934">
        <w:rPr>
          <w:color w:val="000000" w:themeColor="text1"/>
        </w:rPr>
        <w:t xml:space="preserve">, którzy uzyskali punkty w tym </w:t>
      </w:r>
      <w:r w:rsidR="16FF7985" w:rsidRPr="003E4934">
        <w:rPr>
          <w:color w:val="000000" w:themeColor="text1"/>
        </w:rPr>
        <w:t>K</w:t>
      </w:r>
      <w:r w:rsidR="000659DC" w:rsidRPr="003E4934">
        <w:rPr>
          <w:color w:val="000000" w:themeColor="text1"/>
        </w:rPr>
        <w:t>ryterium</w:t>
      </w:r>
      <w:r w:rsidRPr="003E4934">
        <w:rPr>
          <w:color w:val="000000" w:themeColor="text1"/>
        </w:rPr>
        <w:t xml:space="preserve">, oraz </w:t>
      </w:r>
    </w:p>
    <w:p w14:paraId="05C95CB3" w14:textId="39EA772E" w:rsidR="12A7571A" w:rsidRPr="003E4934" w:rsidRDefault="12A7571A" w:rsidP="00D3493B">
      <w:pPr>
        <w:pStyle w:val="Akapitzlist"/>
        <w:numPr>
          <w:ilvl w:val="1"/>
          <w:numId w:val="43"/>
        </w:numPr>
        <w:ind w:left="993"/>
        <w:jc w:val="both"/>
        <w:rPr>
          <w:rFonts w:eastAsiaTheme="minorEastAsia"/>
          <w:color w:val="000000" w:themeColor="text1"/>
        </w:rPr>
      </w:pPr>
      <w:r w:rsidRPr="003E4934">
        <w:rPr>
          <w:color w:val="000000" w:themeColor="text1"/>
        </w:rPr>
        <w:t>wskazane odstępstwo parametru od parametrów przedstawianych przez innych Wnioskodawców nie ma oparcia w stanie wiedzy lub techniki lub nie stanowi zachowania jakiego można oczekiwać po racjonalnym uczestniku obrotu działającym zgodni</w:t>
      </w:r>
      <w:r w:rsidR="0031174F" w:rsidRPr="003E4934">
        <w:rPr>
          <w:color w:val="000000" w:themeColor="text1"/>
        </w:rPr>
        <w:t>e</w:t>
      </w:r>
      <w:r w:rsidRPr="003E4934">
        <w:rPr>
          <w:color w:val="000000" w:themeColor="text1"/>
        </w:rPr>
        <w:t xml:space="preserve"> z zasadami konkurencji, oraz</w:t>
      </w:r>
    </w:p>
    <w:p w14:paraId="1709912C" w14:textId="2E54C62A" w:rsidR="12A7571A" w:rsidRPr="003E4934" w:rsidRDefault="12A7571A" w:rsidP="00687EF5">
      <w:pPr>
        <w:pStyle w:val="Akapitzlist"/>
        <w:numPr>
          <w:ilvl w:val="1"/>
          <w:numId w:val="43"/>
        </w:numPr>
        <w:ind w:left="993"/>
        <w:rPr>
          <w:color w:val="000000" w:themeColor="text1"/>
        </w:rPr>
      </w:pPr>
      <w:r w:rsidRPr="003E4934">
        <w:rPr>
          <w:rFonts w:ascii="Calibri" w:eastAsia="Calibri" w:hAnsi="Calibri" w:cs="Calibri"/>
          <w:color w:val="000000" w:themeColor="text1"/>
        </w:rPr>
        <w:t>nie ma oparcia w treści Wniosku danego Wnioskodawcy.</w:t>
      </w:r>
    </w:p>
    <w:p w14:paraId="11775417" w14:textId="3EB26321" w:rsidR="008D3204" w:rsidRPr="003E4934" w:rsidRDefault="0009424E" w:rsidP="1CFE8F73">
      <w:pPr>
        <w:pStyle w:val="Akapitzlist"/>
        <w:numPr>
          <w:ilvl w:val="0"/>
          <w:numId w:val="43"/>
        </w:numPr>
        <w:tabs>
          <w:tab w:val="clear" w:pos="360"/>
          <w:tab w:val="num" w:pos="426"/>
        </w:tabs>
        <w:spacing w:after="0" w:line="240" w:lineRule="auto"/>
        <w:ind w:left="426" w:hanging="426"/>
        <w:jc w:val="both"/>
        <w:rPr>
          <w:rFonts w:eastAsiaTheme="minorEastAsia"/>
        </w:rPr>
      </w:pPr>
      <w:r w:rsidRPr="003E4934">
        <w:rPr>
          <w:color w:val="000000" w:themeColor="text1"/>
        </w:rPr>
        <w:t xml:space="preserve">Względem </w:t>
      </w:r>
      <w:r w:rsidR="003645E1" w:rsidRPr="003E4934">
        <w:rPr>
          <w:color w:val="000000" w:themeColor="text1"/>
        </w:rPr>
        <w:t xml:space="preserve">rozstrzygnięcia </w:t>
      </w:r>
      <w:r w:rsidR="392B0C2C" w:rsidRPr="003E4934">
        <w:rPr>
          <w:color w:val="000000" w:themeColor="text1"/>
        </w:rPr>
        <w:t>NCBR</w:t>
      </w:r>
      <w:r w:rsidR="00FD7E22" w:rsidRPr="003E4934">
        <w:rPr>
          <w:color w:val="000000" w:themeColor="text1"/>
        </w:rPr>
        <w:t xml:space="preserve"> </w:t>
      </w:r>
      <w:r w:rsidR="0004269C" w:rsidRPr="003E4934">
        <w:rPr>
          <w:color w:val="000000" w:themeColor="text1"/>
        </w:rPr>
        <w:t xml:space="preserve">o </w:t>
      </w:r>
      <w:r w:rsidR="003645E1" w:rsidRPr="003E4934">
        <w:rPr>
          <w:color w:val="000000" w:themeColor="text1"/>
        </w:rPr>
        <w:t xml:space="preserve">odrzuceniu </w:t>
      </w:r>
      <w:r w:rsidR="003645E1" w:rsidRPr="003E4934">
        <w:t xml:space="preserve">Wniosku </w:t>
      </w:r>
      <w:r w:rsidR="0004269C" w:rsidRPr="003E4934">
        <w:t>Wnioskodawc</w:t>
      </w:r>
      <w:r w:rsidR="00FC7EF9" w:rsidRPr="003E4934">
        <w:t>a</w:t>
      </w:r>
      <w:r w:rsidR="00465053" w:rsidRPr="003E4934">
        <w:t xml:space="preserve"> może </w:t>
      </w:r>
      <w:r w:rsidR="000524A3" w:rsidRPr="003E4934">
        <w:t>zgłosić uwagi</w:t>
      </w:r>
      <w:r w:rsidR="00EC19F8" w:rsidRPr="003E4934">
        <w:t xml:space="preserve"> zgodnie z </w:t>
      </w:r>
      <w:r w:rsidR="00A65A55" w:rsidRPr="003E4934">
        <w:t>Rozdział</w:t>
      </w:r>
      <w:r w:rsidR="00EC19F8" w:rsidRPr="003E4934">
        <w:t xml:space="preserve">em </w:t>
      </w:r>
      <w:r w:rsidRPr="003E4934">
        <w:fldChar w:fldCharType="begin"/>
      </w:r>
      <w:r w:rsidRPr="003E4934">
        <w:instrText xml:space="preserve"> REF _Ref53669257 \r \h  \* MERGEFORMAT </w:instrText>
      </w:r>
      <w:r w:rsidRPr="003E4934">
        <w:fldChar w:fldCharType="separate"/>
      </w:r>
      <w:r w:rsidR="009C1D2B">
        <w:t>VIII</w:t>
      </w:r>
      <w:r w:rsidRPr="003E4934">
        <w:fldChar w:fldCharType="end"/>
      </w:r>
      <w:r w:rsidR="000524A3" w:rsidRPr="003E4934">
        <w:t xml:space="preserve">. </w:t>
      </w:r>
      <w:bookmarkEnd w:id="173"/>
    </w:p>
    <w:p w14:paraId="0E7814F9" w14:textId="7D1E3A74" w:rsidR="00574DA2" w:rsidRPr="003E4934" w:rsidRDefault="00574DA2" w:rsidP="544C7337">
      <w:pPr>
        <w:pStyle w:val="Nagwek2"/>
        <w:keepNext w:val="0"/>
        <w:keepLines w:val="0"/>
        <w:numPr>
          <w:ilvl w:val="1"/>
          <w:numId w:val="15"/>
        </w:numPr>
        <w:spacing w:before="0" w:after="120" w:line="276" w:lineRule="auto"/>
        <w:ind w:left="567" w:hanging="567"/>
        <w:jc w:val="both"/>
        <w:rPr>
          <w:rFonts w:asciiTheme="minorHAnsi" w:hAnsiTheme="minorHAnsi"/>
          <w:b/>
          <w:bCs/>
          <w:color w:val="C00000"/>
          <w:sz w:val="24"/>
          <w:szCs w:val="24"/>
        </w:rPr>
      </w:pPr>
      <w:bookmarkStart w:id="175" w:name="_Ref52560059"/>
      <w:bookmarkStart w:id="176" w:name="_Ref54726951"/>
      <w:bookmarkStart w:id="177" w:name="_Toc53762105"/>
      <w:bookmarkStart w:id="178" w:name="_Toc59586193"/>
      <w:bookmarkStart w:id="179" w:name="_Hlk53785069"/>
      <w:bookmarkStart w:id="180" w:name="_Ref509217582"/>
      <w:r w:rsidRPr="003E4934">
        <w:rPr>
          <w:rFonts w:asciiTheme="minorHAnsi" w:hAnsiTheme="minorHAnsi"/>
          <w:b/>
          <w:bCs/>
          <w:color w:val="C00000"/>
          <w:sz w:val="24"/>
          <w:szCs w:val="24"/>
        </w:rPr>
        <w:t xml:space="preserve">Ocena </w:t>
      </w:r>
      <w:r w:rsidR="005CF5CF" w:rsidRPr="003E4934">
        <w:rPr>
          <w:rFonts w:asciiTheme="minorHAnsi" w:hAnsiTheme="minorHAnsi"/>
          <w:b/>
          <w:bCs/>
          <w:color w:val="C00000"/>
          <w:sz w:val="24"/>
          <w:szCs w:val="24"/>
        </w:rPr>
        <w:t>Wymagań</w:t>
      </w:r>
      <w:r w:rsidR="00D44B54" w:rsidRPr="003E4934">
        <w:rPr>
          <w:rFonts w:asciiTheme="minorHAnsi" w:hAnsiTheme="minorHAnsi"/>
          <w:b/>
          <w:bCs/>
          <w:color w:val="C00000"/>
          <w:sz w:val="24"/>
          <w:szCs w:val="24"/>
        </w:rPr>
        <w:t xml:space="preserve"> </w:t>
      </w:r>
      <w:r w:rsidR="00C262AB" w:rsidRPr="003E4934">
        <w:rPr>
          <w:rFonts w:asciiTheme="minorHAnsi" w:hAnsiTheme="minorHAnsi"/>
          <w:b/>
          <w:bCs/>
          <w:color w:val="C00000"/>
          <w:sz w:val="24"/>
          <w:szCs w:val="24"/>
        </w:rPr>
        <w:t xml:space="preserve">Obligatoryjnych </w:t>
      </w:r>
      <w:r w:rsidR="00FD7E22" w:rsidRPr="003E4934">
        <w:rPr>
          <w:rFonts w:asciiTheme="minorHAnsi" w:hAnsiTheme="minorHAnsi"/>
          <w:b/>
          <w:bCs/>
          <w:color w:val="C00000"/>
          <w:sz w:val="24"/>
          <w:szCs w:val="24"/>
        </w:rPr>
        <w:t>i ewentualna ocena Planu Komercjalizacji</w:t>
      </w:r>
      <w:bookmarkEnd w:id="175"/>
      <w:bookmarkEnd w:id="176"/>
      <w:bookmarkEnd w:id="177"/>
      <w:bookmarkEnd w:id="178"/>
    </w:p>
    <w:p w14:paraId="518002F0" w14:textId="51550721" w:rsidR="00574DA2" w:rsidRPr="003E4934" w:rsidRDefault="00FD7E22" w:rsidP="009A26C0">
      <w:pPr>
        <w:pStyle w:val="Akapitzlist"/>
        <w:numPr>
          <w:ilvl w:val="3"/>
          <w:numId w:val="27"/>
        </w:numPr>
        <w:ind w:left="567" w:hanging="425"/>
        <w:jc w:val="both"/>
      </w:pPr>
      <w:bookmarkStart w:id="181" w:name="_Hlk53785101"/>
      <w:bookmarkEnd w:id="179"/>
      <w:r w:rsidRPr="003E4934">
        <w:t xml:space="preserve">Zespół Oceniający </w:t>
      </w:r>
      <w:r w:rsidR="00C262AB" w:rsidRPr="003E4934">
        <w:t xml:space="preserve">przeprowadza </w:t>
      </w:r>
      <w:r w:rsidR="007F4DB2" w:rsidRPr="003E4934">
        <w:t>weryfikację</w:t>
      </w:r>
      <w:r w:rsidR="00C262AB" w:rsidRPr="003E4934">
        <w:t xml:space="preserve"> czy Rozwiązanie w kształcie proponowanym w</w:t>
      </w:r>
      <w:r w:rsidR="005040B2" w:rsidRPr="003E4934">
        <w:t>e Wniosku</w:t>
      </w:r>
      <w:r w:rsidR="00C262AB" w:rsidRPr="003E4934">
        <w:t xml:space="preserve"> </w:t>
      </w:r>
      <w:r w:rsidR="00465053" w:rsidRPr="003E4934">
        <w:t xml:space="preserve">spełnia </w:t>
      </w:r>
      <w:r w:rsidR="00C262AB" w:rsidRPr="003E4934">
        <w:t xml:space="preserve">wszystkie </w:t>
      </w:r>
      <w:r w:rsidR="6FA4B80B" w:rsidRPr="003E4934">
        <w:t>Wymagania</w:t>
      </w:r>
      <w:r w:rsidR="00D44B54" w:rsidRPr="003E4934">
        <w:t xml:space="preserve"> </w:t>
      </w:r>
      <w:r w:rsidR="00C262AB" w:rsidRPr="003E4934">
        <w:t>Obligatoryjne</w:t>
      </w:r>
      <w:r w:rsidR="00130144" w:rsidRPr="003E4934">
        <w:t xml:space="preserve">, w tym że </w:t>
      </w:r>
      <w:r w:rsidR="00904360" w:rsidRPr="003E4934">
        <w:t>jest oparte o Model 2D albo Model 3D</w:t>
      </w:r>
      <w:r w:rsidR="00B30CFE" w:rsidRPr="003E4934">
        <w:t>.</w:t>
      </w:r>
    </w:p>
    <w:bookmarkEnd w:id="181"/>
    <w:p w14:paraId="059DF0E4" w14:textId="2F22F647" w:rsidR="00C262AB" w:rsidRPr="003E4934" w:rsidRDefault="00A55330" w:rsidP="00E52F80">
      <w:pPr>
        <w:pStyle w:val="Akapitzlist"/>
        <w:numPr>
          <w:ilvl w:val="3"/>
          <w:numId w:val="27"/>
        </w:numPr>
        <w:ind w:left="567" w:hanging="425"/>
        <w:jc w:val="both"/>
      </w:pPr>
      <w:r w:rsidRPr="003E4934">
        <w:t>Jeśli ocena</w:t>
      </w:r>
      <w:r w:rsidR="00C262AB" w:rsidRPr="003E4934">
        <w:t xml:space="preserve"> </w:t>
      </w:r>
      <w:r w:rsidR="005040B2" w:rsidRPr="003E4934">
        <w:t>Wniosku</w:t>
      </w:r>
      <w:r w:rsidR="00C262AB" w:rsidRPr="003E4934">
        <w:t>:</w:t>
      </w:r>
    </w:p>
    <w:p w14:paraId="052A8D4C" w14:textId="0F08BE18" w:rsidR="00A55330" w:rsidRPr="003E4934" w:rsidRDefault="00C262AB" w:rsidP="00E52F80">
      <w:pPr>
        <w:pStyle w:val="Akapitzlist"/>
        <w:numPr>
          <w:ilvl w:val="4"/>
          <w:numId w:val="27"/>
        </w:numPr>
        <w:ind w:left="851"/>
        <w:jc w:val="both"/>
      </w:pPr>
      <w:r w:rsidRPr="003E4934">
        <w:t xml:space="preserve">potwierdza spełnianie przez przyszłe Rozwiązanie wszystkich </w:t>
      </w:r>
      <w:r w:rsidR="005CF5CF" w:rsidRPr="003E4934">
        <w:t>Wymagań</w:t>
      </w:r>
      <w:r w:rsidR="00D44B54" w:rsidRPr="003E4934">
        <w:t xml:space="preserve"> </w:t>
      </w:r>
      <w:r w:rsidRPr="003E4934">
        <w:t>Obligatoryjnych</w:t>
      </w:r>
      <w:r w:rsidR="00FD7E22" w:rsidRPr="003E4934">
        <w:t xml:space="preserve"> i </w:t>
      </w:r>
      <w:r w:rsidR="002C4864" w:rsidRPr="003E4934">
        <w:t>zastosowanie Modelu 2D albo Modelu 3D</w:t>
      </w:r>
      <w:r w:rsidRPr="003E4934">
        <w:t xml:space="preserve">, to Wniosek </w:t>
      </w:r>
      <w:r w:rsidR="00D44949" w:rsidRPr="003E4934">
        <w:t xml:space="preserve">w zakresie danego Strumienia </w:t>
      </w:r>
      <w:r w:rsidRPr="003E4934">
        <w:t xml:space="preserve">jest </w:t>
      </w:r>
      <w:r w:rsidR="005040B2" w:rsidRPr="003E4934">
        <w:t xml:space="preserve">poddawany pozostałym </w:t>
      </w:r>
      <w:r w:rsidR="3945AF5F" w:rsidRPr="003E4934">
        <w:t>K</w:t>
      </w:r>
      <w:r w:rsidR="005040B2" w:rsidRPr="003E4934">
        <w:t>ryteriom oceny</w:t>
      </w:r>
      <w:r w:rsidRPr="003E4934">
        <w:t>,</w:t>
      </w:r>
    </w:p>
    <w:p w14:paraId="463F127F" w14:textId="51D4B5C0" w:rsidR="00C262AB" w:rsidRPr="003E4934" w:rsidRDefault="00C262AB" w:rsidP="00E52F80">
      <w:pPr>
        <w:pStyle w:val="Akapitzlist"/>
        <w:numPr>
          <w:ilvl w:val="4"/>
          <w:numId w:val="27"/>
        </w:numPr>
        <w:ind w:left="851"/>
        <w:jc w:val="both"/>
      </w:pPr>
      <w:r w:rsidRPr="003E4934">
        <w:t xml:space="preserve">wskazuje, że przyszłe Rozwiązanie nie spełnia wszystkich </w:t>
      </w:r>
      <w:r w:rsidR="005CF5CF" w:rsidRPr="003E4934">
        <w:t>Wymagań</w:t>
      </w:r>
      <w:r w:rsidR="00D44B54" w:rsidRPr="003E4934">
        <w:t xml:space="preserve"> </w:t>
      </w:r>
      <w:r w:rsidRPr="003E4934">
        <w:t>Obligatoryjnych</w:t>
      </w:r>
      <w:r w:rsidR="00FD7E22" w:rsidRPr="003E4934">
        <w:t xml:space="preserve"> lub</w:t>
      </w:r>
      <w:r w:rsidR="002C4864" w:rsidRPr="003E4934">
        <w:t xml:space="preserve"> nie jest oparte o Model 2D albo Model 3D</w:t>
      </w:r>
      <w:r w:rsidRPr="003E4934">
        <w:t xml:space="preserve">, to Wniosek </w:t>
      </w:r>
      <w:r w:rsidR="00D44949" w:rsidRPr="003E4934">
        <w:t xml:space="preserve">w zakresie danego Strumienia </w:t>
      </w:r>
      <w:r w:rsidR="000677C2" w:rsidRPr="003E4934">
        <w:t>podlega odrzuceniu</w:t>
      </w:r>
      <w:r w:rsidRPr="003E4934">
        <w:t>.</w:t>
      </w:r>
    </w:p>
    <w:p w14:paraId="24027833" w14:textId="409C9746" w:rsidR="00EC19F8" w:rsidRPr="003E4934" w:rsidRDefault="00EC19F8" w:rsidP="009A26C0">
      <w:pPr>
        <w:pStyle w:val="Akapitzlist"/>
        <w:numPr>
          <w:ilvl w:val="3"/>
          <w:numId w:val="27"/>
        </w:numPr>
        <w:ind w:left="567" w:hanging="425"/>
        <w:jc w:val="both"/>
      </w:pPr>
      <w:r w:rsidRPr="003E4934">
        <w:t xml:space="preserve">Jeśli Wnioskodawca złożył Wniosek w ramach więcej niż jednego Strumienia, ocena </w:t>
      </w:r>
      <w:r w:rsidR="005CF5CF" w:rsidRPr="003E4934">
        <w:t>Wymagań</w:t>
      </w:r>
      <w:r w:rsidRPr="003E4934">
        <w:t xml:space="preserve"> </w:t>
      </w:r>
      <w:r w:rsidR="005A53E3" w:rsidRPr="003E4934">
        <w:t>Obligatoryjnych</w:t>
      </w:r>
      <w:r w:rsidRPr="003E4934">
        <w:t xml:space="preserve"> w zakresie każdego Strumienia jest dokonywana odrębnie. Oznacza to, że jeśli Wniosek w zakresie jednego Strumienia spełnia </w:t>
      </w:r>
      <w:r w:rsidR="6FA4B80B" w:rsidRPr="003E4934">
        <w:t>Wymagania</w:t>
      </w:r>
      <w:r w:rsidRPr="003E4934">
        <w:t xml:space="preserve"> Obligatoryjne, a Wniosek w zakresie innego Strumienia – nie, to w pierwszym przypadku Wniosek jest </w:t>
      </w:r>
      <w:r w:rsidR="00A96B04" w:rsidRPr="003E4934">
        <w:t xml:space="preserve">poddawany </w:t>
      </w:r>
      <w:r w:rsidR="70CFD279" w:rsidRPr="003E4934">
        <w:t xml:space="preserve">ocenie w ramach </w:t>
      </w:r>
      <w:r w:rsidR="00A96B04" w:rsidRPr="003E4934">
        <w:t>pozostały</w:t>
      </w:r>
      <w:r w:rsidR="37FAC538" w:rsidRPr="003E4934">
        <w:t>ch</w:t>
      </w:r>
      <w:r w:rsidR="00A96B04" w:rsidRPr="003E4934">
        <w:t xml:space="preserve"> </w:t>
      </w:r>
      <w:r w:rsidR="28D25C16" w:rsidRPr="003E4934">
        <w:t>Kr</w:t>
      </w:r>
      <w:r w:rsidR="00A96B04" w:rsidRPr="003E4934">
        <w:t>yteri</w:t>
      </w:r>
      <w:r w:rsidR="6EAF92CD" w:rsidRPr="003E4934">
        <w:t>ów</w:t>
      </w:r>
      <w:r w:rsidRPr="003E4934">
        <w:t xml:space="preserve">, zaś w drugim </w:t>
      </w:r>
      <w:r w:rsidR="201C10A1" w:rsidRPr="003E4934">
        <w:t>prz</w:t>
      </w:r>
      <w:r w:rsidRPr="003E4934">
        <w:t>ypadku Wniosek podlega odrzuceniu.</w:t>
      </w:r>
    </w:p>
    <w:p w14:paraId="571E8FEE" w14:textId="56E70645" w:rsidR="2531EFDC" w:rsidRPr="003E4934" w:rsidRDefault="2531EFDC" w:rsidP="52325D9E">
      <w:pPr>
        <w:pStyle w:val="Akapitzlist"/>
        <w:numPr>
          <w:ilvl w:val="3"/>
          <w:numId w:val="27"/>
        </w:numPr>
        <w:ind w:left="567" w:hanging="425"/>
        <w:jc w:val="both"/>
        <w:rPr>
          <w:rFonts w:eastAsiaTheme="minorEastAsia"/>
          <w:color w:val="000000" w:themeColor="text1"/>
        </w:rPr>
      </w:pPr>
      <w:r w:rsidRPr="003E4934">
        <w:rPr>
          <w:rFonts w:ascii="Calibri" w:eastAsia="Calibri" w:hAnsi="Calibri" w:cs="Calibri"/>
          <w:color w:val="000000" w:themeColor="text1"/>
        </w:rPr>
        <w:t>W przypadku zgłoszenia przez Wykonawcę Wariantu B, NCBR dokonuje oceny przedstawionego przez Wykonawcę Planu Komercjalizacji oceniając jego kompletność, spójność oraz możliwość jego wdrożenia przez pryzmat określonych w nim celów i założeń. W razie pozytywnej oceny Planu Komercjalizacji</w:t>
      </w:r>
      <w:r w:rsidR="000C0CB6" w:rsidRPr="003E4934">
        <w:rPr>
          <w:rFonts w:ascii="Calibri" w:eastAsia="Calibri" w:hAnsi="Calibri" w:cs="Calibri"/>
          <w:color w:val="000000" w:themeColor="text1"/>
        </w:rPr>
        <w:t>,</w:t>
      </w:r>
      <w:r w:rsidRPr="003E4934">
        <w:rPr>
          <w:rFonts w:ascii="Calibri" w:eastAsia="Calibri" w:hAnsi="Calibri" w:cs="Calibri"/>
          <w:color w:val="000000" w:themeColor="text1"/>
        </w:rPr>
        <w:t xml:space="preserve"> Wniosek jest kierowany do oceny w pozostałym zakresie. W razie negatywnej oceny przedstawionego Planu Komercjalizacji ocena ta jest przekazywana </w:t>
      </w:r>
      <w:r w:rsidRPr="003E4934">
        <w:rPr>
          <w:rFonts w:ascii="Calibri" w:eastAsia="Calibri" w:hAnsi="Calibri" w:cs="Calibri"/>
          <w:color w:val="000000" w:themeColor="text1"/>
        </w:rPr>
        <w:lastRenderedPageBreak/>
        <w:t xml:space="preserve">Wnioskodawcy. Wnioskodawca w terminie pięciu Dni Roboczych od otrzymania negatywnego wyniku oceny Planu Komercjalizacji może wycofać Wniosek albo zgodzić się na realizację Umowy z pominięciem Wariantu B. </w:t>
      </w:r>
      <w:r w:rsidR="000C0CB6" w:rsidRPr="003E4934">
        <w:rPr>
          <w:rStyle w:val="normaltextrun"/>
          <w:rFonts w:ascii="Calibri" w:hAnsi="Calibri" w:cs="Calibri"/>
          <w:color w:val="000000" w:themeColor="text1"/>
        </w:rPr>
        <w:t>Brak doręczenia NCBR odpowiedzi wskazanej w zdaniu poprzedzającym we wskazanym terminie jest równoważny akceptacji realizacji Umowy z pominięciem Wariantu B</w:t>
      </w:r>
      <w:r w:rsidRPr="003E4934">
        <w:rPr>
          <w:rFonts w:ascii="Calibri" w:eastAsia="Calibri" w:hAnsi="Calibri" w:cs="Calibri"/>
          <w:color w:val="000000" w:themeColor="text1"/>
        </w:rPr>
        <w:t>.</w:t>
      </w:r>
    </w:p>
    <w:p w14:paraId="418A879B" w14:textId="6078BED7" w:rsidR="0091676B" w:rsidRPr="003E4934" w:rsidRDefault="0091676B" w:rsidP="1CFE8F73">
      <w:pPr>
        <w:pStyle w:val="Akapitzlist"/>
        <w:numPr>
          <w:ilvl w:val="3"/>
          <w:numId w:val="27"/>
        </w:numPr>
        <w:ind w:left="567" w:hanging="425"/>
        <w:jc w:val="both"/>
        <w:rPr>
          <w:rFonts w:eastAsiaTheme="minorEastAsia"/>
        </w:rPr>
      </w:pPr>
      <w:bookmarkStart w:id="182" w:name="_Hlk53669778"/>
      <w:r w:rsidRPr="003E4934">
        <w:t xml:space="preserve">Względem rozstrzygnięcia </w:t>
      </w:r>
      <w:r w:rsidR="3F91A290" w:rsidRPr="003E4934">
        <w:t>NCBR</w:t>
      </w:r>
      <w:r w:rsidRPr="003E4934">
        <w:t xml:space="preserve"> o odrzuceniu Wniosku Wnioskodawca może zgłosić uwagi zgodnie z </w:t>
      </w:r>
      <w:r w:rsidR="00A65A55" w:rsidRPr="003E4934">
        <w:t>Rozdział</w:t>
      </w:r>
      <w:r w:rsidRPr="003E4934">
        <w:t xml:space="preserve">em </w:t>
      </w:r>
      <w:r w:rsidRPr="003E4934">
        <w:fldChar w:fldCharType="begin"/>
      </w:r>
      <w:r w:rsidRPr="003E4934">
        <w:instrText xml:space="preserve"> REF _Ref53669257 \r \h  \* MERGEFORMAT </w:instrText>
      </w:r>
      <w:r w:rsidRPr="003E4934">
        <w:fldChar w:fldCharType="separate"/>
      </w:r>
      <w:r w:rsidR="009C1D2B">
        <w:t>VIII</w:t>
      </w:r>
      <w:r w:rsidRPr="003E4934">
        <w:fldChar w:fldCharType="end"/>
      </w:r>
      <w:r w:rsidRPr="003E4934">
        <w:t xml:space="preserve">. </w:t>
      </w:r>
      <w:bookmarkEnd w:id="182"/>
    </w:p>
    <w:p w14:paraId="5B83E282" w14:textId="6CE8EA84" w:rsidR="00CA056E" w:rsidRPr="003E4934" w:rsidRDefault="000D2A59" w:rsidP="544C7337">
      <w:pPr>
        <w:pStyle w:val="Nagwek2"/>
        <w:keepNext w:val="0"/>
        <w:keepLines w:val="0"/>
        <w:numPr>
          <w:ilvl w:val="1"/>
          <w:numId w:val="15"/>
        </w:numPr>
        <w:spacing w:before="0" w:after="120" w:line="276" w:lineRule="auto"/>
        <w:ind w:left="567" w:hanging="567"/>
        <w:jc w:val="both"/>
        <w:rPr>
          <w:rFonts w:asciiTheme="minorHAnsi" w:hAnsiTheme="minorHAnsi"/>
          <w:b/>
          <w:bCs/>
          <w:color w:val="C00000"/>
          <w:sz w:val="24"/>
          <w:szCs w:val="24"/>
        </w:rPr>
      </w:pPr>
      <w:bookmarkStart w:id="183" w:name="_Ref52647539"/>
      <w:bookmarkStart w:id="184" w:name="_Ref52647540"/>
      <w:bookmarkStart w:id="185" w:name="_Toc53762106"/>
      <w:bookmarkStart w:id="186" w:name="_Toc59586194"/>
      <w:r w:rsidRPr="003E4934">
        <w:rPr>
          <w:rFonts w:asciiTheme="minorHAnsi" w:hAnsiTheme="minorHAnsi"/>
          <w:b/>
          <w:bCs/>
          <w:color w:val="C00000"/>
          <w:sz w:val="24"/>
          <w:szCs w:val="24"/>
        </w:rPr>
        <w:t xml:space="preserve">Ocena </w:t>
      </w:r>
      <w:r w:rsidR="00BB37CD" w:rsidRPr="003E4934">
        <w:rPr>
          <w:rFonts w:asciiTheme="minorHAnsi" w:hAnsiTheme="minorHAnsi"/>
          <w:b/>
          <w:bCs/>
          <w:color w:val="C00000"/>
          <w:sz w:val="24"/>
          <w:szCs w:val="24"/>
        </w:rPr>
        <w:t>m</w:t>
      </w:r>
      <w:r w:rsidRPr="003E4934">
        <w:rPr>
          <w:rFonts w:asciiTheme="minorHAnsi" w:hAnsiTheme="minorHAnsi"/>
          <w:b/>
          <w:bCs/>
          <w:color w:val="C00000"/>
          <w:sz w:val="24"/>
          <w:szCs w:val="24"/>
        </w:rPr>
        <w:t>erytoryczna</w:t>
      </w:r>
      <w:r w:rsidR="00A130F3" w:rsidRPr="003E4934">
        <w:rPr>
          <w:rFonts w:asciiTheme="minorHAnsi" w:hAnsiTheme="minorHAnsi"/>
          <w:b/>
          <w:bCs/>
          <w:color w:val="C00000"/>
          <w:sz w:val="24"/>
          <w:szCs w:val="24"/>
        </w:rPr>
        <w:t xml:space="preserve"> </w:t>
      </w:r>
      <w:r w:rsidRPr="003E4934">
        <w:rPr>
          <w:rFonts w:asciiTheme="minorHAnsi" w:hAnsiTheme="minorHAnsi"/>
          <w:b/>
          <w:bCs/>
          <w:color w:val="C00000"/>
          <w:sz w:val="24"/>
          <w:szCs w:val="24"/>
        </w:rPr>
        <w:t>Wniosków</w:t>
      </w:r>
      <w:bookmarkEnd w:id="180"/>
      <w:bookmarkEnd w:id="183"/>
      <w:bookmarkEnd w:id="184"/>
      <w:bookmarkEnd w:id="185"/>
      <w:bookmarkEnd w:id="186"/>
    </w:p>
    <w:p w14:paraId="6D9579A1" w14:textId="0B8A6ABC" w:rsidR="003E7E3E" w:rsidRPr="003E4934" w:rsidRDefault="009F62FE" w:rsidP="009F62FE">
      <w:pPr>
        <w:pStyle w:val="Akapitzlist"/>
        <w:numPr>
          <w:ilvl w:val="0"/>
          <w:numId w:val="13"/>
        </w:numPr>
        <w:ind w:left="284" w:hanging="284"/>
        <w:jc w:val="both"/>
      </w:pPr>
      <w:bookmarkStart w:id="187" w:name="_Hlk512532224"/>
      <w:r w:rsidRPr="003E4934">
        <w:t>NCBR w trakcie całego Postępowania może wyznaczać innych niż Zespół Oceniający biegłych (ekspertów) lub instytucje posiadające odpowiednie przygotowanie specjalistyczne, do zasięgania ich opinii</w:t>
      </w:r>
      <w:bookmarkEnd w:id="187"/>
      <w:r w:rsidRPr="003E4934">
        <w:t>.</w:t>
      </w:r>
    </w:p>
    <w:p w14:paraId="7BFE6BD6" w14:textId="58C73ED7" w:rsidR="00944908" w:rsidRPr="003E4934" w:rsidRDefault="00944908" w:rsidP="00E52F80">
      <w:pPr>
        <w:pStyle w:val="Akapitzlist"/>
        <w:numPr>
          <w:ilvl w:val="0"/>
          <w:numId w:val="13"/>
        </w:numPr>
        <w:ind w:left="284" w:hanging="284"/>
        <w:jc w:val="both"/>
      </w:pPr>
      <w:r w:rsidRPr="003E4934">
        <w:t xml:space="preserve">Ocena merytoryczna jest dokonywana </w:t>
      </w:r>
      <w:bookmarkStart w:id="188" w:name="_Ref509229539"/>
      <w:r w:rsidRPr="003E4934">
        <w:t xml:space="preserve">odrębnie w ramach </w:t>
      </w:r>
      <w:r w:rsidR="005A2EE5" w:rsidRPr="003E4934">
        <w:t>każdego</w:t>
      </w:r>
      <w:r w:rsidRPr="003E4934">
        <w:t xml:space="preserve"> Strumienia, co oznacza, że </w:t>
      </w:r>
      <w:r w:rsidR="005A2EE5" w:rsidRPr="003E4934">
        <w:t xml:space="preserve">Wnioskodawca </w:t>
      </w:r>
      <w:r w:rsidR="000830A2" w:rsidRPr="003E4934">
        <w:t xml:space="preserve">wskutek oceny merytorycznej </w:t>
      </w:r>
      <w:r w:rsidR="005A2EE5" w:rsidRPr="003E4934">
        <w:t>może być dopuszczony do zawarcia Umowy we wszystkich Strumieniach, w części z nich albo w żadnym ze Strumieni.</w:t>
      </w:r>
    </w:p>
    <w:p w14:paraId="081F4696" w14:textId="0BCFEAC8" w:rsidR="0A636CA0" w:rsidRPr="003E4934" w:rsidRDefault="003E7E3E" w:rsidP="00270502">
      <w:pPr>
        <w:pStyle w:val="Akapitzlist"/>
        <w:numPr>
          <w:ilvl w:val="0"/>
          <w:numId w:val="13"/>
        </w:numPr>
        <w:ind w:left="284" w:hanging="284"/>
        <w:jc w:val="both"/>
      </w:pPr>
      <w:bookmarkStart w:id="189" w:name="_Ref52562003"/>
      <w:bookmarkStart w:id="190" w:name="_Hlk53785407"/>
      <w:r w:rsidRPr="003E4934">
        <w:t xml:space="preserve">Ocena </w:t>
      </w:r>
      <w:r w:rsidR="00BB37CD" w:rsidRPr="003E4934">
        <w:t>m</w:t>
      </w:r>
      <w:r w:rsidRPr="003E4934">
        <w:t xml:space="preserve">erytoryczna jest dokonywana </w:t>
      </w:r>
      <w:r w:rsidR="003645E1" w:rsidRPr="003E4934">
        <w:t>przez Zespół Oceniający na podstawie informacji zawartych we Wniosku</w:t>
      </w:r>
      <w:r w:rsidR="00FD7E22" w:rsidRPr="003E4934">
        <w:t xml:space="preserve">, z uwzględnieniem </w:t>
      </w:r>
      <w:r w:rsidR="005CF5CF" w:rsidRPr="003E4934">
        <w:t>Wymagań</w:t>
      </w:r>
      <w:r w:rsidR="009A26C0" w:rsidRPr="003E4934">
        <w:t>:</w:t>
      </w:r>
      <w:r w:rsidR="00FD7E22" w:rsidRPr="003E4934">
        <w:t xml:space="preserve"> </w:t>
      </w:r>
      <w:r w:rsidR="009A26C0" w:rsidRPr="003E4934">
        <w:t xml:space="preserve">Konkursowych, Jakościowych i Opcjonalnych </w:t>
      </w:r>
      <w:r w:rsidR="00FD7E22" w:rsidRPr="003E4934">
        <w:t xml:space="preserve">określonych w </w:t>
      </w:r>
      <w:r w:rsidR="00A65A55" w:rsidRPr="003E4934">
        <w:t>Załączni</w:t>
      </w:r>
      <w:r w:rsidR="00FD7E22" w:rsidRPr="003E4934">
        <w:t>ku nr 1 do Regulaminu i</w:t>
      </w:r>
      <w:r w:rsidR="003645E1" w:rsidRPr="003E4934">
        <w:t xml:space="preserve"> </w:t>
      </w:r>
      <w:r w:rsidRPr="003E4934">
        <w:t xml:space="preserve">w oparciu o </w:t>
      </w:r>
      <w:r w:rsidR="00FD7E22" w:rsidRPr="003E4934">
        <w:t xml:space="preserve">Kryteria i zasady </w:t>
      </w:r>
      <w:r w:rsidR="00834AD7" w:rsidRPr="003E4934">
        <w:t xml:space="preserve">oceny </w:t>
      </w:r>
      <w:r w:rsidR="00FD7E22" w:rsidRPr="003E4934">
        <w:t xml:space="preserve">określone w </w:t>
      </w:r>
      <w:r w:rsidR="00A65A55" w:rsidRPr="003E4934">
        <w:t>Załączni</w:t>
      </w:r>
      <w:r w:rsidR="00FD7E22" w:rsidRPr="003E4934">
        <w:t>ku nr 5 do Regulaminu</w:t>
      </w:r>
      <w:r w:rsidR="00F57AD5" w:rsidRPr="003E4934">
        <w:t>.</w:t>
      </w:r>
      <w:bookmarkStart w:id="191" w:name="_Ref509217593"/>
      <w:bookmarkEnd w:id="188"/>
      <w:bookmarkEnd w:id="189"/>
      <w:r w:rsidR="0A636CA0" w:rsidRPr="003E4934">
        <w:t xml:space="preserve"> </w:t>
      </w:r>
    </w:p>
    <w:p w14:paraId="426EB9BF" w14:textId="37EA822C" w:rsidR="004B5106" w:rsidRPr="003E4934" w:rsidRDefault="004B5106" w:rsidP="00270502">
      <w:pPr>
        <w:pStyle w:val="Akapitzlist"/>
        <w:numPr>
          <w:ilvl w:val="0"/>
          <w:numId w:val="13"/>
        </w:numPr>
        <w:ind w:left="284" w:hanging="284"/>
        <w:jc w:val="both"/>
      </w:pPr>
      <w:r w:rsidRPr="003E4934">
        <w:t>Jeśli Wnioskodawca przedstawił w ramach Wniosku kilka wariantów projektu koncepcyjnego oferowanego Demonstratora Technologii, NCBR przeprowadza odrębnie ocenę dla każdego z nich. Po przeprowadzeniu oceny wszystkich wariantów NCBR odnotowuje w protokole</w:t>
      </w:r>
      <w:r w:rsidR="00F5162D" w:rsidRPr="003E4934">
        <w:t>, który wariant uzyskał najwyższą ocenę</w:t>
      </w:r>
      <w:r w:rsidR="00C2517A" w:rsidRPr="003E4934">
        <w:t xml:space="preserve"> i pomija pozostałe warianty w dalszych działaniach</w:t>
      </w:r>
      <w:r w:rsidR="00F5162D" w:rsidRPr="003E4934">
        <w:t>. W przypadku zawarcia Umowy Wykonawca będzie realizował tylko ten wariant, który uzyskał w ramach oceny najwyższy wynik w ramach oceny merytorycznej.</w:t>
      </w:r>
    </w:p>
    <w:bookmarkEnd w:id="190"/>
    <w:p w14:paraId="1B5F8A08" w14:textId="511AE5B9" w:rsidR="0091676B" w:rsidRPr="003E4934" w:rsidRDefault="0091676B">
      <w:pPr>
        <w:pStyle w:val="Akapitzlist"/>
        <w:numPr>
          <w:ilvl w:val="0"/>
          <w:numId w:val="13"/>
        </w:numPr>
        <w:ind w:left="284" w:hanging="284"/>
        <w:jc w:val="both"/>
      </w:pPr>
      <w:r w:rsidRPr="003E4934">
        <w:t xml:space="preserve">Względem oceny merytorycznej Wnioskodawca może zgłosić uwagi zgodnie z </w:t>
      </w:r>
      <w:r w:rsidR="00A65A55" w:rsidRPr="003E4934">
        <w:t>Rozdział</w:t>
      </w:r>
      <w:r w:rsidRPr="003E4934">
        <w:t xml:space="preserve">em </w:t>
      </w:r>
      <w:r w:rsidRPr="003E4934">
        <w:fldChar w:fldCharType="begin"/>
      </w:r>
      <w:r w:rsidRPr="003E4934">
        <w:instrText xml:space="preserve"> REF _Ref53669257 \r \h  \* MERGEFORMAT </w:instrText>
      </w:r>
      <w:r w:rsidRPr="003E4934">
        <w:fldChar w:fldCharType="separate"/>
      </w:r>
      <w:r w:rsidR="009C1D2B">
        <w:t>VIII</w:t>
      </w:r>
      <w:r w:rsidRPr="003E4934">
        <w:fldChar w:fldCharType="end"/>
      </w:r>
      <w:r w:rsidRPr="003E4934">
        <w:t xml:space="preserve">. </w:t>
      </w:r>
    </w:p>
    <w:p w14:paraId="469DA20F" w14:textId="767299B2" w:rsidR="001A1939" w:rsidRPr="003E4934" w:rsidRDefault="001A1939" w:rsidP="544C7337">
      <w:pPr>
        <w:pStyle w:val="Nagwek2"/>
        <w:keepNext w:val="0"/>
        <w:keepLines w:val="0"/>
        <w:numPr>
          <w:ilvl w:val="1"/>
          <w:numId w:val="15"/>
        </w:numPr>
        <w:spacing w:before="0" w:after="120" w:line="276" w:lineRule="auto"/>
        <w:ind w:left="567" w:hanging="567"/>
        <w:jc w:val="both"/>
        <w:rPr>
          <w:rFonts w:asciiTheme="minorHAnsi" w:hAnsiTheme="minorHAnsi"/>
          <w:b/>
          <w:bCs/>
          <w:color w:val="C00000"/>
          <w:sz w:val="24"/>
          <w:szCs w:val="24"/>
        </w:rPr>
      </w:pPr>
      <w:bookmarkStart w:id="192" w:name="_Toc53671219"/>
      <w:bookmarkStart w:id="193" w:name="_Toc54726769"/>
      <w:bookmarkStart w:id="194" w:name="_Ref52633658"/>
      <w:bookmarkStart w:id="195" w:name="_Toc53762107"/>
      <w:bookmarkStart w:id="196" w:name="_Toc59586195"/>
      <w:bookmarkEnd w:id="191"/>
      <w:bookmarkEnd w:id="192"/>
      <w:bookmarkEnd w:id="193"/>
      <w:r w:rsidRPr="003E4934">
        <w:rPr>
          <w:rFonts w:asciiTheme="minorHAnsi" w:hAnsiTheme="minorHAnsi"/>
          <w:b/>
          <w:bCs/>
          <w:color w:val="C00000"/>
          <w:sz w:val="24"/>
          <w:szCs w:val="24"/>
        </w:rPr>
        <w:t>Lista Rankingowa</w:t>
      </w:r>
      <w:bookmarkEnd w:id="194"/>
      <w:bookmarkEnd w:id="195"/>
      <w:bookmarkEnd w:id="196"/>
    </w:p>
    <w:p w14:paraId="5916DE17" w14:textId="4177CC2F" w:rsidR="00FB743F" w:rsidRPr="003E4934" w:rsidRDefault="00FB743F" w:rsidP="205CF311">
      <w:pPr>
        <w:pStyle w:val="Akapitzlist"/>
        <w:numPr>
          <w:ilvl w:val="0"/>
          <w:numId w:val="38"/>
        </w:numPr>
        <w:ind w:left="284"/>
        <w:jc w:val="both"/>
        <w:rPr>
          <w:rFonts w:eastAsiaTheme="minorEastAsia"/>
          <w:color w:val="000000" w:themeColor="text1"/>
        </w:rPr>
      </w:pPr>
      <w:r w:rsidRPr="003E4934">
        <w:t xml:space="preserve">Po zakończeniu oceny Wniosku zgodnie z punktami </w:t>
      </w:r>
      <w:r w:rsidR="003C2DB8" w:rsidRPr="003E4934">
        <w:t xml:space="preserve">od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9C1D2B">
        <w:t>6.2</w:t>
      </w:r>
      <w:r w:rsidRPr="003E4934">
        <w:fldChar w:fldCharType="end"/>
      </w:r>
      <w:r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9C1D2B">
        <w:t>6.4</w:t>
      </w:r>
      <w:r w:rsidRPr="003E4934">
        <w:fldChar w:fldCharType="end"/>
      </w:r>
      <w:r w:rsidRPr="003E4934">
        <w:t xml:space="preserve">, Zespół Oceniający sporządza </w:t>
      </w:r>
      <w:r w:rsidR="000C40FF" w:rsidRPr="003E4934">
        <w:t xml:space="preserve">raport z oceny Wniosku uzasadniający </w:t>
      </w:r>
      <w:r w:rsidR="000C40FF" w:rsidRPr="003E4934">
        <w:rPr>
          <w:color w:val="000000" w:themeColor="text1"/>
        </w:rPr>
        <w:t>przyznane punkty. Raport zawiera uzasadnienie przyjętej punktacji w każdym z ocenianych Kryteriów oceny Wniosków.</w:t>
      </w:r>
      <w:r w:rsidR="6C81A029" w:rsidRPr="003E4934">
        <w:rPr>
          <w:color w:val="000000" w:themeColor="text1"/>
        </w:rPr>
        <w:t xml:space="preserve"> </w:t>
      </w:r>
      <w:r w:rsidR="4E10D0BF" w:rsidRPr="003E4934">
        <w:rPr>
          <w:rFonts w:ascii="Calibri" w:eastAsia="Calibri" w:hAnsi="Calibri" w:cs="Calibri"/>
          <w:color w:val="000000" w:themeColor="text1"/>
        </w:rPr>
        <w:t>Raporty niezwłocznie po sporządzeniu i przed publikacją Listy Rankingowej są przekazywane Wnioskodawcom.</w:t>
      </w:r>
    </w:p>
    <w:p w14:paraId="72FCF79E" w14:textId="43CE5DEB" w:rsidR="00547981" w:rsidRPr="003E4934" w:rsidRDefault="00D15DB4" w:rsidP="1CFE8F73">
      <w:pPr>
        <w:pStyle w:val="Akapitzlist"/>
        <w:numPr>
          <w:ilvl w:val="0"/>
          <w:numId w:val="38"/>
        </w:numPr>
        <w:ind w:left="284"/>
        <w:jc w:val="both"/>
        <w:rPr>
          <w:rFonts w:eastAsiaTheme="minorEastAsia"/>
        </w:rPr>
      </w:pPr>
      <w:r w:rsidRPr="003E4934">
        <w:rPr>
          <w:color w:val="000000" w:themeColor="text1"/>
        </w:rPr>
        <w:t xml:space="preserve">Z zastrzeżeniem ust. </w:t>
      </w:r>
      <w:r w:rsidRPr="003E4934">
        <w:rPr>
          <w:color w:val="000000" w:themeColor="text1"/>
        </w:rPr>
        <w:fldChar w:fldCharType="begin"/>
      </w:r>
      <w:r w:rsidRPr="003E4934">
        <w:rPr>
          <w:color w:val="000000" w:themeColor="text1"/>
        </w:rPr>
        <w:instrText xml:space="preserve"> REF _Ref52567324 \n \h </w:instrText>
      </w:r>
      <w:r w:rsidR="004E2D42" w:rsidRPr="003E4934">
        <w:rPr>
          <w:color w:val="000000" w:themeColor="text1"/>
        </w:rPr>
        <w:instrText xml:space="preserve"> \* MERGEFORMAT </w:instrText>
      </w:r>
      <w:r w:rsidRPr="003E4934">
        <w:rPr>
          <w:color w:val="000000" w:themeColor="text1"/>
        </w:rPr>
      </w:r>
      <w:r w:rsidRPr="003E4934">
        <w:rPr>
          <w:color w:val="000000" w:themeColor="text1"/>
        </w:rPr>
        <w:fldChar w:fldCharType="separate"/>
      </w:r>
      <w:r w:rsidR="009C1D2B">
        <w:rPr>
          <w:color w:val="000000" w:themeColor="text1"/>
        </w:rPr>
        <w:t>5</w:t>
      </w:r>
      <w:r w:rsidRPr="003E4934">
        <w:rPr>
          <w:color w:val="000000" w:themeColor="text1"/>
        </w:rPr>
        <w:fldChar w:fldCharType="end"/>
      </w:r>
      <w:r w:rsidR="00AE1746" w:rsidRPr="003E4934">
        <w:t xml:space="preserve">– ust. </w:t>
      </w:r>
      <w:r w:rsidRPr="003E4934">
        <w:fldChar w:fldCharType="begin"/>
      </w:r>
      <w:r w:rsidRPr="003E4934">
        <w:instrText xml:space="preserve"> REF _Ref59121284 \r \h </w:instrText>
      </w:r>
      <w:r w:rsidR="00577248" w:rsidRPr="003E4934">
        <w:instrText xml:space="preserve"> \* MERGEFORMAT </w:instrText>
      </w:r>
      <w:r w:rsidRPr="003E4934">
        <w:fldChar w:fldCharType="separate"/>
      </w:r>
      <w:r w:rsidR="009C1D2B">
        <w:t>7</w:t>
      </w:r>
      <w:r w:rsidRPr="003E4934">
        <w:fldChar w:fldCharType="end"/>
      </w:r>
      <w:r w:rsidRPr="003E4934">
        <w:rPr>
          <w:color w:val="000000" w:themeColor="text1"/>
        </w:rPr>
        <w:t>, p</w:t>
      </w:r>
      <w:r w:rsidR="001925EC" w:rsidRPr="003E4934">
        <w:rPr>
          <w:color w:val="000000" w:themeColor="text1"/>
        </w:rPr>
        <w:t>o ustaleniu wyników dla wszystkich Wniosków</w:t>
      </w:r>
      <w:r w:rsidR="00232426" w:rsidRPr="003E4934">
        <w:rPr>
          <w:color w:val="000000" w:themeColor="text1"/>
        </w:rPr>
        <w:t xml:space="preserve"> w danym Strumieniu</w:t>
      </w:r>
      <w:r w:rsidR="00525C19" w:rsidRPr="003E4934">
        <w:rPr>
          <w:color w:val="000000" w:themeColor="text1"/>
        </w:rPr>
        <w:t xml:space="preserve"> zgodnie z punktami od </w:t>
      </w:r>
      <w:r w:rsidRPr="003E4934">
        <w:rPr>
          <w:color w:val="000000" w:themeColor="text1"/>
        </w:rPr>
        <w:fldChar w:fldCharType="begin"/>
      </w:r>
      <w:r w:rsidRPr="003E4934">
        <w:rPr>
          <w:color w:val="000000" w:themeColor="text1"/>
        </w:rPr>
        <w:instrText xml:space="preserve"> REF _Ref54726722 \r \h </w:instrText>
      </w:r>
      <w:r w:rsidR="004E2D42" w:rsidRPr="003E4934">
        <w:rPr>
          <w:color w:val="000000" w:themeColor="text1"/>
        </w:rPr>
        <w:instrText xml:space="preserve"> \* MERGEFORMAT </w:instrText>
      </w:r>
      <w:r w:rsidRPr="003E4934">
        <w:rPr>
          <w:color w:val="000000" w:themeColor="text1"/>
        </w:rPr>
      </w:r>
      <w:r w:rsidRPr="003E4934">
        <w:rPr>
          <w:color w:val="000000" w:themeColor="text1"/>
        </w:rPr>
        <w:fldChar w:fldCharType="separate"/>
      </w:r>
      <w:r w:rsidR="009C1D2B">
        <w:rPr>
          <w:color w:val="000000" w:themeColor="text1"/>
        </w:rPr>
        <w:t>6.2</w:t>
      </w:r>
      <w:r w:rsidRPr="003E4934">
        <w:rPr>
          <w:color w:val="000000" w:themeColor="text1"/>
        </w:rPr>
        <w:fldChar w:fldCharType="end"/>
      </w:r>
      <w:r w:rsidR="00525C19" w:rsidRPr="003E4934">
        <w:rPr>
          <w:color w:val="000000" w:themeColor="text1"/>
        </w:rPr>
        <w:t xml:space="preserve"> do </w:t>
      </w:r>
      <w:r w:rsidRPr="003E4934">
        <w:rPr>
          <w:color w:val="000000" w:themeColor="text1"/>
        </w:rPr>
        <w:fldChar w:fldCharType="begin"/>
      </w:r>
      <w:r w:rsidRPr="003E4934">
        <w:rPr>
          <w:color w:val="000000" w:themeColor="text1"/>
        </w:rPr>
        <w:instrText xml:space="preserve"> REF _Ref52647539 \n \h </w:instrText>
      </w:r>
      <w:r w:rsidR="004E2D42" w:rsidRPr="003E4934">
        <w:rPr>
          <w:color w:val="000000" w:themeColor="text1"/>
        </w:rPr>
        <w:instrText xml:space="preserve"> \* MERGEFORMAT </w:instrText>
      </w:r>
      <w:r w:rsidRPr="003E4934">
        <w:rPr>
          <w:color w:val="000000" w:themeColor="text1"/>
        </w:rPr>
      </w:r>
      <w:r w:rsidRPr="003E4934">
        <w:rPr>
          <w:color w:val="000000" w:themeColor="text1"/>
        </w:rPr>
        <w:fldChar w:fldCharType="separate"/>
      </w:r>
      <w:r w:rsidR="009C1D2B">
        <w:rPr>
          <w:color w:val="000000" w:themeColor="text1"/>
        </w:rPr>
        <w:t>6.4</w:t>
      </w:r>
      <w:r w:rsidRPr="003E4934">
        <w:rPr>
          <w:color w:val="000000" w:themeColor="text1"/>
        </w:rPr>
        <w:fldChar w:fldCharType="end"/>
      </w:r>
      <w:r w:rsidR="2B85E3A2" w:rsidRPr="003E4934">
        <w:rPr>
          <w:rFonts w:ascii="Calibri" w:eastAsia="Calibri" w:hAnsi="Calibri" w:cs="Calibri"/>
          <w:color w:val="000000" w:themeColor="text1"/>
        </w:rPr>
        <w:t xml:space="preserve"> oraz po bezskutecznym upływie terminu na wniesienie albo </w:t>
      </w:r>
      <w:r w:rsidR="4D6B667D" w:rsidRPr="003E4934">
        <w:rPr>
          <w:rFonts w:ascii="Calibri" w:eastAsia="Calibri" w:hAnsi="Calibri" w:cs="Calibri"/>
          <w:color w:val="000000" w:themeColor="text1"/>
        </w:rPr>
        <w:t xml:space="preserve">po </w:t>
      </w:r>
      <w:r w:rsidR="2B85E3A2" w:rsidRPr="003E4934">
        <w:rPr>
          <w:rFonts w:ascii="Calibri" w:eastAsia="Calibri" w:hAnsi="Calibri" w:cs="Calibri"/>
          <w:color w:val="000000" w:themeColor="text1"/>
        </w:rPr>
        <w:t xml:space="preserve">rozpoznaniu wszystkich uwag </w:t>
      </w:r>
      <w:r w:rsidR="78DABE1C" w:rsidRPr="003E4934">
        <w:rPr>
          <w:rFonts w:ascii="Calibri" w:eastAsia="Calibri" w:hAnsi="Calibri" w:cs="Calibri"/>
          <w:color w:val="000000" w:themeColor="text1"/>
        </w:rPr>
        <w:t xml:space="preserve">w danym Strumieniu </w:t>
      </w:r>
      <w:r w:rsidR="2B85E3A2" w:rsidRPr="003E4934">
        <w:rPr>
          <w:rFonts w:ascii="Calibri" w:eastAsia="Calibri" w:hAnsi="Calibri" w:cs="Calibri"/>
          <w:color w:val="000000" w:themeColor="text1"/>
        </w:rPr>
        <w:t xml:space="preserve">zgodnie z </w:t>
      </w:r>
      <w:r w:rsidR="00A65A55" w:rsidRPr="003E4934">
        <w:rPr>
          <w:rFonts w:ascii="Calibri" w:eastAsia="Calibri" w:hAnsi="Calibri" w:cs="Calibri"/>
          <w:color w:val="000000" w:themeColor="text1"/>
        </w:rPr>
        <w:t>Rozdział</w:t>
      </w:r>
      <w:r w:rsidR="2B85E3A2" w:rsidRPr="003E4934">
        <w:rPr>
          <w:rFonts w:ascii="Calibri" w:eastAsia="Calibri" w:hAnsi="Calibri" w:cs="Calibri"/>
          <w:color w:val="000000" w:themeColor="text1"/>
        </w:rPr>
        <w:t>em VIII.</w:t>
      </w:r>
      <w:r w:rsidR="001925EC" w:rsidRPr="003E4934">
        <w:rPr>
          <w:color w:val="000000" w:themeColor="text1"/>
        </w:rPr>
        <w:t>, Zespół O</w:t>
      </w:r>
      <w:r w:rsidR="00B0731D" w:rsidRPr="003E4934">
        <w:rPr>
          <w:color w:val="000000" w:themeColor="text1"/>
        </w:rPr>
        <w:t xml:space="preserve">ceniający </w:t>
      </w:r>
      <w:r w:rsidR="001925EC" w:rsidRPr="003E4934">
        <w:rPr>
          <w:color w:val="000000" w:themeColor="text1"/>
        </w:rPr>
        <w:t xml:space="preserve">tworzy </w:t>
      </w:r>
      <w:r w:rsidR="001D1FB2" w:rsidRPr="003E4934">
        <w:rPr>
          <w:color w:val="000000" w:themeColor="text1"/>
        </w:rPr>
        <w:t xml:space="preserve">odrębnie dla każdego Strumienia </w:t>
      </w:r>
      <w:r w:rsidR="001925EC" w:rsidRPr="003E4934">
        <w:rPr>
          <w:color w:val="000000" w:themeColor="text1"/>
        </w:rPr>
        <w:t>Listę Rankingową dla wszystkich Wnios</w:t>
      </w:r>
      <w:r w:rsidR="00547981" w:rsidRPr="003E4934">
        <w:rPr>
          <w:color w:val="000000" w:themeColor="text1"/>
        </w:rPr>
        <w:t xml:space="preserve">ków, które </w:t>
      </w:r>
      <w:r w:rsidR="00525C19" w:rsidRPr="003E4934">
        <w:rPr>
          <w:color w:val="000000" w:themeColor="text1"/>
        </w:rPr>
        <w:t>nie podlegały odrzuceniu</w:t>
      </w:r>
      <w:r w:rsidR="001925EC" w:rsidRPr="003E4934">
        <w:rPr>
          <w:color w:val="000000" w:themeColor="text1"/>
        </w:rPr>
        <w:t>. W</w:t>
      </w:r>
      <w:r w:rsidR="00E37D9E" w:rsidRPr="003E4934">
        <w:rPr>
          <w:color w:val="000000" w:themeColor="text1"/>
        </w:rPr>
        <w:t> </w:t>
      </w:r>
      <w:r w:rsidR="001925EC" w:rsidRPr="003E4934">
        <w:rPr>
          <w:color w:val="000000" w:themeColor="text1"/>
        </w:rPr>
        <w:t xml:space="preserve">ramach Listy Rankingowej Zespół </w:t>
      </w:r>
      <w:r w:rsidR="001925EC" w:rsidRPr="003E4934">
        <w:t>O</w:t>
      </w:r>
      <w:r w:rsidR="002411E1" w:rsidRPr="003E4934">
        <w:t>ceniający</w:t>
      </w:r>
      <w:r w:rsidR="001925EC" w:rsidRPr="003E4934">
        <w:t xml:space="preserve"> </w:t>
      </w:r>
      <w:r w:rsidR="00366DF4" w:rsidRPr="003E4934">
        <w:t xml:space="preserve">szereguje </w:t>
      </w:r>
      <w:r w:rsidR="00707C67" w:rsidRPr="003E4934">
        <w:t xml:space="preserve">Wnioski wedle </w:t>
      </w:r>
      <w:r w:rsidR="001925EC" w:rsidRPr="003E4934">
        <w:t>wynik</w:t>
      </w:r>
      <w:r w:rsidR="00707C67" w:rsidRPr="003E4934">
        <w:t>ów</w:t>
      </w:r>
      <w:r w:rsidR="001925EC" w:rsidRPr="003E4934">
        <w:t xml:space="preserve"> oceny merytorycznej </w:t>
      </w:r>
      <w:r w:rsidR="003346B5" w:rsidRPr="003E4934">
        <w:t xml:space="preserve">Wniosków </w:t>
      </w:r>
      <w:r w:rsidR="001925EC" w:rsidRPr="003E4934">
        <w:t>od najwyższego, do najniższego</w:t>
      </w:r>
      <w:r w:rsidR="00232426" w:rsidRPr="003E4934">
        <w:t>, wedle uzyskanych punktów</w:t>
      </w:r>
      <w:r w:rsidR="001925EC" w:rsidRPr="003E4934">
        <w:t xml:space="preserve">. </w:t>
      </w:r>
      <w:r w:rsidR="005318B1" w:rsidRPr="003E4934">
        <w:t xml:space="preserve">Jeżeli w ramach oceny merytorycznej dwa Wnioski uzyskały </w:t>
      </w:r>
      <w:r w:rsidR="003754C4" w:rsidRPr="003E4934">
        <w:t xml:space="preserve">taką samą sumaryczną liczbę punktów w ramach wszystkich </w:t>
      </w:r>
      <w:r w:rsidR="35125926" w:rsidRPr="003E4934">
        <w:t>K</w:t>
      </w:r>
      <w:r w:rsidR="003754C4" w:rsidRPr="003E4934">
        <w:t>ryteriów</w:t>
      </w:r>
      <w:r w:rsidR="005318B1" w:rsidRPr="003E4934">
        <w:t>, w</w:t>
      </w:r>
      <w:r w:rsidR="00E37D9E" w:rsidRPr="003E4934">
        <w:t> </w:t>
      </w:r>
      <w:r w:rsidR="005318B1" w:rsidRPr="003E4934">
        <w:t xml:space="preserve">ramach Listy Rankingowej zajmują one kolejne miejsca, przy czym </w:t>
      </w:r>
      <w:r w:rsidR="00547981" w:rsidRPr="003E4934">
        <w:t xml:space="preserve">o pierwszeństwie decydować będzie suma punktów </w:t>
      </w:r>
      <w:r w:rsidR="001D1FB2" w:rsidRPr="003E4934">
        <w:t xml:space="preserve">dla </w:t>
      </w:r>
      <w:r w:rsidR="2D966244" w:rsidRPr="003E4934">
        <w:t>Kryteri</w:t>
      </w:r>
      <w:r w:rsidR="07A58237" w:rsidRPr="003E4934">
        <w:t>ów</w:t>
      </w:r>
      <w:r w:rsidR="3F9F2D00" w:rsidRPr="003E4934">
        <w:t xml:space="preserve"> Wymagań </w:t>
      </w:r>
      <w:r w:rsidR="5B1AF7CB" w:rsidRPr="003E4934">
        <w:t>konkursowych odnoszących się do wymagań</w:t>
      </w:r>
      <w:r w:rsidR="001D1FB2" w:rsidRPr="003E4934" w:rsidDel="001D1FB2">
        <w:t xml:space="preserve"> </w:t>
      </w:r>
      <w:r w:rsidR="63BAC208" w:rsidRPr="003E4934">
        <w:t xml:space="preserve">”Koszty całkowite” oraz </w:t>
      </w:r>
      <w:r w:rsidR="18E68C34" w:rsidRPr="003E4934">
        <w:t>”</w:t>
      </w:r>
      <w:r w:rsidR="2A8C4377" w:rsidRPr="003E4934">
        <w:t>Bilans energetyczny</w:t>
      </w:r>
      <w:r w:rsidR="3EDF6297" w:rsidRPr="003E4934">
        <w:t>”</w:t>
      </w:r>
      <w:r w:rsidR="001D1FB2" w:rsidRPr="003E4934">
        <w:t>.</w:t>
      </w:r>
    </w:p>
    <w:p w14:paraId="6DB459C3" w14:textId="77777777" w:rsidR="001925EC" w:rsidRPr="003E4934" w:rsidRDefault="001925EC" w:rsidP="002F02B4">
      <w:pPr>
        <w:pStyle w:val="Akapitzlist"/>
        <w:numPr>
          <w:ilvl w:val="0"/>
          <w:numId w:val="38"/>
        </w:numPr>
        <w:ind w:left="284" w:hanging="284"/>
        <w:jc w:val="both"/>
      </w:pPr>
      <w:r w:rsidRPr="003E4934">
        <w:t>Lista Rankingowa wyszczególnia:</w:t>
      </w:r>
    </w:p>
    <w:p w14:paraId="71B0D333" w14:textId="0CE5B4CF" w:rsidR="001D1FB2" w:rsidRPr="003E4934" w:rsidRDefault="001D1FB2" w:rsidP="002F02B4">
      <w:pPr>
        <w:pStyle w:val="Akapitzlist"/>
        <w:numPr>
          <w:ilvl w:val="1"/>
          <w:numId w:val="38"/>
        </w:numPr>
        <w:ind w:left="851"/>
        <w:jc w:val="both"/>
      </w:pPr>
      <w:r w:rsidRPr="003E4934">
        <w:t>określenie Strumienia, którego dotyczy,</w:t>
      </w:r>
    </w:p>
    <w:p w14:paraId="3AE4874D" w14:textId="0181F8B2" w:rsidR="007833A4" w:rsidRPr="003E4934" w:rsidRDefault="00395C4C" w:rsidP="002F02B4">
      <w:pPr>
        <w:pStyle w:val="Akapitzlist"/>
        <w:numPr>
          <w:ilvl w:val="1"/>
          <w:numId w:val="38"/>
        </w:numPr>
        <w:ind w:left="851"/>
        <w:jc w:val="both"/>
      </w:pPr>
      <w:r w:rsidRPr="003E4934">
        <w:t xml:space="preserve">nazwę </w:t>
      </w:r>
      <w:r w:rsidR="001D43B2" w:rsidRPr="003E4934">
        <w:t xml:space="preserve">danego </w:t>
      </w:r>
      <w:r w:rsidR="00066E60" w:rsidRPr="003E4934">
        <w:t>Rozwiązania</w:t>
      </w:r>
      <w:r w:rsidR="007833A4" w:rsidRPr="003E4934">
        <w:t>,</w:t>
      </w:r>
    </w:p>
    <w:p w14:paraId="6C275961" w14:textId="6BAF807D" w:rsidR="001925EC" w:rsidRPr="003E4934" w:rsidRDefault="001925EC" w:rsidP="002F02B4">
      <w:pPr>
        <w:pStyle w:val="Akapitzlist"/>
        <w:numPr>
          <w:ilvl w:val="1"/>
          <w:numId w:val="38"/>
        </w:numPr>
        <w:ind w:left="851"/>
        <w:jc w:val="both"/>
      </w:pPr>
      <w:r w:rsidRPr="003E4934">
        <w:lastRenderedPageBreak/>
        <w:t xml:space="preserve">nazwę </w:t>
      </w:r>
      <w:r w:rsidR="001D43B2" w:rsidRPr="003E4934">
        <w:t xml:space="preserve">danego </w:t>
      </w:r>
      <w:r w:rsidRPr="003E4934">
        <w:t>Wnioskodawcy,</w:t>
      </w:r>
    </w:p>
    <w:p w14:paraId="3C9CD839" w14:textId="7567F348" w:rsidR="001925EC" w:rsidRPr="003E4934" w:rsidRDefault="00AE333E" w:rsidP="002F02B4">
      <w:pPr>
        <w:pStyle w:val="Akapitzlist"/>
        <w:numPr>
          <w:ilvl w:val="1"/>
          <w:numId w:val="38"/>
        </w:numPr>
        <w:ind w:left="851"/>
        <w:jc w:val="both"/>
      </w:pPr>
      <w:r w:rsidRPr="003E4934">
        <w:t xml:space="preserve">wynik łączny </w:t>
      </w:r>
      <w:r w:rsidR="00BB37CD" w:rsidRPr="003E4934">
        <w:t>o</w:t>
      </w:r>
      <w:r w:rsidRPr="003E4934">
        <w:t xml:space="preserve">ceny </w:t>
      </w:r>
      <w:r w:rsidR="00BB37CD" w:rsidRPr="003E4934">
        <w:t>m</w:t>
      </w:r>
      <w:r w:rsidR="001925EC" w:rsidRPr="003E4934">
        <w:t>erytorycznej Wniosku</w:t>
      </w:r>
      <w:r w:rsidR="009A522A" w:rsidRPr="003E4934">
        <w:t xml:space="preserve"> w danym Strumieniu</w:t>
      </w:r>
      <w:r w:rsidR="001925EC" w:rsidRPr="003E4934">
        <w:t>,</w:t>
      </w:r>
    </w:p>
    <w:p w14:paraId="75937772" w14:textId="3B423A7E" w:rsidR="535163BE" w:rsidRPr="003E4934" w:rsidRDefault="535163BE" w:rsidP="04AB98BD">
      <w:pPr>
        <w:pStyle w:val="Akapitzlist"/>
        <w:numPr>
          <w:ilvl w:val="1"/>
          <w:numId w:val="38"/>
        </w:numPr>
        <w:ind w:left="851"/>
        <w:jc w:val="both"/>
      </w:pPr>
      <w:r w:rsidRPr="003E4934">
        <w:t>wartości parametrów w zakresie Wymagań Konkursowych,</w:t>
      </w:r>
    </w:p>
    <w:p w14:paraId="681FD174" w14:textId="43E78088" w:rsidR="00395C4C" w:rsidRPr="003E4934" w:rsidRDefault="001925EC" w:rsidP="002F02B4">
      <w:pPr>
        <w:pStyle w:val="Akapitzlist"/>
        <w:numPr>
          <w:ilvl w:val="1"/>
          <w:numId w:val="38"/>
        </w:numPr>
        <w:ind w:left="851"/>
        <w:jc w:val="both"/>
      </w:pPr>
      <w:r w:rsidRPr="003E4934">
        <w:t xml:space="preserve">wynagrodzenie </w:t>
      </w:r>
      <w:r w:rsidR="00A655DA" w:rsidRPr="003E4934">
        <w:t xml:space="preserve">oferowane przez </w:t>
      </w:r>
      <w:r w:rsidR="00D15DB4" w:rsidRPr="003E4934">
        <w:t>Wnioskodawcę</w:t>
      </w:r>
      <w:r w:rsidRPr="003E4934">
        <w:t xml:space="preserve"> za </w:t>
      </w:r>
      <w:r w:rsidR="00695F02" w:rsidRPr="003E4934">
        <w:t>realizację Umowy</w:t>
      </w:r>
      <w:r w:rsidR="00CC1712" w:rsidRPr="003E4934">
        <w:t xml:space="preserve"> </w:t>
      </w:r>
      <w:r w:rsidR="001D43B2" w:rsidRPr="003E4934">
        <w:t xml:space="preserve">w danym Strumieniu </w:t>
      </w:r>
      <w:r w:rsidR="00CC1712" w:rsidRPr="003E4934">
        <w:t>w podziale na Etapy</w:t>
      </w:r>
      <w:r w:rsidR="00395C4C" w:rsidRPr="003E4934">
        <w:t>,</w:t>
      </w:r>
      <w:r w:rsidR="00324423">
        <w:t xml:space="preserve"> z zastrzeżeniem ust. 9,</w:t>
      </w:r>
    </w:p>
    <w:p w14:paraId="3D5D604F" w14:textId="7C8AF4A0" w:rsidR="004B5106" w:rsidRPr="003E4934" w:rsidRDefault="2B7E909E" w:rsidP="002F02B4">
      <w:pPr>
        <w:pStyle w:val="Akapitzlist"/>
        <w:numPr>
          <w:ilvl w:val="1"/>
          <w:numId w:val="38"/>
        </w:numPr>
        <w:ind w:left="851"/>
        <w:jc w:val="both"/>
      </w:pPr>
      <w:r w:rsidRPr="003E4934">
        <w:t xml:space="preserve">informację o </w:t>
      </w:r>
      <w:r w:rsidR="638FF231" w:rsidRPr="003E4934">
        <w:t>dopuszczeniu (rekomendowaniu)</w:t>
      </w:r>
      <w:r w:rsidRPr="003E4934">
        <w:t xml:space="preserve"> </w:t>
      </w:r>
      <w:r w:rsidR="00395C4C" w:rsidRPr="003E4934">
        <w:t>Wnios</w:t>
      </w:r>
      <w:r w:rsidR="00931A35" w:rsidRPr="003E4934">
        <w:t>k</w:t>
      </w:r>
      <w:r w:rsidR="47829793" w:rsidRPr="003E4934">
        <w:t>u</w:t>
      </w:r>
      <w:r w:rsidR="00395C4C" w:rsidRPr="003E4934">
        <w:t xml:space="preserve"> do zawarcia Umowy</w:t>
      </w:r>
      <w:r w:rsidR="009A522A" w:rsidRPr="003E4934">
        <w:t xml:space="preserve"> w danym Strumieniu</w:t>
      </w:r>
      <w:r w:rsidR="004B5106" w:rsidRPr="003E4934">
        <w:t>,</w:t>
      </w:r>
    </w:p>
    <w:p w14:paraId="27B34BAC" w14:textId="77FA2244" w:rsidR="001925EC" w:rsidRPr="003E4934" w:rsidRDefault="004B5106" w:rsidP="002F02B4">
      <w:pPr>
        <w:pStyle w:val="Akapitzlist"/>
        <w:numPr>
          <w:ilvl w:val="1"/>
          <w:numId w:val="38"/>
        </w:numPr>
        <w:ind w:left="851"/>
        <w:jc w:val="both"/>
      </w:pPr>
      <w:r w:rsidRPr="003E4934">
        <w:t xml:space="preserve">w przypadku jeśli Wniosek obejmował kilka wariantów projektu koncepcyjnego Demonstratora – wskazanie, który wariant został </w:t>
      </w:r>
      <w:r w:rsidR="00F5162D" w:rsidRPr="003E4934">
        <w:t>najwyżej oceniony</w:t>
      </w:r>
      <w:r w:rsidRPr="003E4934">
        <w:t xml:space="preserve"> przez NCBR</w:t>
      </w:r>
      <w:r w:rsidR="001925EC" w:rsidRPr="003E4934">
        <w:t>.</w:t>
      </w:r>
    </w:p>
    <w:p w14:paraId="0A0C8D53" w14:textId="188D5D9F" w:rsidR="009A522A" w:rsidRPr="003E4934" w:rsidRDefault="009A522A" w:rsidP="002F02B4">
      <w:pPr>
        <w:pStyle w:val="Akapitzlist"/>
        <w:numPr>
          <w:ilvl w:val="0"/>
          <w:numId w:val="38"/>
        </w:numPr>
        <w:ind w:left="284" w:hanging="284"/>
        <w:jc w:val="both"/>
      </w:pPr>
      <w:bookmarkStart w:id="197" w:name="_Ref59121324"/>
      <w:bookmarkStart w:id="198" w:name="_Ref509229444"/>
      <w:r w:rsidRPr="003E4934">
        <w:t xml:space="preserve">Wynik </w:t>
      </w:r>
      <w:r w:rsidR="008711AF" w:rsidRPr="003E4934">
        <w:t>P</w:t>
      </w:r>
      <w:r w:rsidRPr="003E4934">
        <w:t xml:space="preserve">ozytywny skutkujący dopuszczeniem do zawarcia Umowy, w ramach każdego Strumienia, z zastrzeżeniem </w:t>
      </w:r>
      <w:r w:rsidR="008711AF" w:rsidRPr="003E4934">
        <w:t xml:space="preserve">ust. </w:t>
      </w:r>
      <w:r w:rsidRPr="003E4934">
        <w:fldChar w:fldCharType="begin"/>
      </w:r>
      <w:r w:rsidRPr="003E4934">
        <w:instrText xml:space="preserve"> REF _Ref52567324 \n \h  \* MERGEFORMAT </w:instrText>
      </w:r>
      <w:r w:rsidRPr="003E4934">
        <w:fldChar w:fldCharType="separate"/>
      </w:r>
      <w:r w:rsidR="009C1D2B">
        <w:t>5</w:t>
      </w:r>
      <w:r w:rsidRPr="003E4934">
        <w:fldChar w:fldCharType="end"/>
      </w:r>
      <w:r w:rsidR="00CD2879" w:rsidRPr="003E4934">
        <w:t xml:space="preserve"> – ust. </w:t>
      </w:r>
      <w:r w:rsidRPr="003E4934">
        <w:fldChar w:fldCharType="begin"/>
      </w:r>
      <w:r w:rsidRPr="003E4934">
        <w:instrText xml:space="preserve"> REF _Ref59121284 \r \h </w:instrText>
      </w:r>
      <w:r w:rsidR="00577248" w:rsidRPr="003E4934">
        <w:instrText xml:space="preserve"> \* MERGEFORMAT </w:instrText>
      </w:r>
      <w:r w:rsidRPr="003E4934">
        <w:fldChar w:fldCharType="separate"/>
      </w:r>
      <w:r w:rsidR="009C1D2B">
        <w:t>7</w:t>
      </w:r>
      <w:r w:rsidRPr="003E4934">
        <w:fldChar w:fldCharType="end"/>
      </w:r>
      <w:r w:rsidRPr="003E4934">
        <w:t xml:space="preserve">, przyznaje się tym Wnioskodawcom, którzy uzyskali kolejno </w:t>
      </w:r>
      <w:r w:rsidR="006917F0" w:rsidRPr="003E4934">
        <w:t xml:space="preserve">nie więcej niż </w:t>
      </w:r>
      <w:r w:rsidRPr="003E4934">
        <w:t>trzy najwyższe wyniki z oceny merytorycznej w ramach danego Strumienia.</w:t>
      </w:r>
      <w:r w:rsidR="006917F0" w:rsidRPr="003E4934">
        <w:t xml:space="preserve"> Pozostałym Wnioskodawcom w zakresie określonego Strumienia przyznaje się </w:t>
      </w:r>
      <w:r w:rsidR="008711AF" w:rsidRPr="003E4934">
        <w:t>W</w:t>
      </w:r>
      <w:r w:rsidR="006917F0" w:rsidRPr="003E4934">
        <w:t xml:space="preserve">ynik </w:t>
      </w:r>
      <w:r w:rsidR="008711AF" w:rsidRPr="003E4934">
        <w:t>N</w:t>
      </w:r>
      <w:r w:rsidR="006917F0" w:rsidRPr="003E4934">
        <w:t>egatywny.</w:t>
      </w:r>
      <w:bookmarkEnd w:id="197"/>
    </w:p>
    <w:p w14:paraId="6B705E19" w14:textId="79D7988E" w:rsidR="00E42A6D" w:rsidRPr="003E4934" w:rsidRDefault="004600B8" w:rsidP="00F662AE">
      <w:pPr>
        <w:pStyle w:val="Akapitzlist"/>
        <w:numPr>
          <w:ilvl w:val="0"/>
          <w:numId w:val="38"/>
        </w:numPr>
        <w:ind w:left="284" w:hanging="284"/>
        <w:jc w:val="both"/>
      </w:pPr>
      <w:bookmarkStart w:id="199" w:name="_Ref59120964"/>
      <w:bookmarkStart w:id="200" w:name="_Ref59135035"/>
      <w:bookmarkStart w:id="201" w:name="_Ref52567324"/>
      <w:r w:rsidRPr="003E4934">
        <w:t>[</w:t>
      </w:r>
      <w:r w:rsidRPr="003E4934">
        <w:rPr>
          <w:b/>
          <w:bCs/>
        </w:rPr>
        <w:t>Niemożność jednoczesnej realizacji Strumienia 1 i Strumienia 2</w:t>
      </w:r>
      <w:r w:rsidR="00D03B1F" w:rsidRPr="003E4934">
        <w:rPr>
          <w:b/>
          <w:bCs/>
        </w:rPr>
        <w:t xml:space="preserve"> w tym samym Modelu</w:t>
      </w:r>
      <w:r w:rsidRPr="003E4934">
        <w:t xml:space="preserve">] </w:t>
      </w:r>
      <w:r w:rsidR="005B5A3D" w:rsidRPr="003E4934">
        <w:t xml:space="preserve">Przyjęcie projektu </w:t>
      </w:r>
      <w:r w:rsidR="00F04FFF" w:rsidRPr="003E4934">
        <w:t xml:space="preserve">Listy Rankingowej </w:t>
      </w:r>
      <w:r w:rsidR="005B5A3D" w:rsidRPr="003E4934">
        <w:t xml:space="preserve">przez Zespół Oceniający </w:t>
      </w:r>
      <w:r w:rsidR="00027AAD" w:rsidRPr="003E4934">
        <w:t xml:space="preserve">w Strumieniu 1 i Strumieniu 2 jest wstrzymane do czasu przygotowania projektu Listy Rankingowej dla drugiego </w:t>
      </w:r>
      <w:r w:rsidR="00031F27" w:rsidRPr="003E4934">
        <w:t>ze wskazanych Strumieni</w:t>
      </w:r>
      <w:r w:rsidR="00027AAD" w:rsidRPr="003E4934">
        <w:t xml:space="preserve">. </w:t>
      </w:r>
      <w:r w:rsidR="00D03B1F" w:rsidRPr="003E4934">
        <w:t>J</w:t>
      </w:r>
      <w:r w:rsidR="00027AAD" w:rsidRPr="003E4934">
        <w:t>eśli</w:t>
      </w:r>
      <w:r w:rsidR="00931A35" w:rsidRPr="003E4934">
        <w:t xml:space="preserve"> </w:t>
      </w:r>
      <w:r w:rsidR="00027AAD" w:rsidRPr="003E4934">
        <w:t xml:space="preserve">w ramach oceny przeprowadzonej w Strumieniu 1 i Strumieniu 2 jeden </w:t>
      </w:r>
      <w:r w:rsidR="00A35548" w:rsidRPr="003E4934">
        <w:t>Wnioskodawca</w:t>
      </w:r>
      <w:r w:rsidR="00027AAD" w:rsidRPr="003E4934">
        <w:t xml:space="preserve"> </w:t>
      </w:r>
      <w:r w:rsidR="005B5A3D" w:rsidRPr="003E4934">
        <w:t xml:space="preserve">(lub jeden podmiot wchodzący w skład Wnioskodawcy) </w:t>
      </w:r>
      <w:r w:rsidR="00027AAD" w:rsidRPr="003E4934">
        <w:t>zgodnie z projektem List Rankingowych uzyskałby Wynik Pozytywny w obu wskazanych Strumieniach</w:t>
      </w:r>
      <w:r w:rsidR="00D03B1F" w:rsidRPr="003E4934">
        <w:t xml:space="preserve"> </w:t>
      </w:r>
      <w:r w:rsidR="00BF64ED" w:rsidRPr="003E4934">
        <w:t>w przypadku Wniosków</w:t>
      </w:r>
      <w:r w:rsidR="00D03B1F" w:rsidRPr="003E4934">
        <w:t xml:space="preserve"> związan</w:t>
      </w:r>
      <w:r w:rsidR="00BF64ED" w:rsidRPr="003E4934">
        <w:t>ych</w:t>
      </w:r>
      <w:r w:rsidR="00D03B1F" w:rsidRPr="003E4934">
        <w:t xml:space="preserve"> z tym samym Modelem, tj. odpowiednio Modelem 2D albo Modelem 3D</w:t>
      </w:r>
      <w:r w:rsidR="00707C67" w:rsidRPr="003E4934">
        <w:t>,</w:t>
      </w:r>
      <w:bookmarkEnd w:id="199"/>
      <w:r w:rsidR="00D03B1F" w:rsidRPr="003E4934">
        <w:t xml:space="preserve"> </w:t>
      </w:r>
      <w:r w:rsidR="00027AAD" w:rsidRPr="003E4934">
        <w:t>to Zespół Oceniający</w:t>
      </w:r>
      <w:r w:rsidR="00E42A6D" w:rsidRPr="003E4934">
        <w:t>:</w:t>
      </w:r>
      <w:bookmarkEnd w:id="200"/>
    </w:p>
    <w:p w14:paraId="6A25A6E1" w14:textId="5F04784B" w:rsidR="00E42A6D" w:rsidRPr="003E4934" w:rsidRDefault="00E42A6D" w:rsidP="00E42A6D">
      <w:pPr>
        <w:pStyle w:val="Akapitzlist"/>
        <w:numPr>
          <w:ilvl w:val="1"/>
          <w:numId w:val="38"/>
        </w:numPr>
        <w:ind w:left="851"/>
        <w:jc w:val="both"/>
      </w:pPr>
      <w:bookmarkStart w:id="202" w:name="_Ref52871567"/>
      <w:r w:rsidRPr="003E4934">
        <w:t xml:space="preserve">ustala, w którym Strumieniu – Strumieniu 1 czy Strumieniu 2 taki </w:t>
      </w:r>
      <w:r w:rsidR="0062269F" w:rsidRPr="003E4934">
        <w:t>Wnioskodawca</w:t>
      </w:r>
      <w:r w:rsidRPr="003E4934">
        <w:t xml:space="preserve"> uzyskał</w:t>
      </w:r>
      <w:r w:rsidR="61A2571A" w:rsidRPr="003E4934">
        <w:t xml:space="preserve"> </w:t>
      </w:r>
      <w:r w:rsidR="38AD80FC" w:rsidRPr="003E4934">
        <w:t xml:space="preserve">niższe </w:t>
      </w:r>
      <w:r w:rsidR="00664AE8" w:rsidRPr="003E4934">
        <w:t>miejsce w liście rankingowej</w:t>
      </w:r>
      <w:r w:rsidRPr="003E4934">
        <w:t xml:space="preserve"> </w:t>
      </w:r>
      <w:r w:rsidR="00664AE8" w:rsidRPr="003E4934">
        <w:t xml:space="preserve">(w przypadku dwóch równorzędnych lokat decyduje </w:t>
      </w:r>
      <w:r w:rsidR="5235ECDE" w:rsidRPr="003E4934">
        <w:t xml:space="preserve">niższy </w:t>
      </w:r>
      <w:r w:rsidRPr="003E4934">
        <w:t xml:space="preserve">wynik </w:t>
      </w:r>
      <w:r w:rsidR="00664AE8" w:rsidRPr="003E4934">
        <w:t>punktowy</w:t>
      </w:r>
      <w:r w:rsidR="00D03B1F" w:rsidRPr="003E4934">
        <w:t>, a w przypadku równego wyniku punktowego wskazuje się Strumień 2</w:t>
      </w:r>
      <w:r w:rsidR="00D54FAD" w:rsidRPr="003E4934">
        <w:t>)</w:t>
      </w:r>
      <w:r w:rsidR="00664AE8" w:rsidRPr="003E4934">
        <w:t xml:space="preserve"> </w:t>
      </w:r>
      <w:r w:rsidRPr="003E4934">
        <w:t>w ramach oceny merytorycznej</w:t>
      </w:r>
      <w:r w:rsidR="00D03B1F" w:rsidRPr="003E4934">
        <w:t xml:space="preserve"> za Wniosek dotyczący tego Modelu</w:t>
      </w:r>
      <w:r w:rsidRPr="003E4934">
        <w:t>, oraz</w:t>
      </w:r>
      <w:bookmarkEnd w:id="202"/>
    </w:p>
    <w:p w14:paraId="1B3DDADB" w14:textId="273EECBF" w:rsidR="00E5625C" w:rsidRPr="003E4934" w:rsidRDefault="00027AAD" w:rsidP="0028195C">
      <w:pPr>
        <w:pStyle w:val="Akapitzlist"/>
        <w:numPr>
          <w:ilvl w:val="1"/>
          <w:numId w:val="38"/>
        </w:numPr>
        <w:ind w:left="851"/>
        <w:jc w:val="both"/>
      </w:pPr>
      <w:r w:rsidRPr="003E4934">
        <w:t>dokonuje zmiany Listy Rankingowej w ramach Strumieni</w:t>
      </w:r>
      <w:r w:rsidR="00E42A6D" w:rsidRPr="003E4934">
        <w:t xml:space="preserve">a ustalonego zgodnie z pkt </w:t>
      </w:r>
      <w:r w:rsidRPr="003E4934">
        <w:fldChar w:fldCharType="begin"/>
      </w:r>
      <w:r w:rsidRPr="003E4934">
        <w:instrText xml:space="preserve"> REF _Ref52871567 \r \h </w:instrText>
      </w:r>
      <w:r w:rsidR="004E2D42" w:rsidRPr="003E4934">
        <w:instrText xml:space="preserve"> \* MERGEFORMAT </w:instrText>
      </w:r>
      <w:r w:rsidRPr="003E4934">
        <w:fldChar w:fldCharType="separate"/>
      </w:r>
      <w:r w:rsidR="009C1D2B">
        <w:t>1)</w:t>
      </w:r>
      <w:r w:rsidRPr="003E4934">
        <w:fldChar w:fldCharType="end"/>
      </w:r>
      <w:r w:rsidR="00E42A6D" w:rsidRPr="003E4934">
        <w:t xml:space="preserve"> </w:t>
      </w:r>
      <w:r w:rsidRPr="003E4934">
        <w:t xml:space="preserve">w taki sposób, że taki </w:t>
      </w:r>
      <w:r w:rsidR="0062269F" w:rsidRPr="003E4934">
        <w:t>Wnioskodawca</w:t>
      </w:r>
      <w:r w:rsidRPr="003E4934">
        <w:t xml:space="preserve"> uzyskuje </w:t>
      </w:r>
      <w:r w:rsidR="00707C67" w:rsidRPr="003E4934">
        <w:t xml:space="preserve">w ustalonym zgodnie z pkt </w:t>
      </w:r>
      <w:r w:rsidRPr="003E4934">
        <w:fldChar w:fldCharType="begin"/>
      </w:r>
      <w:r w:rsidRPr="003E4934">
        <w:instrText xml:space="preserve"> REF _Ref52871567 \r \h </w:instrText>
      </w:r>
      <w:r w:rsidR="004E2D42" w:rsidRPr="003E4934">
        <w:instrText xml:space="preserve"> \* MERGEFORMAT </w:instrText>
      </w:r>
      <w:r w:rsidRPr="003E4934">
        <w:fldChar w:fldCharType="separate"/>
      </w:r>
      <w:r w:rsidR="009C1D2B">
        <w:t>1)</w:t>
      </w:r>
      <w:r w:rsidRPr="003E4934">
        <w:fldChar w:fldCharType="end"/>
      </w:r>
      <w:r w:rsidR="00707C67" w:rsidRPr="003E4934">
        <w:t xml:space="preserve"> Strumieniu </w:t>
      </w:r>
      <w:r w:rsidRPr="003E4934">
        <w:t xml:space="preserve">Wynik Negatywny, zaś Wynik Pozytywny jest w </w:t>
      </w:r>
      <w:r w:rsidR="00E42A6D" w:rsidRPr="003E4934">
        <w:t xml:space="preserve">tym </w:t>
      </w:r>
      <w:r w:rsidRPr="003E4934">
        <w:t xml:space="preserve">Strumieniu przyznawany kolejnemu Uczestnikowi Przedsięwzięcia, który uzyskał </w:t>
      </w:r>
      <w:r w:rsidR="00E42A6D" w:rsidRPr="003E4934">
        <w:t xml:space="preserve">kolejny </w:t>
      </w:r>
      <w:r w:rsidRPr="003E4934">
        <w:t xml:space="preserve">najwyższy wynik w ramach oceny </w:t>
      </w:r>
      <w:r w:rsidR="00E42A6D" w:rsidRPr="003E4934">
        <w:t>merytorycznej tego Strumienia</w:t>
      </w:r>
      <w:r w:rsidR="00545F11" w:rsidRPr="003E4934">
        <w:t xml:space="preserve"> – o ile taki kolejny Uczestnik Przedsięwzięcia występuje</w:t>
      </w:r>
      <w:r w:rsidR="00316C92" w:rsidRPr="003E4934">
        <w:t xml:space="preserve"> i uzyskał pozytywną ocenę w ramach pkt </w:t>
      </w:r>
      <w:r w:rsidR="00316C92" w:rsidRPr="003E4934">
        <w:fldChar w:fldCharType="begin"/>
      </w:r>
      <w:r w:rsidR="00316C92" w:rsidRPr="003E4934">
        <w:instrText xml:space="preserve"> REF _Ref54726722 \r \h  \* MERGEFORMAT </w:instrText>
      </w:r>
      <w:r w:rsidR="00316C92" w:rsidRPr="003E4934">
        <w:fldChar w:fldCharType="separate"/>
      </w:r>
      <w:r w:rsidR="009C1D2B">
        <w:t>6.2</w:t>
      </w:r>
      <w:r w:rsidR="00316C92" w:rsidRPr="003E4934">
        <w:fldChar w:fldCharType="end"/>
      </w:r>
      <w:r w:rsidR="00316C92" w:rsidRPr="003E4934">
        <w:t xml:space="preserve"> i </w:t>
      </w:r>
      <w:r w:rsidR="00316C92" w:rsidRPr="003E4934">
        <w:fldChar w:fldCharType="begin"/>
      </w:r>
      <w:r w:rsidR="00316C92" w:rsidRPr="003E4934">
        <w:instrText xml:space="preserve"> REF _Ref52560059 \n \h  \* MERGEFORMAT </w:instrText>
      </w:r>
      <w:r w:rsidR="00316C92" w:rsidRPr="003E4934">
        <w:fldChar w:fldCharType="separate"/>
      </w:r>
      <w:r w:rsidR="009C1D2B">
        <w:t>6.3</w:t>
      </w:r>
      <w:r w:rsidR="00316C92" w:rsidRPr="003E4934">
        <w:fldChar w:fldCharType="end"/>
      </w:r>
      <w:r w:rsidRPr="003E4934">
        <w:t>.</w:t>
      </w:r>
    </w:p>
    <w:p w14:paraId="0FB3F12E" w14:textId="1F6A1196" w:rsidR="007F4ECC" w:rsidRPr="003E4934" w:rsidRDefault="007F4ECC" w:rsidP="1CFE8F73">
      <w:pPr>
        <w:pStyle w:val="Akapitzlist"/>
        <w:numPr>
          <w:ilvl w:val="0"/>
          <w:numId w:val="38"/>
        </w:numPr>
        <w:jc w:val="both"/>
        <w:rPr>
          <w:rFonts w:eastAsiaTheme="minorEastAsia"/>
        </w:rPr>
      </w:pPr>
      <w:r w:rsidRPr="003E4934">
        <w:t>[</w:t>
      </w:r>
      <w:r w:rsidR="00A35548" w:rsidRPr="003E4934">
        <w:rPr>
          <w:b/>
          <w:bCs/>
        </w:rPr>
        <w:t>Ograniczenia w zakresie Konstrukcji Drewnianych</w:t>
      </w:r>
      <w:r w:rsidRPr="003E4934">
        <w:t>] Jeśli w zakresie</w:t>
      </w:r>
      <w:r w:rsidR="00D54FAD" w:rsidRPr="003E4934">
        <w:t xml:space="preserve"> danego Strumienia</w:t>
      </w:r>
      <w:r w:rsidRPr="003E4934">
        <w:t>:</w:t>
      </w:r>
    </w:p>
    <w:p w14:paraId="05383D18" w14:textId="7586F45E" w:rsidR="007F4ECC" w:rsidRPr="003E4934" w:rsidRDefault="007F4ECC" w:rsidP="007F4ECC">
      <w:pPr>
        <w:pStyle w:val="Akapitzlist"/>
        <w:numPr>
          <w:ilvl w:val="4"/>
          <w:numId w:val="27"/>
        </w:numPr>
        <w:ind w:left="851"/>
        <w:jc w:val="both"/>
      </w:pPr>
      <w:r w:rsidRPr="003E4934">
        <w:t>zostan</w:t>
      </w:r>
      <w:r w:rsidR="00A35548" w:rsidRPr="003E4934">
        <w:t>ą</w:t>
      </w:r>
      <w:r w:rsidRPr="003E4934">
        <w:t xml:space="preserve"> złożon</w:t>
      </w:r>
      <w:r w:rsidR="00A35548" w:rsidRPr="003E4934">
        <w:t>e</w:t>
      </w:r>
      <w:r w:rsidRPr="003E4934">
        <w:t xml:space="preserve"> co najmniej </w:t>
      </w:r>
      <w:r w:rsidR="00A35548" w:rsidRPr="003E4934">
        <w:t>dwa</w:t>
      </w:r>
      <w:r w:rsidRPr="003E4934">
        <w:t xml:space="preserve"> Wniosk</w:t>
      </w:r>
      <w:r w:rsidR="00A35548" w:rsidRPr="003E4934">
        <w:t>i</w:t>
      </w:r>
      <w:r w:rsidRPr="003E4934">
        <w:t xml:space="preserve"> z Rozwiązaniem opartym o technologię inną niż Konstrukcja Drewniana</w:t>
      </w:r>
      <w:r w:rsidR="00A35548" w:rsidRPr="003E4934">
        <w:t xml:space="preserve">, które uzyskały </w:t>
      </w:r>
      <w:r w:rsidRPr="003E4934">
        <w:t xml:space="preserve">pozytywną ocenę w zakresie </w:t>
      </w:r>
      <w:r w:rsidR="005CF5CF" w:rsidRPr="003E4934">
        <w:t>Wymagań</w:t>
      </w:r>
      <w:r w:rsidRPr="003E4934">
        <w:t xml:space="preserve"> Formalnych oraz oceny wskazanej w pkt </w:t>
      </w:r>
      <w:r w:rsidRPr="003E4934">
        <w:fldChar w:fldCharType="begin"/>
      </w:r>
      <w:r w:rsidRPr="003E4934">
        <w:instrText xml:space="preserve"> REF _Ref52560059 \n \h  \* MERGEFORMAT </w:instrText>
      </w:r>
      <w:r w:rsidRPr="003E4934">
        <w:fldChar w:fldCharType="separate"/>
      </w:r>
      <w:r w:rsidR="009C1D2B">
        <w:t>6.3</w:t>
      </w:r>
      <w:r w:rsidRPr="003E4934">
        <w:fldChar w:fldCharType="end"/>
      </w:r>
      <w:r w:rsidRPr="003E4934">
        <w:t>, oraz</w:t>
      </w:r>
    </w:p>
    <w:p w14:paraId="598C6ADA" w14:textId="5EAFAAFA" w:rsidR="007F4ECC" w:rsidRPr="003E4934" w:rsidRDefault="007F4ECC" w:rsidP="007F4ECC">
      <w:pPr>
        <w:pStyle w:val="Akapitzlist"/>
        <w:numPr>
          <w:ilvl w:val="4"/>
          <w:numId w:val="27"/>
        </w:numPr>
        <w:ind w:left="851"/>
        <w:jc w:val="both"/>
      </w:pPr>
      <w:r w:rsidRPr="003E4934">
        <w:t xml:space="preserve">w ramach trzech najwyżej ocenionych w ramach oceny merytorycznej </w:t>
      </w:r>
      <w:r w:rsidR="00B45096" w:rsidRPr="003E4934">
        <w:t xml:space="preserve">danego </w:t>
      </w:r>
      <w:r w:rsidRPr="003E4934">
        <w:t xml:space="preserve">Strumienia </w:t>
      </w:r>
      <w:r w:rsidR="00A35548" w:rsidRPr="003E4934">
        <w:t xml:space="preserve">brak jest co najmniej dwóch Rozwiązań opartych </w:t>
      </w:r>
      <w:r w:rsidRPr="003E4934">
        <w:t>o technologię inną niż Konstrukcja Drewniana,</w:t>
      </w:r>
    </w:p>
    <w:p w14:paraId="463B67FE" w14:textId="143F26D1" w:rsidR="007F4ECC" w:rsidRPr="003E4934" w:rsidRDefault="007F4ECC" w:rsidP="007F4ECC">
      <w:pPr>
        <w:pStyle w:val="Akapitzlist"/>
        <w:ind w:left="284"/>
        <w:jc w:val="both"/>
        <w:rPr>
          <w:color w:val="000000" w:themeColor="text1"/>
        </w:rPr>
      </w:pPr>
      <w:r w:rsidRPr="003E4934">
        <w:t xml:space="preserve">to </w:t>
      </w:r>
      <w:r w:rsidR="008A0C0B" w:rsidRPr="003E4934">
        <w:t xml:space="preserve">Zespół Oceniający </w:t>
      </w:r>
      <w:r w:rsidRPr="003E4934">
        <w:t xml:space="preserve">dokonuje zmiany wyników </w:t>
      </w:r>
      <w:r w:rsidR="207B95CB" w:rsidRPr="003E4934">
        <w:t xml:space="preserve">w </w:t>
      </w:r>
      <w:r w:rsidRPr="003E4934">
        <w:t>ramach Listy Rankingowej w danym Strumieniu w ten sposób, że</w:t>
      </w:r>
      <w:r w:rsidR="00A35548" w:rsidRPr="003E4934">
        <w:t xml:space="preserve"> Wynik Pozytywny może otrzymać tylko jeden, najwyżej oceniony Wniosek przedstawiający Rozwiązanie w zakresie Konstrukcji Drewnianej, zaś pozostałym Wnioskom dopuszczonym do oceny merytorycznej i zawierającym Rozwiązania w zakresie Konstrukcji Drewnianej</w:t>
      </w:r>
      <w:r w:rsidR="00D54FAD" w:rsidRPr="003E4934">
        <w:t xml:space="preserve"> w ramach danego Strumienia</w:t>
      </w:r>
      <w:r w:rsidR="00A35548" w:rsidRPr="003E4934">
        <w:t xml:space="preserve">, przyznaje się </w:t>
      </w:r>
      <w:r w:rsidR="005B5A3D" w:rsidRPr="003E4934">
        <w:t xml:space="preserve">w ramach ponownej oceny merytorycznej </w:t>
      </w:r>
      <w:r w:rsidR="00A35548" w:rsidRPr="003E4934">
        <w:t>automatycznie Wyniki Negatywne, po czym dokonuje się ponownego uszeregowania Wnioskodawców</w:t>
      </w:r>
      <w:r w:rsidR="005B5A3D" w:rsidRPr="003E4934">
        <w:t xml:space="preserve"> </w:t>
      </w:r>
      <w:r w:rsidR="005B5A3D" w:rsidRPr="003E4934">
        <w:rPr>
          <w:color w:val="000000" w:themeColor="text1"/>
        </w:rPr>
        <w:t>wedle uzyskanych punktów i przyznając Wyniki Pozytywne z pominięciem wskazanych Wniosków</w:t>
      </w:r>
      <w:r w:rsidRPr="003E4934">
        <w:rPr>
          <w:color w:val="000000" w:themeColor="text1"/>
        </w:rPr>
        <w:t>.</w:t>
      </w:r>
    </w:p>
    <w:p w14:paraId="191BF79F" w14:textId="5F6A2F65" w:rsidR="58653AD9" w:rsidRPr="003E4934" w:rsidRDefault="58653AD9" w:rsidP="1CFE8F73">
      <w:pPr>
        <w:pStyle w:val="Akapitzlist"/>
        <w:numPr>
          <w:ilvl w:val="0"/>
          <w:numId w:val="38"/>
        </w:numPr>
        <w:ind w:left="284" w:hanging="284"/>
        <w:jc w:val="both"/>
        <w:rPr>
          <w:rFonts w:eastAsiaTheme="minorEastAsia"/>
          <w:b/>
          <w:bCs/>
          <w:color w:val="000000" w:themeColor="text1"/>
        </w:rPr>
      </w:pPr>
      <w:bookmarkStart w:id="203" w:name="_Ref59121284"/>
      <w:bookmarkEnd w:id="198"/>
      <w:bookmarkEnd w:id="201"/>
      <w:r w:rsidRPr="003E4934">
        <w:rPr>
          <w:rFonts w:ascii="Calibri" w:eastAsia="Calibri" w:hAnsi="Calibri" w:cs="Calibri"/>
          <w:b/>
          <w:bCs/>
          <w:color w:val="000000" w:themeColor="text1"/>
        </w:rPr>
        <w:lastRenderedPageBreak/>
        <w:t>[Uwzględnianie tylko najlepszego Wniosku jednego Wnioskodawcy</w:t>
      </w:r>
      <w:r w:rsidR="00D03B1F" w:rsidRPr="003E4934">
        <w:rPr>
          <w:rFonts w:ascii="Calibri" w:eastAsia="Calibri" w:hAnsi="Calibri" w:cs="Calibri"/>
          <w:b/>
          <w:bCs/>
          <w:color w:val="000000" w:themeColor="text1"/>
        </w:rPr>
        <w:t xml:space="preserve"> w Strumieniu</w:t>
      </w:r>
      <w:r w:rsidRPr="003E4934">
        <w:rPr>
          <w:rFonts w:ascii="Calibri" w:eastAsia="Calibri" w:hAnsi="Calibri" w:cs="Calibri"/>
          <w:b/>
          <w:bCs/>
          <w:color w:val="000000" w:themeColor="text1"/>
        </w:rPr>
        <w:t>]</w:t>
      </w:r>
      <w:r w:rsidRPr="003E4934">
        <w:rPr>
          <w:rFonts w:ascii="Calibri" w:eastAsia="Calibri" w:hAnsi="Calibri" w:cs="Calibri"/>
          <w:color w:val="000000" w:themeColor="text1"/>
        </w:rPr>
        <w:t xml:space="preserve"> Jeśli jeden Wnioskodawca złożył zgodnie z Rozdziałem II pkt 2.1 ust. 3 </w:t>
      </w:r>
      <w:r w:rsidR="00CD2879" w:rsidRPr="003E4934">
        <w:rPr>
          <w:rFonts w:ascii="Calibri" w:eastAsia="Calibri" w:hAnsi="Calibri" w:cs="Calibri"/>
          <w:color w:val="000000" w:themeColor="text1"/>
        </w:rPr>
        <w:t xml:space="preserve">dwa Wnioski </w:t>
      </w:r>
      <w:r w:rsidRPr="003E4934">
        <w:rPr>
          <w:rFonts w:ascii="Calibri" w:eastAsia="Calibri" w:hAnsi="Calibri" w:cs="Calibri"/>
          <w:color w:val="000000" w:themeColor="text1"/>
        </w:rPr>
        <w:t xml:space="preserve">w danym Strumieniu </w:t>
      </w:r>
      <w:r w:rsidR="00CD2879" w:rsidRPr="003E4934">
        <w:rPr>
          <w:rFonts w:ascii="Calibri" w:eastAsia="Calibri" w:hAnsi="Calibri" w:cs="Calibri"/>
          <w:color w:val="000000" w:themeColor="text1"/>
        </w:rPr>
        <w:t xml:space="preserve">oraz po zastosowaniu mechanizmu opisanego w ust. </w:t>
      </w:r>
      <w:r w:rsidRPr="003E4934">
        <w:rPr>
          <w:rFonts w:ascii="Calibri" w:eastAsia="Calibri" w:hAnsi="Calibri" w:cs="Calibri"/>
          <w:color w:val="000000" w:themeColor="text1"/>
        </w:rPr>
        <w:fldChar w:fldCharType="begin"/>
      </w:r>
      <w:r w:rsidRPr="003E4934">
        <w:rPr>
          <w:rFonts w:ascii="Calibri" w:eastAsia="Calibri" w:hAnsi="Calibri" w:cs="Calibri"/>
          <w:color w:val="000000" w:themeColor="text1"/>
        </w:rPr>
        <w:instrText xml:space="preserve"> REF _Ref59135035 \n \h </w:instrText>
      </w:r>
      <w:r w:rsidR="00577248" w:rsidRPr="003E4934">
        <w:rPr>
          <w:rFonts w:ascii="Calibri" w:eastAsia="Calibri" w:hAnsi="Calibri" w:cs="Calibri"/>
          <w:color w:val="000000" w:themeColor="text1"/>
        </w:rPr>
        <w:instrText xml:space="preserve"> \* MERGEFORMAT </w:instrText>
      </w:r>
      <w:r w:rsidRPr="003E4934">
        <w:rPr>
          <w:rFonts w:ascii="Calibri" w:eastAsia="Calibri" w:hAnsi="Calibri" w:cs="Calibri"/>
          <w:color w:val="000000" w:themeColor="text1"/>
        </w:rPr>
      </w:r>
      <w:r w:rsidRPr="003E4934">
        <w:rPr>
          <w:rFonts w:ascii="Calibri" w:eastAsia="Calibri" w:hAnsi="Calibri" w:cs="Calibri"/>
          <w:color w:val="000000" w:themeColor="text1"/>
        </w:rPr>
        <w:fldChar w:fldCharType="separate"/>
      </w:r>
      <w:r w:rsidR="009C1D2B">
        <w:rPr>
          <w:rFonts w:ascii="Calibri" w:eastAsia="Calibri" w:hAnsi="Calibri" w:cs="Calibri"/>
          <w:color w:val="000000" w:themeColor="text1"/>
        </w:rPr>
        <w:t>5</w:t>
      </w:r>
      <w:r w:rsidRPr="003E4934">
        <w:rPr>
          <w:rFonts w:ascii="Calibri" w:eastAsia="Calibri" w:hAnsi="Calibri" w:cs="Calibri"/>
          <w:color w:val="000000" w:themeColor="text1"/>
        </w:rPr>
        <w:fldChar w:fldCharType="end"/>
      </w:r>
      <w:r w:rsidR="004A73CA" w:rsidRPr="003E4934">
        <w:rPr>
          <w:rFonts w:ascii="Calibri" w:eastAsia="Calibri" w:hAnsi="Calibri" w:cs="Calibri"/>
          <w:color w:val="000000" w:themeColor="text1"/>
        </w:rPr>
        <w:t xml:space="preserve"> (o ile ma zastosowanie)</w:t>
      </w:r>
      <w:r w:rsidR="00CD2879" w:rsidRPr="003E4934">
        <w:rPr>
          <w:rFonts w:ascii="Calibri" w:eastAsia="Calibri" w:hAnsi="Calibri" w:cs="Calibri"/>
          <w:color w:val="000000" w:themeColor="text1"/>
        </w:rPr>
        <w:t xml:space="preserve"> </w:t>
      </w:r>
      <w:r w:rsidRPr="003E4934">
        <w:rPr>
          <w:rFonts w:ascii="Calibri" w:eastAsia="Calibri" w:hAnsi="Calibri" w:cs="Calibri"/>
          <w:color w:val="000000" w:themeColor="text1"/>
        </w:rPr>
        <w:t xml:space="preserve">Wynik Pozytywny na zasadach opisanych </w:t>
      </w:r>
      <w:r w:rsidR="00CD2879" w:rsidRPr="003E4934">
        <w:rPr>
          <w:rFonts w:ascii="Calibri" w:eastAsia="Calibri" w:hAnsi="Calibri" w:cs="Calibri"/>
          <w:color w:val="000000" w:themeColor="text1"/>
        </w:rPr>
        <w:t xml:space="preserve">powyżej </w:t>
      </w:r>
      <w:r w:rsidRPr="003E4934">
        <w:rPr>
          <w:rFonts w:ascii="Calibri" w:eastAsia="Calibri" w:hAnsi="Calibri" w:cs="Calibri"/>
          <w:color w:val="000000" w:themeColor="text1"/>
        </w:rPr>
        <w:t xml:space="preserve">w Regulaminie </w:t>
      </w:r>
      <w:r w:rsidR="00CD2879" w:rsidRPr="003E4934">
        <w:rPr>
          <w:rFonts w:ascii="Calibri" w:eastAsia="Calibri" w:hAnsi="Calibri" w:cs="Calibri"/>
          <w:color w:val="000000" w:themeColor="text1"/>
        </w:rPr>
        <w:t>uzyskałby</w:t>
      </w:r>
      <w:r w:rsidRPr="003E4934">
        <w:rPr>
          <w:rFonts w:ascii="Calibri" w:eastAsia="Calibri" w:hAnsi="Calibri" w:cs="Calibri"/>
          <w:color w:val="000000" w:themeColor="text1"/>
        </w:rPr>
        <w:t xml:space="preserve"> </w:t>
      </w:r>
      <w:r w:rsidR="00CD2879" w:rsidRPr="003E4934">
        <w:rPr>
          <w:rFonts w:ascii="Calibri" w:eastAsia="Calibri" w:hAnsi="Calibri" w:cs="Calibri"/>
          <w:color w:val="000000" w:themeColor="text1"/>
        </w:rPr>
        <w:t xml:space="preserve">w ramach danego Strumienia oba Wnioski tego samego Wykonawcy, to Wynik Pozytywny przyznaje się </w:t>
      </w:r>
      <w:r w:rsidRPr="003E4934">
        <w:rPr>
          <w:rFonts w:ascii="Calibri" w:eastAsia="Calibri" w:hAnsi="Calibri" w:cs="Calibri"/>
          <w:color w:val="000000" w:themeColor="text1"/>
        </w:rPr>
        <w:t xml:space="preserve">tylko </w:t>
      </w:r>
      <w:r w:rsidR="00CD2879" w:rsidRPr="003E4934">
        <w:rPr>
          <w:rFonts w:ascii="Calibri" w:eastAsia="Calibri" w:hAnsi="Calibri" w:cs="Calibri"/>
          <w:color w:val="000000" w:themeColor="text1"/>
        </w:rPr>
        <w:t>względem jednego</w:t>
      </w:r>
      <w:r w:rsidRPr="003E4934">
        <w:rPr>
          <w:rFonts w:ascii="Calibri" w:eastAsia="Calibri" w:hAnsi="Calibri" w:cs="Calibri"/>
          <w:color w:val="000000" w:themeColor="text1"/>
        </w:rPr>
        <w:t>, najlepsz</w:t>
      </w:r>
      <w:r w:rsidR="00CD2879" w:rsidRPr="003E4934">
        <w:rPr>
          <w:rFonts w:ascii="Calibri" w:eastAsia="Calibri" w:hAnsi="Calibri" w:cs="Calibri"/>
          <w:color w:val="000000" w:themeColor="text1"/>
        </w:rPr>
        <w:t>ego</w:t>
      </w:r>
      <w:r w:rsidRPr="003E4934">
        <w:rPr>
          <w:rFonts w:ascii="Calibri" w:eastAsia="Calibri" w:hAnsi="Calibri" w:cs="Calibri"/>
          <w:color w:val="000000" w:themeColor="text1"/>
        </w:rPr>
        <w:t xml:space="preserve"> </w:t>
      </w:r>
      <w:r w:rsidR="00CD2879" w:rsidRPr="003E4934">
        <w:rPr>
          <w:rFonts w:ascii="Calibri" w:eastAsia="Calibri" w:hAnsi="Calibri" w:cs="Calibri"/>
          <w:color w:val="000000" w:themeColor="text1"/>
        </w:rPr>
        <w:t xml:space="preserve">Wniosku </w:t>
      </w:r>
      <w:r w:rsidRPr="003E4934">
        <w:rPr>
          <w:rFonts w:ascii="Calibri" w:eastAsia="Calibri" w:hAnsi="Calibri" w:cs="Calibri"/>
          <w:color w:val="000000" w:themeColor="text1"/>
        </w:rPr>
        <w:t xml:space="preserve">tego samego Wnioskodawcy, tj. </w:t>
      </w:r>
      <w:r w:rsidR="00CD2879" w:rsidRPr="003E4934">
        <w:rPr>
          <w:rFonts w:ascii="Calibri" w:eastAsia="Calibri" w:hAnsi="Calibri" w:cs="Calibri"/>
          <w:color w:val="000000" w:themeColor="text1"/>
        </w:rPr>
        <w:t xml:space="preserve">względem Wniosku </w:t>
      </w:r>
      <w:r w:rsidRPr="003E4934">
        <w:rPr>
          <w:rFonts w:ascii="Calibri" w:eastAsia="Calibri" w:hAnsi="Calibri" w:cs="Calibri"/>
          <w:color w:val="000000" w:themeColor="text1"/>
        </w:rPr>
        <w:t xml:space="preserve">który uzyskał pozytywną ocenę w zakresie Wymagań Formalnych oraz oceny wskazanej w pkt 6.3 i jednocześnie najwyższy wynik punktowy w ramach oceny merytorycznej spośród </w:t>
      </w:r>
      <w:r w:rsidR="00CD2879" w:rsidRPr="003E4934">
        <w:rPr>
          <w:rFonts w:ascii="Calibri" w:eastAsia="Calibri" w:hAnsi="Calibri" w:cs="Calibri"/>
          <w:color w:val="000000" w:themeColor="text1"/>
        </w:rPr>
        <w:t>obu</w:t>
      </w:r>
      <w:r w:rsidRPr="003E4934">
        <w:rPr>
          <w:rFonts w:ascii="Calibri" w:eastAsia="Calibri" w:hAnsi="Calibri" w:cs="Calibri"/>
          <w:color w:val="000000" w:themeColor="text1"/>
        </w:rPr>
        <w:t xml:space="preserve"> Wniosków złożonych przez tego samego Wnioskodawcę w danym Strumieniu. </w:t>
      </w:r>
      <w:r w:rsidR="00CD2879" w:rsidRPr="003E4934">
        <w:rPr>
          <w:rFonts w:ascii="Calibri" w:eastAsia="Calibri" w:hAnsi="Calibri" w:cs="Calibri"/>
          <w:color w:val="000000" w:themeColor="text1"/>
        </w:rPr>
        <w:t>Drugi z Wniosków</w:t>
      </w:r>
      <w:r w:rsidRPr="003E4934">
        <w:rPr>
          <w:rFonts w:ascii="Calibri" w:eastAsia="Calibri" w:hAnsi="Calibri" w:cs="Calibri"/>
          <w:color w:val="000000" w:themeColor="text1"/>
        </w:rPr>
        <w:t xml:space="preserve"> tego samego Wnioskodawcy w danym Strumieniu, jeśli nie uzyskał na wcześniejszym etapie oceny Wyniku Negatywnego, uzyskuj</w:t>
      </w:r>
      <w:r w:rsidR="00CE5190" w:rsidRPr="003E4934">
        <w:rPr>
          <w:rFonts w:ascii="Calibri" w:eastAsia="Calibri" w:hAnsi="Calibri" w:cs="Calibri"/>
          <w:color w:val="000000" w:themeColor="text1"/>
        </w:rPr>
        <w:t>e</w:t>
      </w:r>
      <w:r w:rsidRPr="003E4934">
        <w:rPr>
          <w:rFonts w:ascii="Calibri" w:eastAsia="Calibri" w:hAnsi="Calibri" w:cs="Calibri"/>
          <w:color w:val="000000" w:themeColor="text1"/>
        </w:rPr>
        <w:t xml:space="preserve"> Wynik Negatywny w ramach Listy Rankingowej</w:t>
      </w:r>
      <w:r w:rsidR="00CD2879" w:rsidRPr="003E4934">
        <w:rPr>
          <w:rFonts w:ascii="Calibri" w:eastAsia="Calibri" w:hAnsi="Calibri" w:cs="Calibri"/>
          <w:color w:val="000000" w:themeColor="text1"/>
        </w:rPr>
        <w:t>. Wynik Pozytywny przyznaje się kolejnemu w</w:t>
      </w:r>
      <w:r w:rsidR="00CE5190" w:rsidRPr="003E4934">
        <w:rPr>
          <w:rFonts w:ascii="Calibri" w:eastAsia="Calibri" w:hAnsi="Calibri" w:cs="Calibri"/>
          <w:color w:val="000000" w:themeColor="text1"/>
        </w:rPr>
        <w:t>edłu</w:t>
      </w:r>
      <w:r w:rsidR="00CD2879" w:rsidRPr="003E4934">
        <w:rPr>
          <w:rFonts w:ascii="Calibri" w:eastAsia="Calibri" w:hAnsi="Calibri" w:cs="Calibri"/>
          <w:color w:val="000000" w:themeColor="text1"/>
        </w:rPr>
        <w:t>g wartoś</w:t>
      </w:r>
      <w:r w:rsidR="00CE5190" w:rsidRPr="003E4934">
        <w:rPr>
          <w:rFonts w:ascii="Calibri" w:eastAsia="Calibri" w:hAnsi="Calibri" w:cs="Calibri"/>
          <w:color w:val="000000" w:themeColor="text1"/>
        </w:rPr>
        <w:t>ci</w:t>
      </w:r>
      <w:r w:rsidR="00CD2879" w:rsidRPr="003E4934">
        <w:rPr>
          <w:rFonts w:ascii="Calibri" w:eastAsia="Calibri" w:hAnsi="Calibri" w:cs="Calibri"/>
          <w:color w:val="000000" w:themeColor="text1"/>
        </w:rPr>
        <w:t xml:space="preserve"> punktów w ramach oceny merytorycznej Wnioskowi innego Wnioskodawcy,</w:t>
      </w:r>
      <w:r w:rsidR="00640AED" w:rsidRPr="003E4934">
        <w:rPr>
          <w:rFonts w:ascii="Calibri" w:eastAsia="Calibri" w:hAnsi="Calibri" w:cs="Calibri"/>
          <w:color w:val="000000" w:themeColor="text1"/>
        </w:rPr>
        <w:t xml:space="preserve"> </w:t>
      </w:r>
      <w:r w:rsidR="00CD2879" w:rsidRPr="003E4934">
        <w:rPr>
          <w:rFonts w:ascii="Calibri" w:eastAsia="Calibri" w:hAnsi="Calibri" w:cs="Calibri"/>
          <w:color w:val="000000" w:themeColor="text1"/>
        </w:rPr>
        <w:t xml:space="preserve">pod warunkiem że uzyskał pozytywną ocenę w zakresie Wymagań Formalnych oraz oceny wskazanej w pkt 6.3 oraz </w:t>
      </w:r>
      <w:r w:rsidR="00CE5190" w:rsidRPr="003E4934">
        <w:rPr>
          <w:rFonts w:ascii="Calibri" w:eastAsia="Calibri" w:hAnsi="Calibri" w:cs="Calibri"/>
          <w:color w:val="000000" w:themeColor="text1"/>
        </w:rPr>
        <w:t xml:space="preserve">że </w:t>
      </w:r>
      <w:r w:rsidR="00CD2879" w:rsidRPr="003E4934">
        <w:rPr>
          <w:rFonts w:ascii="Calibri" w:eastAsia="Calibri" w:hAnsi="Calibri" w:cs="Calibri"/>
          <w:color w:val="000000" w:themeColor="text1"/>
        </w:rPr>
        <w:t xml:space="preserve">nie nastąpi w takim wypadku przekroczenie dopuszczalnej liczby Wnioskodawców dopuszczonych do zawarcia Umowy w danym Strumieniu zgodnie z ust. </w:t>
      </w:r>
      <w:r w:rsidRPr="003E4934">
        <w:rPr>
          <w:rFonts w:ascii="Calibri" w:eastAsia="Calibri" w:hAnsi="Calibri" w:cs="Calibri"/>
          <w:color w:val="000000" w:themeColor="text1"/>
        </w:rPr>
        <w:fldChar w:fldCharType="begin"/>
      </w:r>
      <w:r w:rsidRPr="003E4934">
        <w:rPr>
          <w:rFonts w:ascii="Calibri" w:eastAsia="Calibri" w:hAnsi="Calibri" w:cs="Calibri"/>
          <w:color w:val="000000" w:themeColor="text1"/>
        </w:rPr>
        <w:instrText xml:space="preserve"> REF _Ref59121324 \r \h </w:instrText>
      </w:r>
      <w:r w:rsidR="00D03B1F" w:rsidRPr="003E4934">
        <w:rPr>
          <w:rFonts w:ascii="Calibri" w:eastAsia="Calibri" w:hAnsi="Calibri" w:cs="Calibri"/>
          <w:color w:val="000000" w:themeColor="text1"/>
        </w:rPr>
        <w:instrText xml:space="preserve"> \* MERGEFORMAT </w:instrText>
      </w:r>
      <w:r w:rsidRPr="003E4934">
        <w:rPr>
          <w:rFonts w:ascii="Calibri" w:eastAsia="Calibri" w:hAnsi="Calibri" w:cs="Calibri"/>
          <w:color w:val="000000" w:themeColor="text1"/>
        </w:rPr>
      </w:r>
      <w:r w:rsidRPr="003E4934">
        <w:rPr>
          <w:rFonts w:ascii="Calibri" w:eastAsia="Calibri" w:hAnsi="Calibri" w:cs="Calibri"/>
          <w:color w:val="000000" w:themeColor="text1"/>
        </w:rPr>
        <w:fldChar w:fldCharType="separate"/>
      </w:r>
      <w:r w:rsidR="009C1D2B">
        <w:rPr>
          <w:rFonts w:ascii="Calibri" w:eastAsia="Calibri" w:hAnsi="Calibri" w:cs="Calibri"/>
          <w:color w:val="000000" w:themeColor="text1"/>
        </w:rPr>
        <w:t>4</w:t>
      </w:r>
      <w:r w:rsidRPr="003E4934">
        <w:rPr>
          <w:rFonts w:ascii="Calibri" w:eastAsia="Calibri" w:hAnsi="Calibri" w:cs="Calibri"/>
          <w:color w:val="000000" w:themeColor="text1"/>
        </w:rPr>
        <w:fldChar w:fldCharType="end"/>
      </w:r>
      <w:r w:rsidRPr="003E4934">
        <w:rPr>
          <w:rFonts w:ascii="Calibri" w:eastAsia="Calibri" w:hAnsi="Calibri" w:cs="Calibri"/>
          <w:color w:val="000000" w:themeColor="text1"/>
        </w:rPr>
        <w:t>.</w:t>
      </w:r>
      <w:bookmarkEnd w:id="203"/>
    </w:p>
    <w:p w14:paraId="40DB4476" w14:textId="661EEA97" w:rsidR="00582A5F" w:rsidRDefault="00582A5F" w:rsidP="002F02B4">
      <w:pPr>
        <w:pStyle w:val="Akapitzlist"/>
        <w:numPr>
          <w:ilvl w:val="0"/>
          <w:numId w:val="38"/>
        </w:numPr>
        <w:ind w:left="284" w:hanging="284"/>
        <w:jc w:val="both"/>
      </w:pPr>
      <w:r w:rsidRPr="003E4934">
        <w:rPr>
          <w:color w:val="000000" w:themeColor="text1"/>
        </w:rPr>
        <w:t xml:space="preserve">Po </w:t>
      </w:r>
      <w:r w:rsidR="001D43B2" w:rsidRPr="003E4934">
        <w:rPr>
          <w:color w:val="000000" w:themeColor="text1"/>
        </w:rPr>
        <w:t xml:space="preserve">sporządzeniu </w:t>
      </w:r>
      <w:r w:rsidRPr="003E4934">
        <w:rPr>
          <w:color w:val="000000" w:themeColor="text1"/>
        </w:rPr>
        <w:t xml:space="preserve">Listy Rankingowej </w:t>
      </w:r>
      <w:r w:rsidR="001D43B2" w:rsidRPr="003E4934">
        <w:rPr>
          <w:color w:val="000000" w:themeColor="text1"/>
        </w:rPr>
        <w:t>zgodnie z ustępami poprzedzającymi Centrum</w:t>
      </w:r>
      <w:r w:rsidRPr="003E4934">
        <w:rPr>
          <w:color w:val="000000" w:themeColor="text1"/>
        </w:rPr>
        <w:t xml:space="preserve"> publikuje Listę Rankingową na</w:t>
      </w:r>
      <w:r w:rsidR="009F2265" w:rsidRPr="003E4934">
        <w:rPr>
          <w:color w:val="000000" w:themeColor="text1"/>
        </w:rPr>
        <w:t xml:space="preserve"> </w:t>
      </w:r>
      <w:r w:rsidRPr="003E4934">
        <w:rPr>
          <w:color w:val="000000" w:themeColor="text1"/>
        </w:rPr>
        <w:t xml:space="preserve">Stronie internetowej </w:t>
      </w:r>
      <w:r w:rsidRPr="003E4934">
        <w:t>Centrum oraz przesyła Wnioskodawcom elektroniczne powiadomienie o</w:t>
      </w:r>
      <w:r w:rsidR="008D227C" w:rsidRPr="003E4934">
        <w:t> </w:t>
      </w:r>
      <w:r w:rsidRPr="003E4934">
        <w:t xml:space="preserve">publikacji </w:t>
      </w:r>
      <w:r w:rsidR="00297ECF" w:rsidRPr="003E4934">
        <w:t xml:space="preserve">odpowiedniej </w:t>
      </w:r>
      <w:r w:rsidRPr="003E4934">
        <w:t>Listy Rankingowej.</w:t>
      </w:r>
    </w:p>
    <w:p w14:paraId="4B1A987E" w14:textId="250C4F62" w:rsidR="00324423" w:rsidRPr="003E4934" w:rsidRDefault="00324423" w:rsidP="002F02B4">
      <w:pPr>
        <w:pStyle w:val="Akapitzlist"/>
        <w:numPr>
          <w:ilvl w:val="0"/>
          <w:numId w:val="38"/>
        </w:numPr>
        <w:ind w:left="284" w:hanging="284"/>
        <w:jc w:val="both"/>
      </w:pPr>
      <w:bookmarkStart w:id="204" w:name="_Ref61277589"/>
      <w:r>
        <w:t>NCBR może odroczyć ujawnienie w ramach Listy Rankingowej wynagrodzeń oferowanych przez Wnioskodawców, jeśli istnieją w ocenie NCBR okoliczności wskazujące na możliwość powstania po jego stronie uprawnienia do przeprowadzenia Dodatkowego Naboru Wniosków zgodnie z Rozdziałem XII(A) Regulaminu. W takim wypadku</w:t>
      </w:r>
      <w:bookmarkEnd w:id="204"/>
      <w:r>
        <w:t xml:space="preserve"> w publikowanej zgodnie z tym Rozdziałem Liście Rankingowej pomija się informacje w przedmiocie takiego wynagrodzenia, przy czym NCBR publikuje je nie później niż w terminie 14 dni od bezskutecznego upływu terminu na skorzystanie z uprawnienia do przeprowadzenia Dodatkowego Naboru Wniosków, a w przypadku ogłoszenia przez NCBR Dodatkowego Naboru Wniosków – w terminie 14 dni od upływu terminu składania Wniosków w ramach Dodatkowego Naboru Wniosków.</w:t>
      </w:r>
    </w:p>
    <w:p w14:paraId="36DE3B0F" w14:textId="1566FBE1" w:rsidR="001925EC" w:rsidRPr="003E4934" w:rsidRDefault="00AB1C73" w:rsidP="0FC40E4E">
      <w:pPr>
        <w:pStyle w:val="Nagwek1"/>
        <w:numPr>
          <w:ilvl w:val="0"/>
          <w:numId w:val="15"/>
        </w:numPr>
        <w:spacing w:before="0" w:after="120" w:line="276" w:lineRule="auto"/>
        <w:rPr>
          <w:rFonts w:asciiTheme="minorHAnsi" w:eastAsia="Arial Unicode MS" w:hAnsiTheme="minorHAnsi"/>
          <w:b/>
          <w:bCs/>
          <w:color w:val="C00000"/>
          <w:sz w:val="28"/>
          <w:szCs w:val="28"/>
        </w:rPr>
      </w:pPr>
      <w:bookmarkStart w:id="205" w:name="_Toc59586196"/>
      <w:bookmarkStart w:id="206" w:name="_Ref62506770"/>
      <w:r w:rsidRPr="003E4934">
        <w:rPr>
          <w:rFonts w:asciiTheme="minorHAnsi" w:eastAsia="Arial Unicode MS" w:hAnsiTheme="minorHAnsi"/>
          <w:b/>
          <w:bCs/>
          <w:color w:val="C00000"/>
          <w:sz w:val="28"/>
          <w:szCs w:val="28"/>
        </w:rPr>
        <w:t xml:space="preserve">Zawarcie Umów z </w:t>
      </w:r>
      <w:r w:rsidR="00D15DB4" w:rsidRPr="003E4934">
        <w:rPr>
          <w:rFonts w:asciiTheme="minorHAnsi" w:eastAsia="Arial Unicode MS" w:hAnsiTheme="minorHAnsi"/>
          <w:b/>
          <w:bCs/>
          <w:color w:val="C00000"/>
          <w:sz w:val="28"/>
          <w:szCs w:val="28"/>
        </w:rPr>
        <w:t>Wnioskodawcami</w:t>
      </w:r>
      <w:r w:rsidRPr="003E4934">
        <w:rPr>
          <w:rFonts w:asciiTheme="minorHAnsi" w:eastAsia="Arial Unicode MS" w:hAnsiTheme="minorHAnsi"/>
          <w:b/>
          <w:bCs/>
          <w:color w:val="C00000"/>
          <w:sz w:val="28"/>
          <w:szCs w:val="28"/>
        </w:rPr>
        <w:t xml:space="preserve"> </w:t>
      </w:r>
      <w:r w:rsidR="001A1939" w:rsidRPr="003E4934">
        <w:rPr>
          <w:rFonts w:asciiTheme="minorHAnsi" w:eastAsia="Arial Unicode MS" w:hAnsiTheme="minorHAnsi"/>
          <w:b/>
          <w:bCs/>
          <w:color w:val="C00000"/>
          <w:sz w:val="28"/>
          <w:szCs w:val="28"/>
        </w:rPr>
        <w:t>i informacj</w:t>
      </w:r>
      <w:r w:rsidR="00F15BEA" w:rsidRPr="003E4934">
        <w:rPr>
          <w:rFonts w:asciiTheme="minorHAnsi" w:eastAsia="Arial Unicode MS" w:hAnsiTheme="minorHAnsi"/>
          <w:b/>
          <w:bCs/>
          <w:color w:val="C00000"/>
          <w:sz w:val="28"/>
          <w:szCs w:val="28"/>
        </w:rPr>
        <w:t>a</w:t>
      </w:r>
      <w:r w:rsidR="001A1939" w:rsidRPr="003E4934">
        <w:rPr>
          <w:rFonts w:asciiTheme="minorHAnsi" w:eastAsia="Arial Unicode MS" w:hAnsiTheme="minorHAnsi"/>
          <w:b/>
          <w:bCs/>
          <w:color w:val="C00000"/>
          <w:sz w:val="28"/>
          <w:szCs w:val="28"/>
        </w:rPr>
        <w:t xml:space="preserve"> o Selekcji w ramach </w:t>
      </w:r>
      <w:r w:rsidR="097AA0AB" w:rsidRPr="003E4934">
        <w:rPr>
          <w:rFonts w:asciiTheme="minorHAnsi" w:eastAsia="Arial Unicode MS" w:hAnsiTheme="minorHAnsi"/>
          <w:b/>
          <w:bCs/>
          <w:color w:val="C00000"/>
          <w:sz w:val="28"/>
          <w:szCs w:val="28"/>
        </w:rPr>
        <w:t xml:space="preserve">realizacji </w:t>
      </w:r>
      <w:r w:rsidR="001A1939" w:rsidRPr="003E4934">
        <w:rPr>
          <w:rFonts w:asciiTheme="minorHAnsi" w:eastAsia="Arial Unicode MS" w:hAnsiTheme="minorHAnsi"/>
          <w:b/>
          <w:bCs/>
          <w:color w:val="C00000"/>
          <w:sz w:val="28"/>
          <w:szCs w:val="28"/>
        </w:rPr>
        <w:t>Umowy</w:t>
      </w:r>
      <w:bookmarkStart w:id="207" w:name="_Ref52560609"/>
      <w:bookmarkStart w:id="208" w:name="_Toc53762108"/>
      <w:bookmarkEnd w:id="205"/>
      <w:bookmarkEnd w:id="206"/>
      <w:bookmarkEnd w:id="207"/>
      <w:bookmarkEnd w:id="208"/>
    </w:p>
    <w:p w14:paraId="068C8046" w14:textId="6A75DA15" w:rsidR="004E310D" w:rsidRPr="003E4934" w:rsidRDefault="44C12183" w:rsidP="0FC40E4E">
      <w:pPr>
        <w:pStyle w:val="Akapitzlist"/>
        <w:numPr>
          <w:ilvl w:val="0"/>
          <w:numId w:val="26"/>
        </w:numPr>
        <w:ind w:left="284" w:hanging="284"/>
        <w:jc w:val="both"/>
        <w:rPr>
          <w:rFonts w:eastAsiaTheme="minorEastAsia"/>
          <w:color w:val="000000" w:themeColor="text1"/>
        </w:rPr>
      </w:pPr>
      <w:bookmarkStart w:id="209" w:name="_Ref509218690"/>
      <w:r w:rsidRPr="003E4934">
        <w:t xml:space="preserve">Lista Rankingowa wskazuje wyniki wszystkich </w:t>
      </w:r>
      <w:r w:rsidRPr="003E4934">
        <w:rPr>
          <w:color w:val="000000" w:themeColor="text1"/>
        </w:rPr>
        <w:t>Wniosków</w:t>
      </w:r>
      <w:r w:rsidR="62FB299B" w:rsidRPr="003E4934">
        <w:rPr>
          <w:color w:val="000000" w:themeColor="text1"/>
        </w:rPr>
        <w:t xml:space="preserve">, </w:t>
      </w:r>
      <w:r w:rsidR="62FB299B" w:rsidRPr="003E4934">
        <w:rPr>
          <w:rFonts w:ascii="Calibri" w:eastAsia="Calibri" w:hAnsi="Calibri" w:cs="Calibri"/>
          <w:color w:val="000000" w:themeColor="text1"/>
        </w:rPr>
        <w:t>które nie zostały odrzucone</w:t>
      </w:r>
      <w:r w:rsidR="009A522A" w:rsidRPr="003E4934">
        <w:rPr>
          <w:color w:val="000000" w:themeColor="text1"/>
        </w:rPr>
        <w:t xml:space="preserve"> w zakresie określonego Strumienia</w:t>
      </w:r>
      <w:r w:rsidR="00364DC0" w:rsidRPr="003E4934">
        <w:rPr>
          <w:color w:val="000000" w:themeColor="text1"/>
        </w:rPr>
        <w:t>.</w:t>
      </w:r>
      <w:bookmarkEnd w:id="209"/>
      <w:r w:rsidR="00400DB6" w:rsidRPr="003E4934">
        <w:rPr>
          <w:rFonts w:eastAsiaTheme="minorEastAsia"/>
          <w:color w:val="000000" w:themeColor="text1"/>
        </w:rPr>
        <w:t xml:space="preserve"> </w:t>
      </w:r>
    </w:p>
    <w:p w14:paraId="5721BE64" w14:textId="2267D2A9" w:rsidR="004E310D" w:rsidRPr="003E4934" w:rsidRDefault="00663A23" w:rsidP="205CF311">
      <w:pPr>
        <w:pStyle w:val="Akapitzlist"/>
        <w:numPr>
          <w:ilvl w:val="0"/>
          <w:numId w:val="26"/>
        </w:numPr>
        <w:ind w:left="284" w:hanging="284"/>
        <w:jc w:val="both"/>
        <w:rPr>
          <w:rFonts w:eastAsiaTheme="minorEastAsia"/>
        </w:rPr>
      </w:pPr>
      <w:r w:rsidRPr="003E4934">
        <w:t>Umowa jest zawierana z Wnioskodawcami</w:t>
      </w:r>
      <w:r w:rsidR="004E310D" w:rsidRPr="003E4934">
        <w:t>,</w:t>
      </w:r>
      <w:r w:rsidR="003B775B" w:rsidRPr="003E4934">
        <w:t xml:space="preserve"> </w:t>
      </w:r>
      <w:r w:rsidR="00631DDA" w:rsidRPr="003E4934">
        <w:t xml:space="preserve">którzy </w:t>
      </w:r>
      <w:r w:rsidR="009A522A" w:rsidRPr="003E4934">
        <w:t>uzyskali w danym Stru</w:t>
      </w:r>
      <w:r w:rsidR="006917F0" w:rsidRPr="003E4934">
        <w:t xml:space="preserve">mieniu </w:t>
      </w:r>
      <w:r w:rsidR="00125A04" w:rsidRPr="003E4934">
        <w:t>W</w:t>
      </w:r>
      <w:r w:rsidR="006917F0" w:rsidRPr="003E4934">
        <w:t xml:space="preserve">yniki </w:t>
      </w:r>
      <w:r w:rsidR="00125A04" w:rsidRPr="003E4934">
        <w:t>P</w:t>
      </w:r>
      <w:r w:rsidR="006917F0" w:rsidRPr="003E4934">
        <w:t xml:space="preserve">ozytywne i </w:t>
      </w:r>
      <w:r w:rsidR="00631DDA" w:rsidRPr="003E4934">
        <w:t xml:space="preserve">są </w:t>
      </w:r>
      <w:r w:rsidRPr="003E4934">
        <w:t>dopuszcz</w:t>
      </w:r>
      <w:r w:rsidR="00631DDA" w:rsidRPr="003E4934">
        <w:t>eni</w:t>
      </w:r>
      <w:r w:rsidRPr="003E4934">
        <w:t xml:space="preserve"> (</w:t>
      </w:r>
      <w:r w:rsidR="003B775B" w:rsidRPr="003E4934">
        <w:t>rekomendowan</w:t>
      </w:r>
      <w:r w:rsidR="00631DDA" w:rsidRPr="003E4934">
        <w:t>i</w:t>
      </w:r>
      <w:r w:rsidRPr="003E4934">
        <w:t>)</w:t>
      </w:r>
      <w:r w:rsidR="003B775B" w:rsidRPr="003E4934">
        <w:t xml:space="preserve"> do </w:t>
      </w:r>
      <w:r w:rsidR="003B1D94" w:rsidRPr="003E4934">
        <w:t>zawarcia Umowy</w:t>
      </w:r>
      <w:r w:rsidR="005B13D2" w:rsidRPr="003E4934">
        <w:t xml:space="preserve"> </w:t>
      </w:r>
      <w:r w:rsidR="006911FB" w:rsidRPr="003E4934">
        <w:t xml:space="preserve">w ramach dostępnej </w:t>
      </w:r>
      <w:r w:rsidR="005B13D2" w:rsidRPr="003E4934">
        <w:t xml:space="preserve">Alokacji </w:t>
      </w:r>
      <w:r w:rsidR="009A522A" w:rsidRPr="003E4934">
        <w:t>na określony Strumień</w:t>
      </w:r>
      <w:r w:rsidR="005B13D2" w:rsidRPr="003E4934">
        <w:t>,</w:t>
      </w:r>
      <w:r w:rsidR="00CA056E" w:rsidRPr="003E4934">
        <w:t xml:space="preserve"> z</w:t>
      </w:r>
      <w:r w:rsidR="0061207D" w:rsidRPr="003E4934">
        <w:t>godnie z Regulaminem.</w:t>
      </w:r>
      <w:r w:rsidR="002C636E" w:rsidRPr="003E4934">
        <w:t xml:space="preserve"> NCBR zawiera z Wnioskodawcami odrębne Umowy na każdy ze Strumieni co oznacza, że jeśli np. Wnioskodawca został dopuszczony do zawarcia Umowy w zakresie Strumienia 1 i Strumienia 3, zawiera z NCBR dwie odrębne Umowy.</w:t>
      </w:r>
      <w:r w:rsidR="1FD13E48" w:rsidRPr="003E4934">
        <w:t xml:space="preserve"> Umowy będą zawierane w formie elektronicznej z kwalifikowanym podpisem elektronicznym, chyba że </w:t>
      </w:r>
      <w:r w:rsidR="62A59065" w:rsidRPr="003E4934">
        <w:t xml:space="preserve">NCBR i dany Uczestnik Przedsięwzięcia </w:t>
      </w:r>
      <w:r w:rsidR="1FD13E48" w:rsidRPr="003E4934">
        <w:t>uzgodnią inaczej.</w:t>
      </w:r>
    </w:p>
    <w:p w14:paraId="3DCBDEB8" w14:textId="3FCF9E13" w:rsidR="001A1939" w:rsidRDefault="001A1939" w:rsidP="001A1939">
      <w:pPr>
        <w:pStyle w:val="Akapitzlist"/>
        <w:numPr>
          <w:ilvl w:val="0"/>
          <w:numId w:val="26"/>
        </w:numPr>
        <w:ind w:left="284" w:hanging="284"/>
        <w:jc w:val="both"/>
      </w:pPr>
      <w:r w:rsidRPr="003E4934">
        <w:t xml:space="preserve">W toku realizacji Umowy NCBR prowadzi w każdym z </w:t>
      </w:r>
      <w:r w:rsidR="0023675E" w:rsidRPr="003E4934">
        <w:t xml:space="preserve">dwóch pierwszych </w:t>
      </w:r>
      <w:r w:rsidRPr="003E4934">
        <w:t xml:space="preserve">Etapów realizacji Przedsięwzięcia Selekcję Uczestników Przedsięwzięcia </w:t>
      </w:r>
      <w:r w:rsidR="001D2446" w:rsidRPr="003E4934">
        <w:t xml:space="preserve">w ramach każdego Strumienia </w:t>
      </w:r>
      <w:r w:rsidRPr="003E4934">
        <w:t xml:space="preserve">stosując Kryteria Selekcji po każdym z przewidzianych Etapów, opisane w Załączniku nr </w:t>
      </w:r>
      <w:r w:rsidR="001D2446" w:rsidRPr="003E4934">
        <w:t>5</w:t>
      </w:r>
      <w:r w:rsidRPr="003E4934">
        <w:t xml:space="preserve"> do Regulaminu. </w:t>
      </w:r>
      <w:r w:rsidR="00B36B4B" w:rsidRPr="003E4934">
        <w:t xml:space="preserve">Uczestnik Przedsięwzięcia ponosi ryzyko zakończenia współpracy po Etapie I lub Etapie II związane z tym, że Rozwiązania przedstawione przez innych Uczestników Przedsięwzięcia osiągną lepszy </w:t>
      </w:r>
      <w:r w:rsidR="00B36B4B" w:rsidRPr="003E4934">
        <w:lastRenderedPageBreak/>
        <w:t>rezultat w ramach Selekcji</w:t>
      </w:r>
      <w:r w:rsidR="001D2446" w:rsidRPr="003E4934">
        <w:t xml:space="preserve"> w danym Strumieniu</w:t>
      </w:r>
      <w:r w:rsidR="00B36B4B" w:rsidRPr="003E4934">
        <w:t>.</w:t>
      </w:r>
      <w:r w:rsidR="00A7122A" w:rsidRPr="003E4934">
        <w:t xml:space="preserve"> Dodatkowo NCBR przysługuje uprawnienie do zakończenia </w:t>
      </w:r>
      <w:r w:rsidR="2A374328" w:rsidRPr="003E4934">
        <w:t xml:space="preserve">Przedsięwzięcia </w:t>
      </w:r>
      <w:r w:rsidR="00A7122A" w:rsidRPr="003E4934">
        <w:t>w danym Strumieniu po każdym z Etapów.</w:t>
      </w:r>
    </w:p>
    <w:p w14:paraId="1AF01E37" w14:textId="050AD2B0" w:rsidR="00A62BAF" w:rsidRPr="003E4934" w:rsidRDefault="00A62BAF" w:rsidP="001A1939">
      <w:pPr>
        <w:pStyle w:val="Akapitzlist"/>
        <w:numPr>
          <w:ilvl w:val="0"/>
          <w:numId w:val="26"/>
        </w:numPr>
        <w:ind w:left="284" w:hanging="284"/>
        <w:jc w:val="both"/>
      </w:pPr>
      <w:bookmarkStart w:id="210" w:name="_Ref62506789"/>
      <w:r>
        <w:rPr>
          <w:color w:val="000000" w:themeColor="text1"/>
        </w:rPr>
        <w:t>W przypadku braku zawarcia Umowy z przyczyn leżących po stronie Wnioskodawcy w terminie dłuższym niż 14 dni od dnia publikacji Listy Rankingowej, NCBR jest uprawnione do odstąpienia od zawarcia Umowy.</w:t>
      </w:r>
      <w:bookmarkEnd w:id="210"/>
    </w:p>
    <w:p w14:paraId="26AEE01E" w14:textId="08166A46" w:rsidR="001A1939" w:rsidRPr="003E4934" w:rsidRDefault="000524A3" w:rsidP="000524A3">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211" w:name="_Ref53669257"/>
      <w:bookmarkStart w:id="212" w:name="_Toc53762109"/>
      <w:bookmarkStart w:id="213" w:name="_Toc59586197"/>
      <w:r w:rsidRPr="003E4934">
        <w:rPr>
          <w:rFonts w:asciiTheme="minorHAnsi" w:eastAsia="Arial Unicode MS" w:hAnsiTheme="minorHAnsi" w:cstheme="majorHAnsi"/>
          <w:b/>
          <w:color w:val="C00000"/>
          <w:sz w:val="28"/>
          <w:szCs w:val="28"/>
        </w:rPr>
        <w:t>Uwagi do oceny</w:t>
      </w:r>
      <w:bookmarkEnd w:id="211"/>
      <w:bookmarkEnd w:id="212"/>
      <w:bookmarkEnd w:id="213"/>
    </w:p>
    <w:p w14:paraId="0B0A3FDA" w14:textId="77777777" w:rsidR="00EB7CD0" w:rsidRPr="003E4934" w:rsidRDefault="000524A3" w:rsidP="000524A3">
      <w:pPr>
        <w:pStyle w:val="Akapitzlist"/>
        <w:numPr>
          <w:ilvl w:val="0"/>
          <w:numId w:val="41"/>
        </w:numPr>
        <w:ind w:left="426"/>
        <w:jc w:val="both"/>
      </w:pPr>
      <w:bookmarkStart w:id="214" w:name="_Hlk53785915"/>
      <w:r w:rsidRPr="003E4934">
        <w:t>Względem</w:t>
      </w:r>
      <w:r w:rsidR="00EB7CD0" w:rsidRPr="003E4934">
        <w:t>:</w:t>
      </w:r>
    </w:p>
    <w:p w14:paraId="7F50F04F" w14:textId="4ECE8420" w:rsidR="00EB7CD0" w:rsidRPr="003E4934" w:rsidRDefault="00EB7CD0" w:rsidP="009A26C0">
      <w:pPr>
        <w:pStyle w:val="Akapitzlist"/>
        <w:numPr>
          <w:ilvl w:val="1"/>
          <w:numId w:val="41"/>
        </w:numPr>
        <w:ind w:left="851"/>
        <w:jc w:val="both"/>
      </w:pPr>
      <w:r w:rsidRPr="003E4934">
        <w:t>oceny formalnej</w:t>
      </w:r>
      <w:r w:rsidR="00EC19F8" w:rsidRPr="003E4934">
        <w:t xml:space="preserve"> Wniosku</w:t>
      </w:r>
      <w:r w:rsidRPr="003E4934">
        <w:t>,</w:t>
      </w:r>
    </w:p>
    <w:p w14:paraId="66C775C0" w14:textId="0D1F1EA1" w:rsidR="00EB7CD0" w:rsidRPr="003E4934" w:rsidRDefault="00EB7CD0" w:rsidP="009A26C0">
      <w:pPr>
        <w:pStyle w:val="Akapitzlist"/>
        <w:numPr>
          <w:ilvl w:val="1"/>
          <w:numId w:val="41"/>
        </w:numPr>
        <w:ind w:left="851"/>
        <w:jc w:val="both"/>
      </w:pPr>
      <w:r w:rsidRPr="003E4934">
        <w:t xml:space="preserve">oceny spełniania </w:t>
      </w:r>
      <w:r w:rsidR="00EC19F8" w:rsidRPr="003E4934">
        <w:t xml:space="preserve">przez Rozwiązanie </w:t>
      </w:r>
      <w:r w:rsidR="005CF5CF" w:rsidRPr="003E4934">
        <w:t>Wymagań</w:t>
      </w:r>
      <w:r w:rsidRPr="003E4934">
        <w:t xml:space="preserve"> Obligatoryjnych, </w:t>
      </w:r>
    </w:p>
    <w:p w14:paraId="713679F0" w14:textId="3155AA74" w:rsidR="00EB7CD0" w:rsidRPr="003E4934" w:rsidRDefault="000524A3" w:rsidP="009A26C0">
      <w:pPr>
        <w:pStyle w:val="Akapitzlist"/>
        <w:numPr>
          <w:ilvl w:val="1"/>
          <w:numId w:val="41"/>
        </w:numPr>
        <w:ind w:left="851"/>
        <w:jc w:val="both"/>
      </w:pPr>
      <w:r w:rsidRPr="003E4934">
        <w:t>oceny merytorycznej</w:t>
      </w:r>
      <w:r w:rsidR="00EB7CD0" w:rsidRPr="003E4934">
        <w:t>,</w:t>
      </w:r>
    </w:p>
    <w:p w14:paraId="42565FEA" w14:textId="42C876F3" w:rsidR="000524A3" w:rsidRPr="003E4934" w:rsidRDefault="000524A3" w:rsidP="00EB7CD0">
      <w:pPr>
        <w:ind w:left="426"/>
        <w:jc w:val="both"/>
      </w:pPr>
      <w:r w:rsidRPr="003E4934">
        <w:t>Wnioskodawca może zgłosić uwagi</w:t>
      </w:r>
      <w:r w:rsidR="00EB7CD0" w:rsidRPr="003E4934">
        <w:t xml:space="preserve"> </w:t>
      </w:r>
      <w:r w:rsidR="00DE33A8" w:rsidRPr="003E4934">
        <w:t xml:space="preserve">tylko </w:t>
      </w:r>
      <w:r w:rsidR="00EB7CD0" w:rsidRPr="003E4934">
        <w:t>w formie elektronicznej (pod rygorem nieważności)</w:t>
      </w:r>
      <w:r w:rsidRPr="003E4934">
        <w:t xml:space="preserve">. </w:t>
      </w:r>
      <w:r w:rsidR="00C1049B" w:rsidRPr="003E4934">
        <w:t>Wnioskodawca może zgłosić uwagi wyłącznie w zakresie oceny dokonanej względem jego Wniosku. Na każdym etapie uwagi można zgłosić tylko raz.</w:t>
      </w:r>
    </w:p>
    <w:p w14:paraId="5F33930F" w14:textId="1C688386" w:rsidR="00EB7CD0" w:rsidRPr="003E4934" w:rsidRDefault="000524A3" w:rsidP="000524A3">
      <w:pPr>
        <w:pStyle w:val="Akapitzlist"/>
        <w:numPr>
          <w:ilvl w:val="0"/>
          <w:numId w:val="41"/>
        </w:numPr>
        <w:ind w:left="426"/>
        <w:jc w:val="both"/>
      </w:pPr>
      <w:r w:rsidRPr="003E4934">
        <w:t xml:space="preserve">Uwagi </w:t>
      </w:r>
      <w:r w:rsidR="00FC3D43" w:rsidRPr="003E4934">
        <w:t>muszą</w:t>
      </w:r>
      <w:r w:rsidRPr="003E4934">
        <w:t xml:space="preserve"> być zgłoszone w terminie</w:t>
      </w:r>
      <w:r w:rsidR="00EB7CD0" w:rsidRPr="003E4934">
        <w:t>:</w:t>
      </w:r>
    </w:p>
    <w:p w14:paraId="47BFFF07" w14:textId="68F806D6" w:rsidR="00EB7CD0" w:rsidRPr="003E4934" w:rsidRDefault="00EB7CD0" w:rsidP="397577E2">
      <w:pPr>
        <w:pStyle w:val="Akapitzlist"/>
        <w:numPr>
          <w:ilvl w:val="1"/>
          <w:numId w:val="41"/>
        </w:numPr>
        <w:ind w:left="851"/>
        <w:jc w:val="both"/>
        <w:rPr>
          <w:rFonts w:eastAsiaTheme="minorEastAsia"/>
        </w:rPr>
      </w:pPr>
      <w:r w:rsidRPr="003E4934">
        <w:t>w przypadku oceny formalnej</w:t>
      </w:r>
      <w:r w:rsidR="00C0387D" w:rsidRPr="003E4934">
        <w:t xml:space="preserve"> lub</w:t>
      </w:r>
      <w:r w:rsidRPr="003E4934">
        <w:t xml:space="preserve"> spełniania </w:t>
      </w:r>
      <w:r w:rsidR="005CF5CF" w:rsidRPr="003E4934">
        <w:t>Wymagań</w:t>
      </w:r>
      <w:r w:rsidRPr="003E4934">
        <w:t xml:space="preserve"> Obligatoryjnych</w:t>
      </w:r>
      <w:r w:rsidR="00FC3D43" w:rsidRPr="003E4934">
        <w:t xml:space="preserve">: </w:t>
      </w:r>
      <w:r w:rsidR="1800574C" w:rsidRPr="003E4934">
        <w:t>pięciu</w:t>
      </w:r>
      <w:r w:rsidR="0DC1CBAF" w:rsidRPr="003E4934">
        <w:t xml:space="preserve"> </w:t>
      </w:r>
      <w:r w:rsidR="00201312" w:rsidRPr="003E4934">
        <w:t xml:space="preserve">Dni Roboczych </w:t>
      </w:r>
      <w:r w:rsidRPr="003E4934">
        <w:t>od otrzymania rozstrzygnięcia</w:t>
      </w:r>
      <w:r w:rsidR="67148F05" w:rsidRPr="003E4934">
        <w:t xml:space="preserve"> NCBR</w:t>
      </w:r>
      <w:r w:rsidRPr="003E4934">
        <w:t xml:space="preserve">, </w:t>
      </w:r>
      <w:bookmarkStart w:id="215" w:name="_Hlk57333347"/>
      <w:bookmarkEnd w:id="215"/>
    </w:p>
    <w:p w14:paraId="712E3832" w14:textId="2C5252F9" w:rsidR="00EB7CD0" w:rsidRPr="003E4934" w:rsidRDefault="00EB7CD0" w:rsidP="009A26C0">
      <w:pPr>
        <w:pStyle w:val="Akapitzlist"/>
        <w:numPr>
          <w:ilvl w:val="1"/>
          <w:numId w:val="41"/>
        </w:numPr>
        <w:ind w:left="851"/>
        <w:jc w:val="both"/>
      </w:pPr>
      <w:r w:rsidRPr="003E4934">
        <w:t xml:space="preserve">w przypadku oceny merytorycznej: </w:t>
      </w:r>
      <w:r w:rsidR="1FFE8CAB" w:rsidRPr="003E4934">
        <w:t>pięciu</w:t>
      </w:r>
      <w:r w:rsidR="00201312" w:rsidRPr="003E4934">
        <w:t xml:space="preserve"> Dni Roboczych</w:t>
      </w:r>
      <w:r w:rsidR="000524A3" w:rsidRPr="003E4934">
        <w:t xml:space="preserve"> od dnia doręczenia Wnioskodawcy Raportu z oceny </w:t>
      </w:r>
      <w:r w:rsidRPr="003E4934">
        <w:t>merytorycznej</w:t>
      </w:r>
      <w:r w:rsidR="000524A3" w:rsidRPr="003E4934">
        <w:t xml:space="preserve">. </w:t>
      </w:r>
    </w:p>
    <w:p w14:paraId="4BA006C9" w14:textId="42BA03AF" w:rsidR="00EC19F8" w:rsidRPr="003E4934" w:rsidRDefault="000524A3" w:rsidP="00EB7CD0">
      <w:pPr>
        <w:pStyle w:val="Akapitzlist"/>
        <w:numPr>
          <w:ilvl w:val="0"/>
          <w:numId w:val="41"/>
        </w:numPr>
        <w:ind w:left="426"/>
        <w:jc w:val="both"/>
      </w:pPr>
      <w:r w:rsidRPr="003E4934">
        <w:t xml:space="preserve">Wszystkie uwagi zgłoszone przez Wnioskodawców są przedstawiane Zespołowi Oceniającemu, </w:t>
      </w:r>
      <w:r w:rsidR="00EC19F8" w:rsidRPr="003E4934">
        <w:t xml:space="preserve">który </w:t>
      </w:r>
      <w:r w:rsidR="00FC3D43" w:rsidRPr="003E4934">
        <w:t xml:space="preserve">je weryfikuje, </w:t>
      </w:r>
      <w:r w:rsidR="00EC19F8" w:rsidRPr="003E4934">
        <w:t>stosuj</w:t>
      </w:r>
      <w:r w:rsidR="00FC3D43" w:rsidRPr="003E4934">
        <w:t>ą</w:t>
      </w:r>
      <w:r w:rsidR="0023675E" w:rsidRPr="003E4934">
        <w:t>c</w:t>
      </w:r>
      <w:r w:rsidR="00FC3D43" w:rsidRPr="003E4934">
        <w:t xml:space="preserve"> zasad</w:t>
      </w:r>
      <w:r w:rsidR="0023675E" w:rsidRPr="003E4934">
        <w:t>y</w:t>
      </w:r>
      <w:r w:rsidR="00EC19F8" w:rsidRPr="003E4934">
        <w:t xml:space="preserve"> określone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9C1D2B">
        <w:t>6.2</w:t>
      </w:r>
      <w:r w:rsidRPr="003E4934">
        <w:fldChar w:fldCharType="end"/>
      </w:r>
      <w:r w:rsidR="00EC19F8" w:rsidRPr="003E4934">
        <w:t xml:space="preserve"> do </w:t>
      </w:r>
      <w:r w:rsidRPr="003E4934">
        <w:fldChar w:fldCharType="begin"/>
      </w:r>
      <w:r w:rsidRPr="003E4934">
        <w:instrText xml:space="preserve"> REF _Ref52647539 \r \h </w:instrText>
      </w:r>
      <w:r w:rsidR="004E2D42" w:rsidRPr="003E4934">
        <w:instrText xml:space="preserve"> \* MERGEFORMAT </w:instrText>
      </w:r>
      <w:r w:rsidRPr="003E4934">
        <w:fldChar w:fldCharType="separate"/>
      </w:r>
      <w:r w:rsidR="009C1D2B">
        <w:t>6.4</w:t>
      </w:r>
      <w:r w:rsidRPr="003E4934">
        <w:fldChar w:fldCharType="end"/>
      </w:r>
      <w:r w:rsidR="00EC19F8" w:rsidRPr="003E4934">
        <w:t xml:space="preserve">. Uwagi zgłoszone co do oceny merytorycznej w ramach danego Strumienia </w:t>
      </w:r>
      <w:r w:rsidR="00FC3D43" w:rsidRPr="003E4934">
        <w:t xml:space="preserve">zgłoszone przez różnych Wnioskodawców </w:t>
      </w:r>
      <w:r w:rsidR="00EC19F8" w:rsidRPr="003E4934">
        <w:t>są rozpatrywane łącznie</w:t>
      </w:r>
      <w:r w:rsidR="00DE278F" w:rsidRPr="003E4934">
        <w:t>, w zakresie w jakim mogłoby to wpłynąć na ich pozycję w Liście Rankingowej</w:t>
      </w:r>
      <w:r w:rsidR="00EC19F8" w:rsidRPr="003E4934">
        <w:t>.</w:t>
      </w:r>
    </w:p>
    <w:p w14:paraId="70373366" w14:textId="5BA25324" w:rsidR="00EC19F8" w:rsidRPr="003E4934" w:rsidRDefault="00EC19F8" w:rsidP="00EB7CD0">
      <w:pPr>
        <w:pStyle w:val="Akapitzlist"/>
        <w:numPr>
          <w:ilvl w:val="0"/>
          <w:numId w:val="41"/>
        </w:numPr>
        <w:ind w:left="426"/>
        <w:jc w:val="both"/>
      </w:pPr>
      <w:r w:rsidRPr="003E4934">
        <w:t xml:space="preserve">W wyniku weryfikacji uwag Zespół Oceniający </w:t>
      </w:r>
      <w:r w:rsidR="000524A3" w:rsidRPr="003E4934">
        <w:t xml:space="preserve">rekomenduje </w:t>
      </w:r>
      <w:r w:rsidR="7146AD5A" w:rsidRPr="003E4934">
        <w:t>NCBR</w:t>
      </w:r>
      <w:r w:rsidRPr="003E4934">
        <w:t>:</w:t>
      </w:r>
    </w:p>
    <w:p w14:paraId="49EC8E52" w14:textId="60E1F194" w:rsidR="00EC19F8" w:rsidRPr="003E4934" w:rsidRDefault="000524A3" w:rsidP="00EC19F8">
      <w:pPr>
        <w:pStyle w:val="Akapitzlist"/>
        <w:numPr>
          <w:ilvl w:val="1"/>
          <w:numId w:val="41"/>
        </w:numPr>
        <w:ind w:left="851"/>
        <w:jc w:val="both"/>
      </w:pPr>
      <w:r w:rsidRPr="003E4934">
        <w:t>zmianę rozstrzygnięcia</w:t>
      </w:r>
      <w:r w:rsidR="00EC19F8" w:rsidRPr="003E4934">
        <w:t xml:space="preserve">, wskazując treść i zakres proponowanej zmiany, albo </w:t>
      </w:r>
    </w:p>
    <w:p w14:paraId="75821A36" w14:textId="47F6F475" w:rsidR="00EB7CD0" w:rsidRPr="003E4934" w:rsidRDefault="000524A3" w:rsidP="009A26C0">
      <w:pPr>
        <w:pStyle w:val="Akapitzlist"/>
        <w:numPr>
          <w:ilvl w:val="1"/>
          <w:numId w:val="41"/>
        </w:numPr>
        <w:ind w:left="851"/>
        <w:jc w:val="both"/>
      </w:pPr>
      <w:r w:rsidRPr="003E4934">
        <w:t xml:space="preserve">utrzymanie oceny. </w:t>
      </w:r>
    </w:p>
    <w:p w14:paraId="469733A3" w14:textId="7A67BF4E" w:rsidR="000524A3" w:rsidRPr="003E4934" w:rsidRDefault="000524A3" w:rsidP="00EB7CD0">
      <w:pPr>
        <w:pStyle w:val="Akapitzlist"/>
        <w:numPr>
          <w:ilvl w:val="0"/>
          <w:numId w:val="41"/>
        </w:numPr>
        <w:ind w:left="426"/>
        <w:jc w:val="both"/>
      </w:pPr>
      <w:r w:rsidRPr="003E4934">
        <w:t xml:space="preserve">Jeśli </w:t>
      </w:r>
      <w:r w:rsidR="00EB7CD0" w:rsidRPr="003E4934">
        <w:t xml:space="preserve">w terminie na wniesienie uwag na danym etapie </w:t>
      </w:r>
      <w:r w:rsidRPr="003E4934">
        <w:t xml:space="preserve">nie zostaną zgłoszone uwagi przez żadnego z Wnioskodawców w danym Strumieniu albo – w razie ich zgłoszenia - Zespół Oceniający nie rekomenduje zmiany rozstrzygnięcia, to ocena pozostaje w mocy i kończy </w:t>
      </w:r>
      <w:r w:rsidR="00EB7CD0" w:rsidRPr="003E4934">
        <w:t xml:space="preserve">dany etap oceny </w:t>
      </w:r>
      <w:r w:rsidRPr="003E4934">
        <w:t>w ramach Postępowania w zakresie danego Strumienia.</w:t>
      </w:r>
    </w:p>
    <w:p w14:paraId="7923012D" w14:textId="6D45F38B" w:rsidR="00EB7CD0" w:rsidRPr="003E4934" w:rsidRDefault="00EB7CD0" w:rsidP="00EB7CD0">
      <w:pPr>
        <w:pStyle w:val="Akapitzlist"/>
        <w:numPr>
          <w:ilvl w:val="0"/>
          <w:numId w:val="41"/>
        </w:numPr>
        <w:ind w:left="426"/>
        <w:jc w:val="both"/>
      </w:pPr>
      <w:r w:rsidRPr="003E4934">
        <w:t xml:space="preserve">Jeśli Zespół Oceniający po wniesieniu uwag rekomenduje dokonanie zmiany, </w:t>
      </w:r>
      <w:r w:rsidR="63447349" w:rsidRPr="003E4934">
        <w:t>NCBR</w:t>
      </w:r>
      <w:r w:rsidRPr="003E4934">
        <w:t xml:space="preserve"> doko</w:t>
      </w:r>
      <w:r w:rsidR="00EC19F8" w:rsidRPr="003E4934">
        <w:t>nuje zmian</w:t>
      </w:r>
      <w:r w:rsidR="00BC4311" w:rsidRPr="003E4934">
        <w:t xml:space="preserve"> rozstrzygnięcia </w:t>
      </w:r>
      <w:r w:rsidR="00EC19F8" w:rsidRPr="003E4934">
        <w:t>zgodnie z Rekomendacją i informuje zainteresowanych Wnioskodawców o ostatecznej ocenie</w:t>
      </w:r>
      <w:r w:rsidR="00201312" w:rsidRPr="003E4934">
        <w:t xml:space="preserve"> i publikuje </w:t>
      </w:r>
      <w:r w:rsidR="00DB3AFE" w:rsidRPr="003E4934">
        <w:t xml:space="preserve">ją </w:t>
      </w:r>
      <w:r w:rsidR="00201312" w:rsidRPr="003E4934">
        <w:t>na stronie internetowej</w:t>
      </w:r>
      <w:r w:rsidR="00EC19F8" w:rsidRPr="003E4934">
        <w:t>.</w:t>
      </w:r>
    </w:p>
    <w:p w14:paraId="063BA71A" w14:textId="579530C5" w:rsidR="00C53D06" w:rsidRPr="003E4934" w:rsidRDefault="008C034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216" w:name="_Toc53671223"/>
      <w:bookmarkStart w:id="217" w:name="_Toc54726773"/>
      <w:bookmarkStart w:id="218" w:name="_Toc53671224"/>
      <w:bookmarkStart w:id="219" w:name="_Toc54726774"/>
      <w:bookmarkStart w:id="220" w:name="_Toc53671225"/>
      <w:bookmarkStart w:id="221" w:name="_Toc54726775"/>
      <w:bookmarkStart w:id="222" w:name="_Toc53671226"/>
      <w:bookmarkStart w:id="223" w:name="_Toc54726776"/>
      <w:bookmarkStart w:id="224" w:name="_Toc53671227"/>
      <w:bookmarkStart w:id="225" w:name="_Toc54726777"/>
      <w:bookmarkStart w:id="226" w:name="_Toc53671228"/>
      <w:bookmarkStart w:id="227" w:name="_Toc54726778"/>
      <w:bookmarkStart w:id="228" w:name="_Toc53671229"/>
      <w:bookmarkStart w:id="229" w:name="_Toc54726779"/>
      <w:bookmarkStart w:id="230" w:name="_Toc53671230"/>
      <w:bookmarkStart w:id="231" w:name="_Toc54726780"/>
      <w:bookmarkStart w:id="232" w:name="_Toc53671231"/>
      <w:bookmarkStart w:id="233" w:name="_Toc54726781"/>
      <w:bookmarkStart w:id="234" w:name="_Toc53671232"/>
      <w:bookmarkStart w:id="235" w:name="_Toc54726782"/>
      <w:bookmarkStart w:id="236" w:name="_Toc53671233"/>
      <w:bookmarkStart w:id="237" w:name="_Toc54726783"/>
      <w:bookmarkStart w:id="238" w:name="_Toc53671234"/>
      <w:bookmarkStart w:id="239" w:name="_Toc54726784"/>
      <w:bookmarkStart w:id="240" w:name="_Toc53671235"/>
      <w:bookmarkStart w:id="241" w:name="_Toc54726785"/>
      <w:bookmarkStart w:id="242" w:name="_Toc53671236"/>
      <w:bookmarkStart w:id="243" w:name="_Toc54726786"/>
      <w:bookmarkStart w:id="244" w:name="_Toc53671237"/>
      <w:bookmarkStart w:id="245" w:name="_Toc54726787"/>
      <w:bookmarkStart w:id="246" w:name="_Toc53671238"/>
      <w:bookmarkStart w:id="247" w:name="_Toc54726788"/>
      <w:bookmarkStart w:id="248" w:name="_Toc53671239"/>
      <w:bookmarkStart w:id="249" w:name="_Toc54726789"/>
      <w:bookmarkStart w:id="250" w:name="_Toc53671240"/>
      <w:bookmarkStart w:id="251" w:name="_Toc54726790"/>
      <w:bookmarkStart w:id="252" w:name="_Toc53671241"/>
      <w:bookmarkStart w:id="253" w:name="_Toc54726791"/>
      <w:bookmarkStart w:id="254" w:name="_Toc53671242"/>
      <w:bookmarkStart w:id="255" w:name="_Toc54726792"/>
      <w:bookmarkStart w:id="256" w:name="_Toc53671243"/>
      <w:bookmarkStart w:id="257" w:name="_Toc54726793"/>
      <w:bookmarkStart w:id="258" w:name="_Toc53671244"/>
      <w:bookmarkStart w:id="259" w:name="_Toc54726794"/>
      <w:bookmarkStart w:id="260" w:name="_Toc53671245"/>
      <w:bookmarkStart w:id="261" w:name="_Toc54726795"/>
      <w:bookmarkStart w:id="262" w:name="_Toc53671246"/>
      <w:bookmarkStart w:id="263" w:name="_Toc54726796"/>
      <w:bookmarkStart w:id="264" w:name="_Toc53671247"/>
      <w:bookmarkStart w:id="265" w:name="_Toc54726797"/>
      <w:bookmarkStart w:id="266" w:name="_Toc53671248"/>
      <w:bookmarkStart w:id="267" w:name="_Toc54726798"/>
      <w:bookmarkStart w:id="268" w:name="_Toc53671249"/>
      <w:bookmarkStart w:id="269" w:name="_Toc54726799"/>
      <w:bookmarkStart w:id="270" w:name="_Toc53671250"/>
      <w:bookmarkStart w:id="271" w:name="_Toc54726800"/>
      <w:bookmarkStart w:id="272" w:name="_Toc53671251"/>
      <w:bookmarkStart w:id="273" w:name="_Toc54726801"/>
      <w:bookmarkStart w:id="274" w:name="_Toc53671252"/>
      <w:bookmarkStart w:id="275" w:name="_Toc54726802"/>
      <w:bookmarkStart w:id="276" w:name="_Toc53671253"/>
      <w:bookmarkStart w:id="277" w:name="_Toc54726803"/>
      <w:bookmarkStart w:id="278" w:name="_Toc53671254"/>
      <w:bookmarkStart w:id="279" w:name="_Toc54726804"/>
      <w:bookmarkStart w:id="280" w:name="_Toc53671255"/>
      <w:bookmarkStart w:id="281" w:name="_Toc54726805"/>
      <w:bookmarkStart w:id="282" w:name="_Toc53671256"/>
      <w:bookmarkStart w:id="283" w:name="_Toc54726806"/>
      <w:bookmarkStart w:id="284" w:name="_Toc53671257"/>
      <w:bookmarkStart w:id="285" w:name="_Toc54726807"/>
      <w:bookmarkStart w:id="286" w:name="_Toc53671258"/>
      <w:bookmarkStart w:id="287" w:name="_Toc54726808"/>
      <w:bookmarkStart w:id="288" w:name="_Toc53671259"/>
      <w:bookmarkStart w:id="289" w:name="_Toc54726809"/>
      <w:bookmarkStart w:id="290" w:name="_Toc53671260"/>
      <w:bookmarkStart w:id="291" w:name="_Toc54726810"/>
      <w:bookmarkStart w:id="292" w:name="_Toc53671261"/>
      <w:bookmarkStart w:id="293" w:name="_Toc54726811"/>
      <w:bookmarkStart w:id="294" w:name="_Toc53671262"/>
      <w:bookmarkStart w:id="295" w:name="_Toc54726812"/>
      <w:bookmarkStart w:id="296" w:name="_Toc53671263"/>
      <w:bookmarkStart w:id="297" w:name="_Toc54726813"/>
      <w:bookmarkStart w:id="298" w:name="_Toc53671264"/>
      <w:bookmarkStart w:id="299" w:name="_Toc54726814"/>
      <w:bookmarkStart w:id="300" w:name="_Toc53671265"/>
      <w:bookmarkStart w:id="301" w:name="_Toc54726815"/>
      <w:bookmarkStart w:id="302" w:name="_Toc494180647"/>
      <w:bookmarkStart w:id="303" w:name="_Toc496261297"/>
      <w:bookmarkStart w:id="304" w:name="_Toc503863005"/>
      <w:bookmarkStart w:id="305" w:name="_Toc53762110"/>
      <w:bookmarkStart w:id="306" w:name="_Toc59586198"/>
      <w:bookmarkEnd w:id="116"/>
      <w:bookmarkEnd w:id="117"/>
      <w:bookmarkEnd w:id="214"/>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3E4934">
        <w:rPr>
          <w:rFonts w:asciiTheme="minorHAnsi" w:eastAsia="Arial Unicode MS" w:hAnsiTheme="minorHAnsi" w:cstheme="majorHAnsi"/>
          <w:b/>
          <w:color w:val="C00000"/>
          <w:sz w:val="28"/>
          <w:szCs w:val="28"/>
        </w:rPr>
        <w:t xml:space="preserve">Zasady dotyczące </w:t>
      </w:r>
      <w:r w:rsidR="007267BB" w:rsidRPr="003E4934">
        <w:rPr>
          <w:rFonts w:asciiTheme="minorHAnsi" w:eastAsia="Arial Unicode MS" w:hAnsiTheme="minorHAnsi" w:cstheme="majorHAnsi"/>
          <w:b/>
          <w:color w:val="C00000"/>
          <w:sz w:val="28"/>
          <w:szCs w:val="28"/>
        </w:rPr>
        <w:t xml:space="preserve">wykorzystania i podziału </w:t>
      </w:r>
      <w:r w:rsidRPr="003E4934">
        <w:rPr>
          <w:rFonts w:asciiTheme="minorHAnsi" w:eastAsia="Arial Unicode MS" w:hAnsiTheme="minorHAnsi" w:cstheme="majorHAnsi"/>
          <w:b/>
          <w:color w:val="C00000"/>
          <w:sz w:val="28"/>
          <w:szCs w:val="28"/>
        </w:rPr>
        <w:t xml:space="preserve">praw własności intelektualnej do rezultatów </w:t>
      </w:r>
      <w:bookmarkEnd w:id="302"/>
      <w:bookmarkEnd w:id="303"/>
      <w:bookmarkEnd w:id="304"/>
      <w:r w:rsidR="00390FB3" w:rsidRPr="003E4934">
        <w:rPr>
          <w:rFonts w:asciiTheme="minorHAnsi" w:eastAsia="Arial Unicode MS" w:hAnsiTheme="minorHAnsi" w:cstheme="majorHAnsi"/>
          <w:b/>
          <w:color w:val="C00000"/>
          <w:sz w:val="28"/>
          <w:szCs w:val="28"/>
        </w:rPr>
        <w:t>Przedsięwzięcia</w:t>
      </w:r>
      <w:bookmarkEnd w:id="305"/>
      <w:bookmarkEnd w:id="306"/>
    </w:p>
    <w:p w14:paraId="6FD15BEE" w14:textId="3823CB14" w:rsidR="00C53D06" w:rsidRPr="003E4934" w:rsidRDefault="008C0349" w:rsidP="1ACD6A13">
      <w:pPr>
        <w:pStyle w:val="Akapitzlist"/>
        <w:numPr>
          <w:ilvl w:val="3"/>
          <w:numId w:val="14"/>
        </w:numPr>
        <w:ind w:left="284" w:hanging="284"/>
        <w:jc w:val="both"/>
        <w:rPr>
          <w:rFonts w:cstheme="majorBidi"/>
        </w:rPr>
      </w:pPr>
      <w:r w:rsidRPr="003E4934">
        <w:rPr>
          <w:rFonts w:cstheme="majorBidi"/>
        </w:rPr>
        <w:t xml:space="preserve">Zasady dotyczące podziału praw do przedmiotów własności intelektualnej powstałych w ramach realizacji Umowy, pomiędzy </w:t>
      </w:r>
      <w:r w:rsidR="001B1823" w:rsidRPr="003E4934">
        <w:rPr>
          <w:rFonts w:cstheme="majorBidi"/>
        </w:rPr>
        <w:t xml:space="preserve">Uczestników Przedsięwzięcia </w:t>
      </w:r>
      <w:r w:rsidRPr="003E4934">
        <w:rPr>
          <w:rFonts w:cstheme="majorBidi"/>
        </w:rPr>
        <w:t>i NCBR, określone zostały szczegółowo w </w:t>
      </w:r>
      <w:r w:rsidR="007267BB" w:rsidRPr="003E4934">
        <w:rPr>
          <w:rFonts w:cstheme="majorBidi"/>
        </w:rPr>
        <w:t xml:space="preserve">postanowieniach wzoru </w:t>
      </w:r>
      <w:r w:rsidRPr="003E4934">
        <w:rPr>
          <w:rFonts w:cstheme="majorBidi"/>
        </w:rPr>
        <w:t>Umow</w:t>
      </w:r>
      <w:r w:rsidR="00A655DA" w:rsidRPr="003E4934">
        <w:rPr>
          <w:rFonts w:cstheme="majorBidi"/>
        </w:rPr>
        <w:t>y</w:t>
      </w:r>
      <w:r w:rsidRPr="003E4934">
        <w:rPr>
          <w:rFonts w:cstheme="majorBidi"/>
        </w:rPr>
        <w:t>, stanowiące</w:t>
      </w:r>
      <w:r w:rsidR="73F6147F" w:rsidRPr="003E4934">
        <w:rPr>
          <w:rFonts w:cstheme="majorBidi"/>
        </w:rPr>
        <w:t xml:space="preserve">go </w:t>
      </w:r>
      <w:r w:rsidRPr="003E4934">
        <w:rPr>
          <w:rFonts w:cstheme="majorBidi"/>
        </w:rPr>
        <w:t xml:space="preserve">Załącznik nr </w:t>
      </w:r>
      <w:r w:rsidR="006B296C" w:rsidRPr="003E4934">
        <w:t>8</w:t>
      </w:r>
      <w:r w:rsidR="00836A29" w:rsidRPr="003E4934">
        <w:rPr>
          <w:rFonts w:cstheme="majorBidi"/>
        </w:rPr>
        <w:t xml:space="preserve"> </w:t>
      </w:r>
      <w:r w:rsidR="003335C7" w:rsidRPr="003E4934">
        <w:rPr>
          <w:rFonts w:cstheme="majorBidi"/>
        </w:rPr>
        <w:t xml:space="preserve">do Regulaminu. </w:t>
      </w:r>
    </w:p>
    <w:p w14:paraId="4DC09E50" w14:textId="55A3BD9D" w:rsidR="00E915E2" w:rsidRPr="003E4934" w:rsidRDefault="003335C7" w:rsidP="1ACD6A13">
      <w:pPr>
        <w:pStyle w:val="Akapitzlist"/>
        <w:numPr>
          <w:ilvl w:val="3"/>
          <w:numId w:val="14"/>
        </w:numPr>
        <w:ind w:left="284" w:hanging="284"/>
        <w:jc w:val="both"/>
        <w:rPr>
          <w:rFonts w:cstheme="majorBidi"/>
          <w:b/>
          <w:bCs/>
        </w:rPr>
      </w:pPr>
      <w:r w:rsidRPr="003E4934">
        <w:rPr>
          <w:rFonts w:cstheme="majorBidi"/>
        </w:rPr>
        <w:t xml:space="preserve">W każdym </w:t>
      </w:r>
      <w:r w:rsidR="00CF507A" w:rsidRPr="003E4934">
        <w:rPr>
          <w:rFonts w:cstheme="majorBidi"/>
        </w:rPr>
        <w:t>przypadku</w:t>
      </w:r>
      <w:r w:rsidRPr="003E4934">
        <w:rPr>
          <w:rFonts w:cstheme="majorBidi"/>
        </w:rPr>
        <w:t xml:space="preserve">, </w:t>
      </w:r>
      <w:r w:rsidR="00EB149A" w:rsidRPr="003E4934">
        <w:rPr>
          <w:rFonts w:cstheme="majorBidi"/>
        </w:rPr>
        <w:t>zamiarem Centrum jest</w:t>
      </w:r>
      <w:r w:rsidR="00D65CB8" w:rsidRPr="003E4934">
        <w:rPr>
          <w:rFonts w:cstheme="majorBidi"/>
        </w:rPr>
        <w:t>,</w:t>
      </w:r>
      <w:r w:rsidR="00EB149A" w:rsidRPr="003E4934">
        <w:rPr>
          <w:rFonts w:cstheme="majorBidi"/>
        </w:rPr>
        <w:t xml:space="preserve"> </w:t>
      </w:r>
      <w:r w:rsidR="00D65CB8" w:rsidRPr="003E4934">
        <w:rPr>
          <w:rFonts w:cstheme="majorBidi"/>
        </w:rPr>
        <w:t>a</w:t>
      </w:r>
      <w:r w:rsidR="00EB149A" w:rsidRPr="003E4934">
        <w:rPr>
          <w:rFonts w:cstheme="majorBidi"/>
        </w:rPr>
        <w:t xml:space="preserve">by </w:t>
      </w:r>
      <w:r w:rsidR="008C0349" w:rsidRPr="003E4934">
        <w:rPr>
          <w:rFonts w:cstheme="majorBidi"/>
        </w:rPr>
        <w:t xml:space="preserve">Umowa przewidywała zasady dotyczące podziału uprawnień do </w:t>
      </w:r>
      <w:r w:rsidR="006B2C91" w:rsidRPr="003E4934">
        <w:rPr>
          <w:rFonts w:cstheme="majorBidi"/>
        </w:rPr>
        <w:t>W</w:t>
      </w:r>
      <w:r w:rsidR="008C0349" w:rsidRPr="003E4934">
        <w:rPr>
          <w:rFonts w:cstheme="majorBidi"/>
        </w:rPr>
        <w:t xml:space="preserve">yników </w:t>
      </w:r>
      <w:r w:rsidR="006B2C91" w:rsidRPr="003E4934">
        <w:rPr>
          <w:rFonts w:cstheme="majorBidi"/>
        </w:rPr>
        <w:t xml:space="preserve">Prac B+R prowadzonych w ramach </w:t>
      </w:r>
      <w:r w:rsidR="00390FB3" w:rsidRPr="003E4934">
        <w:rPr>
          <w:rFonts w:cstheme="majorBidi"/>
        </w:rPr>
        <w:t>Przedsięwzięcia</w:t>
      </w:r>
      <w:r w:rsidR="008C0349" w:rsidRPr="003E4934">
        <w:rPr>
          <w:rFonts w:cstheme="majorBidi"/>
        </w:rPr>
        <w:t xml:space="preserve">, będących </w:t>
      </w:r>
      <w:r w:rsidR="006B2C91" w:rsidRPr="003E4934">
        <w:rPr>
          <w:rFonts w:cstheme="majorBidi"/>
        </w:rPr>
        <w:t>W</w:t>
      </w:r>
      <w:r w:rsidR="008C0349" w:rsidRPr="003E4934">
        <w:rPr>
          <w:rFonts w:cstheme="majorBidi"/>
        </w:rPr>
        <w:t>ynikiem</w:t>
      </w:r>
      <w:r w:rsidR="006B2C91" w:rsidRPr="003E4934">
        <w:rPr>
          <w:rFonts w:cstheme="majorBidi"/>
        </w:rPr>
        <w:t xml:space="preserve"> Prac</w:t>
      </w:r>
      <w:r w:rsidR="008C0349" w:rsidRPr="003E4934">
        <w:rPr>
          <w:rFonts w:cstheme="majorBidi"/>
        </w:rPr>
        <w:t xml:space="preserve"> </w:t>
      </w:r>
      <w:bookmarkStart w:id="307" w:name="_Hlk57333511"/>
      <w:r w:rsidR="00201F17" w:rsidRPr="003E4934">
        <w:rPr>
          <w:rFonts w:cstheme="majorBidi"/>
        </w:rPr>
        <w:t xml:space="preserve">poszczególnych Etapów: </w:t>
      </w:r>
      <w:bookmarkEnd w:id="307"/>
      <w:r w:rsidR="00293D64" w:rsidRPr="003E4934">
        <w:rPr>
          <w:rFonts w:cstheme="majorBidi"/>
        </w:rPr>
        <w:t xml:space="preserve">Etapu </w:t>
      </w:r>
      <w:r w:rsidR="008C0349" w:rsidRPr="003E4934">
        <w:rPr>
          <w:rFonts w:cstheme="majorBidi"/>
        </w:rPr>
        <w:t xml:space="preserve">I, </w:t>
      </w:r>
      <w:r w:rsidR="00293D64" w:rsidRPr="003E4934">
        <w:rPr>
          <w:rFonts w:cstheme="majorBidi"/>
        </w:rPr>
        <w:t xml:space="preserve">Etapu </w:t>
      </w:r>
      <w:r w:rsidR="008C0349" w:rsidRPr="003E4934">
        <w:rPr>
          <w:rFonts w:cstheme="majorBidi"/>
        </w:rPr>
        <w:t>II</w:t>
      </w:r>
      <w:r w:rsidR="001B1823" w:rsidRPr="003E4934">
        <w:rPr>
          <w:rFonts w:cstheme="majorBidi"/>
        </w:rPr>
        <w:t xml:space="preserve"> i</w:t>
      </w:r>
      <w:r w:rsidR="00293D64" w:rsidRPr="003E4934">
        <w:rPr>
          <w:rFonts w:cstheme="majorBidi"/>
        </w:rPr>
        <w:t xml:space="preserve"> Etapu III</w:t>
      </w:r>
      <w:r w:rsidR="008C0349" w:rsidRPr="003E4934">
        <w:rPr>
          <w:rFonts w:cstheme="majorBidi"/>
        </w:rPr>
        <w:t xml:space="preserve">, w tym wyników stanowiących </w:t>
      </w:r>
      <w:r w:rsidR="008C0349" w:rsidRPr="003E4934">
        <w:rPr>
          <w:rFonts w:cstheme="majorBidi"/>
        </w:rPr>
        <w:lastRenderedPageBreak/>
        <w:t>przedmiot praw własności intelektualnej, w</w:t>
      </w:r>
      <w:r w:rsidR="00293D64" w:rsidRPr="003E4934">
        <w:rPr>
          <w:rFonts w:cstheme="majorBidi"/>
        </w:rPr>
        <w:t> </w:t>
      </w:r>
      <w:r w:rsidR="008C0349" w:rsidRPr="003E4934">
        <w:rPr>
          <w:rFonts w:cstheme="majorBidi"/>
        </w:rPr>
        <w:t xml:space="preserve">sposób </w:t>
      </w:r>
      <w:r w:rsidR="003D4AD2" w:rsidRPr="003E4934">
        <w:rPr>
          <w:rFonts w:cstheme="majorBidi"/>
        </w:rPr>
        <w:t>w</w:t>
      </w:r>
      <w:r w:rsidR="008D227C" w:rsidRPr="003E4934">
        <w:rPr>
          <w:rFonts w:cstheme="majorBidi"/>
        </w:rPr>
        <w:t> </w:t>
      </w:r>
      <w:r w:rsidR="003D4AD2" w:rsidRPr="003E4934">
        <w:rPr>
          <w:rFonts w:cstheme="majorBidi"/>
        </w:rPr>
        <w:t xml:space="preserve">największym stopniu </w:t>
      </w:r>
      <w:r w:rsidR="002D78A0" w:rsidRPr="003E4934">
        <w:rPr>
          <w:rFonts w:cstheme="majorBidi"/>
        </w:rPr>
        <w:t xml:space="preserve">uwzględniający </w:t>
      </w:r>
      <w:r w:rsidR="6FA4B80B" w:rsidRPr="003E4934">
        <w:rPr>
          <w:rFonts w:cstheme="majorBidi"/>
        </w:rPr>
        <w:t>Wymagania</w:t>
      </w:r>
      <w:r w:rsidR="002D78A0" w:rsidRPr="003E4934">
        <w:rPr>
          <w:rFonts w:cstheme="majorBidi"/>
        </w:rPr>
        <w:t xml:space="preserve"> wskazane</w:t>
      </w:r>
      <w:r w:rsidR="007B6F49" w:rsidRPr="003E4934">
        <w:rPr>
          <w:rFonts w:cstheme="majorBidi"/>
        </w:rPr>
        <w:t xml:space="preserve"> </w:t>
      </w:r>
      <w:r w:rsidR="00C53D06" w:rsidRPr="003E4934">
        <w:rPr>
          <w:rFonts w:cstheme="majorBidi"/>
        </w:rPr>
        <w:t>w przytoczonych w treści Regulaminu Zasad</w:t>
      </w:r>
      <w:r w:rsidR="00E95116" w:rsidRPr="003E4934">
        <w:rPr>
          <w:rFonts w:cstheme="majorBidi"/>
        </w:rPr>
        <w:t>ach</w:t>
      </w:r>
      <w:r w:rsidR="00C53D06" w:rsidRPr="003E4934">
        <w:rPr>
          <w:rFonts w:cstheme="majorBidi"/>
        </w:rPr>
        <w:t xml:space="preserve"> Ramowych</w:t>
      </w:r>
      <w:r w:rsidR="00295C42" w:rsidRPr="003E4934">
        <w:rPr>
          <w:rFonts w:cstheme="majorBidi"/>
        </w:rPr>
        <w:t>,</w:t>
      </w:r>
      <w:r w:rsidR="00295C42" w:rsidRPr="003E4934">
        <w:t xml:space="preserve"> z uwzględnieniem celów Przedsięwzięcia określonych w Rozdziale </w:t>
      </w:r>
      <w:r w:rsidRPr="003E4934">
        <w:fldChar w:fldCharType="begin"/>
      </w:r>
      <w:r w:rsidRPr="003E4934">
        <w:instrText xml:space="preserve"> REF _Ref52630528 \n \h </w:instrText>
      </w:r>
      <w:r w:rsidR="004E2D42" w:rsidRPr="003E4934">
        <w:instrText xml:space="preserve"> \* MERGEFORMAT </w:instrText>
      </w:r>
      <w:r w:rsidRPr="003E4934">
        <w:fldChar w:fldCharType="separate"/>
      </w:r>
      <w:r w:rsidR="009C1D2B">
        <w:t>I</w:t>
      </w:r>
      <w:r w:rsidRPr="003E4934">
        <w:fldChar w:fldCharType="end"/>
      </w:r>
      <w:r w:rsidR="00C53D06" w:rsidRPr="003E4934">
        <w:rPr>
          <w:rFonts w:cstheme="majorBidi"/>
        </w:rPr>
        <w:t>.</w:t>
      </w:r>
    </w:p>
    <w:p w14:paraId="48AF9B00" w14:textId="50328419" w:rsidR="00AA1C84" w:rsidRPr="003E4934" w:rsidRDefault="008C0349" w:rsidP="1ACD6A13">
      <w:pPr>
        <w:pStyle w:val="Nagwek1"/>
        <w:numPr>
          <w:ilvl w:val="0"/>
          <w:numId w:val="15"/>
        </w:numPr>
        <w:spacing w:before="0" w:after="120" w:line="276" w:lineRule="auto"/>
        <w:rPr>
          <w:rFonts w:asciiTheme="minorHAnsi" w:eastAsia="Arial Unicode MS" w:hAnsiTheme="minorHAnsi"/>
          <w:b/>
          <w:bCs/>
          <w:color w:val="C00000"/>
          <w:sz w:val="28"/>
          <w:szCs w:val="28"/>
        </w:rPr>
      </w:pPr>
      <w:bookmarkStart w:id="308" w:name="_Toc494180648"/>
      <w:bookmarkStart w:id="309" w:name="_Ref495406023"/>
      <w:bookmarkStart w:id="310" w:name="_Ref495406036"/>
      <w:bookmarkStart w:id="311" w:name="_Ref495411273"/>
      <w:bookmarkStart w:id="312" w:name="_Ref495413649"/>
      <w:bookmarkStart w:id="313" w:name="_Ref495414064"/>
      <w:bookmarkStart w:id="314" w:name="_Ref495414078"/>
      <w:bookmarkStart w:id="315" w:name="_Ref495417463"/>
      <w:bookmarkStart w:id="316" w:name="_Ref495486285"/>
      <w:bookmarkStart w:id="317" w:name="_Ref495583897"/>
      <w:bookmarkStart w:id="318" w:name="_Ref495586441"/>
      <w:bookmarkStart w:id="319" w:name="_Ref495916476"/>
      <w:bookmarkStart w:id="320" w:name="_Ref495918951"/>
      <w:bookmarkStart w:id="321" w:name="_Ref495924877"/>
      <w:bookmarkStart w:id="322" w:name="_Ref495934636"/>
      <w:bookmarkStart w:id="323" w:name="_Toc496261298"/>
      <w:bookmarkStart w:id="324" w:name="_Toc503863006"/>
      <w:bookmarkStart w:id="325" w:name="_Ref508784902"/>
      <w:bookmarkStart w:id="326" w:name="_Ref52646295"/>
      <w:bookmarkStart w:id="327" w:name="_Ref54707550"/>
      <w:bookmarkStart w:id="328" w:name="_Toc53762111"/>
      <w:bookmarkStart w:id="329" w:name="_Toc59586199"/>
      <w:r w:rsidRPr="003E4934">
        <w:rPr>
          <w:rFonts w:asciiTheme="minorHAnsi" w:eastAsia="Arial Unicode MS" w:hAnsiTheme="minorHAnsi"/>
          <w:b/>
          <w:bCs/>
          <w:color w:val="C00000"/>
          <w:sz w:val="28"/>
          <w:szCs w:val="28"/>
        </w:rPr>
        <w:t xml:space="preserve">Budżet </w:t>
      </w:r>
      <w:r w:rsidR="00390FB3" w:rsidRPr="003E4934">
        <w:rPr>
          <w:rFonts w:asciiTheme="minorHAnsi" w:eastAsia="Arial Unicode MS" w:hAnsiTheme="minorHAnsi"/>
          <w:b/>
          <w:bCs/>
          <w:color w:val="C00000"/>
          <w:sz w:val="28"/>
          <w:szCs w:val="28"/>
        </w:rPr>
        <w:t>Przedsięwzięcia</w:t>
      </w:r>
      <w:r w:rsidR="0C03D7AA" w:rsidRPr="003E4934">
        <w:rPr>
          <w:rFonts w:asciiTheme="minorHAnsi" w:eastAsia="Arial Unicode MS" w:hAnsiTheme="minorHAnsi"/>
          <w:b/>
          <w:bCs/>
          <w:color w:val="C00000"/>
          <w:sz w:val="28"/>
          <w:szCs w:val="28"/>
        </w:rPr>
        <w:t xml:space="preserve"> i</w:t>
      </w:r>
      <w:r w:rsidRPr="003E4934">
        <w:rPr>
          <w:rFonts w:asciiTheme="minorHAnsi" w:eastAsia="Arial Unicode MS" w:hAnsiTheme="minorHAnsi"/>
          <w:b/>
          <w:bCs/>
          <w:color w:val="C00000"/>
          <w:sz w:val="28"/>
          <w:szCs w:val="28"/>
        </w:rPr>
        <w:t xml:space="preserve"> zasady </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00C216F2" w:rsidRPr="003E4934">
        <w:rPr>
          <w:rFonts w:asciiTheme="minorHAnsi" w:eastAsia="Arial Unicode MS" w:hAnsiTheme="minorHAnsi"/>
          <w:b/>
          <w:bCs/>
          <w:color w:val="C00000"/>
          <w:sz w:val="28"/>
          <w:szCs w:val="28"/>
        </w:rPr>
        <w:t>zapłaty wynagrodzenia</w:t>
      </w:r>
      <w:bookmarkEnd w:id="327"/>
      <w:bookmarkEnd w:id="328"/>
      <w:bookmarkEnd w:id="329"/>
    </w:p>
    <w:p w14:paraId="32EA96F4" w14:textId="184250CD" w:rsidR="00C53D06" w:rsidRPr="003E4934" w:rsidRDefault="00CA056E" w:rsidP="00E52F80">
      <w:pPr>
        <w:pStyle w:val="Akapitzlist"/>
        <w:numPr>
          <w:ilvl w:val="0"/>
          <w:numId w:val="25"/>
        </w:numPr>
        <w:ind w:left="284" w:hanging="284"/>
        <w:jc w:val="both"/>
      </w:pPr>
      <w:bookmarkStart w:id="330" w:name="_Ref496089061"/>
      <w:r w:rsidRPr="003E4934">
        <w:rPr>
          <w:rFonts w:cstheme="majorBidi"/>
        </w:rPr>
        <w:t>Całkowity</w:t>
      </w:r>
      <w:r w:rsidRPr="003E4934">
        <w:t xml:space="preserve"> budżet </w:t>
      </w:r>
      <w:r w:rsidR="00390FB3" w:rsidRPr="003E4934">
        <w:t>Przedsięwzięcia</w:t>
      </w:r>
      <w:r w:rsidRPr="003E4934">
        <w:t xml:space="preserve"> wynosi</w:t>
      </w:r>
      <w:r w:rsidR="6326C988" w:rsidRPr="003E4934">
        <w:t xml:space="preserve"> 37 </w:t>
      </w:r>
      <w:r w:rsidR="009D542E">
        <w:t>5</w:t>
      </w:r>
      <w:r w:rsidR="009D542E" w:rsidRPr="003E4934">
        <w:t xml:space="preserve">00 </w:t>
      </w:r>
      <w:r w:rsidR="6326C988" w:rsidRPr="003E4934">
        <w:t>000</w:t>
      </w:r>
      <w:r w:rsidR="00AC5A31" w:rsidRPr="003E4934">
        <w:t xml:space="preserve"> </w:t>
      </w:r>
      <w:r w:rsidRPr="003E4934">
        <w:rPr>
          <w:b/>
          <w:bCs/>
        </w:rPr>
        <w:t xml:space="preserve">zł (słownie: </w:t>
      </w:r>
      <w:r w:rsidR="1F66FB02" w:rsidRPr="003E4934">
        <w:rPr>
          <w:b/>
          <w:bCs/>
        </w:rPr>
        <w:t xml:space="preserve">trzydzieści siedem milionów </w:t>
      </w:r>
      <w:r w:rsidR="009D542E">
        <w:rPr>
          <w:b/>
          <w:bCs/>
        </w:rPr>
        <w:t xml:space="preserve">pięćset tysięcy </w:t>
      </w:r>
      <w:r w:rsidRPr="003E4934">
        <w:rPr>
          <w:b/>
          <w:bCs/>
        </w:rPr>
        <w:t>złotych)</w:t>
      </w:r>
      <w:r w:rsidR="00A738B3" w:rsidRPr="003E4934">
        <w:rPr>
          <w:b/>
          <w:bCs/>
        </w:rPr>
        <w:t xml:space="preserve"> brutto</w:t>
      </w:r>
      <w:r w:rsidRPr="003E4934">
        <w:rPr>
          <w:b/>
          <w:bCs/>
        </w:rPr>
        <w:t>.</w:t>
      </w:r>
    </w:p>
    <w:p w14:paraId="6CADCD0E" w14:textId="5C68B793" w:rsidR="00C53D06" w:rsidRPr="003E4934" w:rsidRDefault="00CA056E" w:rsidP="00E52F80">
      <w:pPr>
        <w:pStyle w:val="Akapitzlist"/>
        <w:numPr>
          <w:ilvl w:val="0"/>
          <w:numId w:val="25"/>
        </w:numPr>
        <w:ind w:left="284" w:hanging="284"/>
        <w:jc w:val="both"/>
      </w:pPr>
      <w:r w:rsidRPr="003E4934">
        <w:t xml:space="preserve">Budżet </w:t>
      </w:r>
      <w:r w:rsidR="00390FB3" w:rsidRPr="003E4934">
        <w:t>Przedsięwzięcia</w:t>
      </w:r>
      <w:r w:rsidRPr="003E4934">
        <w:t xml:space="preserve"> z podziałem na </w:t>
      </w:r>
      <w:r w:rsidR="0072148A" w:rsidRPr="003E4934">
        <w:t xml:space="preserve">Etapy </w:t>
      </w:r>
      <w:r w:rsidR="00517A2D" w:rsidRPr="003E4934">
        <w:t xml:space="preserve">i Strumienie </w:t>
      </w:r>
      <w:r w:rsidRPr="003E4934">
        <w:t>określa</w:t>
      </w:r>
      <w:r w:rsidR="00C53D06" w:rsidRPr="003E4934">
        <w:t xml:space="preserve"> poniższa</w:t>
      </w:r>
      <w:r w:rsidRPr="003E4934">
        <w:t xml:space="preserve"> tabela.</w:t>
      </w:r>
    </w:p>
    <w:p w14:paraId="419D2F2F" w14:textId="5001C108" w:rsidR="007E10BB" w:rsidRPr="003E4934" w:rsidRDefault="007E10BB" w:rsidP="007E10BB">
      <w:pPr>
        <w:pStyle w:val="Akapitzlist"/>
        <w:ind w:left="284"/>
        <w:jc w:val="both"/>
      </w:pPr>
    </w:p>
    <w:tbl>
      <w:tblPr>
        <w:tblStyle w:val="Tabela-Siatka"/>
        <w:tblW w:w="9067" w:type="dxa"/>
        <w:tblLayout w:type="fixed"/>
        <w:tblLook w:val="04A0" w:firstRow="1" w:lastRow="0" w:firstColumn="1" w:lastColumn="0" w:noHBand="0" w:noVBand="1"/>
      </w:tblPr>
      <w:tblGrid>
        <w:gridCol w:w="3397"/>
        <w:gridCol w:w="1418"/>
        <w:gridCol w:w="1276"/>
        <w:gridCol w:w="1417"/>
        <w:gridCol w:w="1559"/>
      </w:tblGrid>
      <w:tr w:rsidR="544C7337" w:rsidRPr="003E4934" w14:paraId="7D481895" w14:textId="77777777" w:rsidTr="007A07E5">
        <w:tc>
          <w:tcPr>
            <w:tcW w:w="3397" w:type="dxa"/>
            <w:vMerge w:val="restart"/>
          </w:tcPr>
          <w:p w14:paraId="016CF966" w14:textId="2998B015" w:rsidR="544C7337" w:rsidRPr="003E4934" w:rsidRDefault="544C7337" w:rsidP="00201F17">
            <w:pPr>
              <w:spacing w:line="257" w:lineRule="auto"/>
              <w:jc w:val="center"/>
              <w:rPr>
                <w:rFonts w:ascii="Calibri" w:eastAsia="Calibri" w:hAnsi="Calibri" w:cs="Calibri"/>
                <w:b/>
                <w:bCs/>
                <w:color w:val="000000" w:themeColor="text1"/>
                <w:sz w:val="24"/>
                <w:szCs w:val="24"/>
              </w:rPr>
            </w:pPr>
            <w:r w:rsidRPr="003E4934">
              <w:rPr>
                <w:rFonts w:ascii="Calibri" w:eastAsia="Calibri" w:hAnsi="Calibri" w:cs="Calibri"/>
                <w:b/>
                <w:bCs/>
                <w:color w:val="000000" w:themeColor="text1"/>
                <w:sz w:val="24"/>
                <w:szCs w:val="24"/>
              </w:rPr>
              <w:t>ETAP</w:t>
            </w:r>
          </w:p>
        </w:tc>
        <w:tc>
          <w:tcPr>
            <w:tcW w:w="4111" w:type="dxa"/>
            <w:gridSpan w:val="3"/>
          </w:tcPr>
          <w:p w14:paraId="790D1D8B" w14:textId="6B89169D" w:rsidR="544C7337" w:rsidRPr="003E4934" w:rsidRDefault="544C7337"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BUDŻET </w:t>
            </w:r>
          </w:p>
          <w:p w14:paraId="2FA8C9E4" w14:textId="287F69C9" w:rsidR="544C7337" w:rsidRPr="003E4934" w:rsidRDefault="544C7337"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[MLN PLN</w:t>
            </w:r>
            <w:r w:rsidR="0028195C" w:rsidRPr="003E4934">
              <w:rPr>
                <w:rFonts w:ascii="Calibri" w:eastAsia="Calibri" w:hAnsi="Calibri" w:cs="Calibri"/>
                <w:b/>
                <w:bCs/>
                <w:color w:val="000000" w:themeColor="text1"/>
                <w:sz w:val="20"/>
                <w:szCs w:val="20"/>
              </w:rPr>
              <w:t xml:space="preserve"> BRUTTO</w:t>
            </w:r>
            <w:r w:rsidRPr="003E4934">
              <w:rPr>
                <w:rFonts w:ascii="Calibri" w:eastAsia="Calibri" w:hAnsi="Calibri" w:cs="Calibri"/>
                <w:b/>
                <w:bCs/>
                <w:color w:val="000000" w:themeColor="text1"/>
                <w:sz w:val="20"/>
                <w:szCs w:val="20"/>
              </w:rPr>
              <w:t>]/</w:t>
            </w:r>
            <w:r w:rsidR="06C5A47F" w:rsidRPr="003E4934">
              <w:rPr>
                <w:rFonts w:ascii="Calibri" w:eastAsia="Calibri" w:hAnsi="Calibri" w:cs="Calibri"/>
                <w:b/>
                <w:bCs/>
                <w:color w:val="000000" w:themeColor="text1"/>
                <w:sz w:val="20"/>
                <w:szCs w:val="20"/>
              </w:rPr>
              <w:t>UCZESTNIKA</w:t>
            </w:r>
            <w:r w:rsidRPr="003E4934">
              <w:rPr>
                <w:rFonts w:ascii="Calibri" w:eastAsia="Calibri" w:hAnsi="Calibri" w:cs="Calibri"/>
                <w:b/>
                <w:bCs/>
                <w:color w:val="000000" w:themeColor="text1"/>
                <w:sz w:val="20"/>
                <w:szCs w:val="20"/>
              </w:rPr>
              <w:t xml:space="preserve"> W STRUMIENIU</w:t>
            </w:r>
          </w:p>
        </w:tc>
        <w:tc>
          <w:tcPr>
            <w:tcW w:w="1559" w:type="dxa"/>
            <w:vMerge w:val="restart"/>
          </w:tcPr>
          <w:p w14:paraId="1F0B9B64" w14:textId="25EBB116" w:rsidR="544C7337" w:rsidRPr="003E4934" w:rsidRDefault="0C26A699"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BUDŻET [MLN </w:t>
            </w:r>
            <w:r w:rsidR="0028195C" w:rsidRPr="003E4934">
              <w:rPr>
                <w:rFonts w:ascii="Calibri" w:eastAsia="Calibri" w:hAnsi="Calibri" w:cs="Calibri"/>
                <w:b/>
                <w:bCs/>
                <w:color w:val="000000" w:themeColor="text1"/>
                <w:sz w:val="20"/>
                <w:szCs w:val="20"/>
              </w:rPr>
              <w:t xml:space="preserve">BRUTTO </w:t>
            </w:r>
            <w:r w:rsidR="458EFF27" w:rsidRPr="003E4934">
              <w:rPr>
                <w:rFonts w:ascii="Calibri" w:eastAsia="Calibri" w:hAnsi="Calibri" w:cs="Calibri"/>
                <w:b/>
                <w:bCs/>
                <w:color w:val="000000" w:themeColor="text1"/>
                <w:sz w:val="20"/>
                <w:szCs w:val="20"/>
              </w:rPr>
              <w:t>Budżet na Etap</w:t>
            </w:r>
            <w:r w:rsidR="0028195C" w:rsidRPr="003E4934">
              <w:rPr>
                <w:rFonts w:ascii="Calibri" w:eastAsia="Calibri" w:hAnsi="Calibri" w:cs="Calibri"/>
                <w:b/>
                <w:bCs/>
                <w:color w:val="000000" w:themeColor="text1"/>
                <w:sz w:val="20"/>
                <w:szCs w:val="20"/>
              </w:rPr>
              <w:t xml:space="preserve"> </w:t>
            </w:r>
            <w:r w:rsidRPr="003E4934">
              <w:rPr>
                <w:rFonts w:ascii="Calibri" w:eastAsia="Calibri" w:hAnsi="Calibri" w:cs="Calibri"/>
                <w:b/>
                <w:bCs/>
                <w:color w:val="000000" w:themeColor="text1"/>
                <w:sz w:val="20"/>
                <w:szCs w:val="20"/>
              </w:rPr>
              <w:t>PLN]</w:t>
            </w:r>
          </w:p>
        </w:tc>
      </w:tr>
      <w:tr w:rsidR="544C7337" w:rsidRPr="003E4934" w14:paraId="37C0624A" w14:textId="77777777" w:rsidTr="007A07E5">
        <w:trPr>
          <w:trHeight w:val="555"/>
        </w:trPr>
        <w:tc>
          <w:tcPr>
            <w:tcW w:w="3397" w:type="dxa"/>
            <w:vMerge/>
            <w:tcBorders>
              <w:bottom w:val="single" w:sz="4" w:space="0" w:color="auto"/>
            </w:tcBorders>
          </w:tcPr>
          <w:p w14:paraId="47E2F482" w14:textId="77777777" w:rsidR="00E173DA" w:rsidRPr="003E4934" w:rsidRDefault="00E173DA">
            <w:pPr>
              <w:rPr>
                <w:color w:val="000000" w:themeColor="text1"/>
              </w:rPr>
            </w:pPr>
          </w:p>
        </w:tc>
        <w:tc>
          <w:tcPr>
            <w:tcW w:w="1418" w:type="dxa"/>
            <w:tcBorders>
              <w:bottom w:val="single" w:sz="4" w:space="0" w:color="auto"/>
            </w:tcBorders>
          </w:tcPr>
          <w:p w14:paraId="1FB4C42F" w14:textId="6E5727F2" w:rsidR="544C7337" w:rsidRPr="003E4934" w:rsidRDefault="11BBE7AE"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Strumień</w:t>
            </w:r>
            <w:r w:rsidR="00775C3D" w:rsidRPr="003E4934">
              <w:rPr>
                <w:rFonts w:ascii="Calibri" w:eastAsia="Calibri" w:hAnsi="Calibri" w:cs="Calibri"/>
                <w:b/>
                <w:bCs/>
                <w:color w:val="000000" w:themeColor="text1"/>
                <w:sz w:val="20"/>
                <w:szCs w:val="20"/>
              </w:rPr>
              <w:t xml:space="preserve"> </w:t>
            </w:r>
            <w:r w:rsidR="173A7117" w:rsidRPr="003E4934">
              <w:rPr>
                <w:rFonts w:ascii="Calibri" w:eastAsia="Calibri" w:hAnsi="Calibri" w:cs="Calibri"/>
                <w:b/>
                <w:bCs/>
                <w:color w:val="000000" w:themeColor="text1"/>
                <w:sz w:val="20"/>
                <w:szCs w:val="20"/>
              </w:rPr>
              <w:t>1</w:t>
            </w:r>
          </w:p>
        </w:tc>
        <w:tc>
          <w:tcPr>
            <w:tcW w:w="1276" w:type="dxa"/>
            <w:tcBorders>
              <w:bottom w:val="single" w:sz="4" w:space="0" w:color="auto"/>
            </w:tcBorders>
          </w:tcPr>
          <w:p w14:paraId="3170B2C0" w14:textId="20A4592A" w:rsidR="544C7337" w:rsidRPr="003E4934" w:rsidRDefault="13578A12"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Strumień 2</w:t>
            </w:r>
          </w:p>
        </w:tc>
        <w:tc>
          <w:tcPr>
            <w:tcW w:w="1417" w:type="dxa"/>
            <w:tcBorders>
              <w:bottom w:val="single" w:sz="4" w:space="0" w:color="auto"/>
            </w:tcBorders>
          </w:tcPr>
          <w:p w14:paraId="27A96D93" w14:textId="5BFD699C" w:rsidR="544C7337" w:rsidRPr="003E4934" w:rsidRDefault="7D5754EC"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Strumień </w:t>
            </w:r>
            <w:r w:rsidR="0C26A699" w:rsidRPr="003E4934">
              <w:rPr>
                <w:rFonts w:ascii="Calibri" w:eastAsia="Calibri" w:hAnsi="Calibri" w:cs="Calibri"/>
                <w:b/>
                <w:bCs/>
                <w:color w:val="000000" w:themeColor="text1"/>
                <w:sz w:val="20"/>
                <w:szCs w:val="20"/>
              </w:rPr>
              <w:t>3</w:t>
            </w:r>
          </w:p>
        </w:tc>
        <w:tc>
          <w:tcPr>
            <w:tcW w:w="1559" w:type="dxa"/>
            <w:vMerge/>
          </w:tcPr>
          <w:p w14:paraId="3BBD66B5" w14:textId="77777777" w:rsidR="00E173DA" w:rsidRPr="003E4934" w:rsidRDefault="00E173DA">
            <w:pPr>
              <w:rPr>
                <w:color w:val="000000" w:themeColor="text1"/>
              </w:rPr>
            </w:pPr>
          </w:p>
        </w:tc>
      </w:tr>
      <w:tr w:rsidR="544C7337" w:rsidRPr="003E4934" w14:paraId="4C6DE90E" w14:textId="77777777" w:rsidTr="007A07E5">
        <w:trPr>
          <w:trHeight w:val="680"/>
        </w:trPr>
        <w:tc>
          <w:tcPr>
            <w:tcW w:w="3397" w:type="dxa"/>
            <w:tcBorders>
              <w:bottom w:val="single" w:sz="4" w:space="0" w:color="auto"/>
              <w:tr2bl w:val="single" w:sz="4" w:space="0" w:color="auto"/>
            </w:tcBorders>
          </w:tcPr>
          <w:p w14:paraId="0160780A" w14:textId="23C97F35" w:rsidR="00C55B3E" w:rsidRPr="003E4934" w:rsidRDefault="00B44B99" w:rsidP="0038431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Maks. wynagrodzenie </w:t>
            </w:r>
            <w:r w:rsidR="00C55B3E" w:rsidRPr="003E4934">
              <w:rPr>
                <w:rFonts w:ascii="Calibri" w:eastAsia="Calibri" w:hAnsi="Calibri" w:cs="Calibri"/>
                <w:b/>
                <w:bCs/>
                <w:color w:val="000000" w:themeColor="text1"/>
                <w:sz w:val="20"/>
                <w:szCs w:val="20"/>
              </w:rPr>
              <w:t xml:space="preserve">brutto </w:t>
            </w:r>
            <w:r w:rsidR="2713753B" w:rsidRPr="003E4934">
              <w:rPr>
                <w:rFonts w:ascii="Calibri" w:eastAsia="Calibri" w:hAnsi="Calibri" w:cs="Calibri"/>
                <w:b/>
                <w:bCs/>
                <w:color w:val="000000" w:themeColor="text1"/>
                <w:sz w:val="20"/>
                <w:szCs w:val="20"/>
              </w:rPr>
              <w:t xml:space="preserve">na </w:t>
            </w:r>
            <w:r w:rsidR="0002531D" w:rsidRPr="003E4934">
              <w:rPr>
                <w:rFonts w:ascii="Calibri" w:eastAsia="Calibri" w:hAnsi="Calibri" w:cs="Calibri"/>
                <w:b/>
                <w:bCs/>
                <w:color w:val="000000" w:themeColor="text1"/>
                <w:sz w:val="20"/>
                <w:szCs w:val="20"/>
              </w:rPr>
              <w:t>jednego</w:t>
            </w:r>
            <w:r w:rsidR="00C55B3E" w:rsidRPr="003E4934">
              <w:rPr>
                <w:rFonts w:ascii="Calibri" w:eastAsia="Calibri" w:hAnsi="Calibri" w:cs="Calibri"/>
                <w:b/>
                <w:bCs/>
                <w:color w:val="000000" w:themeColor="text1"/>
                <w:sz w:val="20"/>
                <w:szCs w:val="20"/>
              </w:rPr>
              <w:t xml:space="preserve"> </w:t>
            </w:r>
            <w:r w:rsidR="156C4875" w:rsidRPr="003E4934">
              <w:rPr>
                <w:rFonts w:ascii="Calibri" w:eastAsia="Calibri" w:hAnsi="Calibri" w:cs="Calibri"/>
                <w:b/>
                <w:bCs/>
                <w:color w:val="000000" w:themeColor="text1"/>
                <w:sz w:val="20"/>
                <w:szCs w:val="20"/>
              </w:rPr>
              <w:t>Uczestnika</w:t>
            </w:r>
            <w:r w:rsidRPr="003E4934">
              <w:rPr>
                <w:rFonts w:ascii="Calibri" w:eastAsia="Calibri" w:hAnsi="Calibri" w:cs="Calibri"/>
                <w:b/>
                <w:bCs/>
                <w:color w:val="000000" w:themeColor="text1"/>
                <w:sz w:val="20"/>
                <w:szCs w:val="20"/>
              </w:rPr>
              <w:t xml:space="preserve"> </w:t>
            </w:r>
          </w:p>
          <w:p w14:paraId="1875901F" w14:textId="0421DF90" w:rsidR="544C7337" w:rsidRPr="003E4934" w:rsidRDefault="00B44B99" w:rsidP="007A07E5">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Przedsięw</w:t>
            </w:r>
            <w:r w:rsidR="0002531D" w:rsidRPr="003E4934">
              <w:rPr>
                <w:rFonts w:ascii="Calibri" w:eastAsia="Calibri" w:hAnsi="Calibri" w:cs="Calibri"/>
                <w:b/>
                <w:bCs/>
                <w:color w:val="000000" w:themeColor="text1"/>
                <w:sz w:val="20"/>
                <w:szCs w:val="20"/>
              </w:rPr>
              <w:t>zięcia</w:t>
            </w:r>
            <w:r w:rsidR="00C55B3E" w:rsidRPr="003E4934">
              <w:rPr>
                <w:rFonts w:ascii="Calibri" w:eastAsia="Calibri" w:hAnsi="Calibri" w:cs="Calibri"/>
                <w:b/>
                <w:bCs/>
                <w:color w:val="000000" w:themeColor="text1"/>
                <w:sz w:val="20"/>
                <w:szCs w:val="20"/>
              </w:rPr>
              <w:t xml:space="preserve">: </w:t>
            </w:r>
            <w:r w:rsidR="0028195C" w:rsidRPr="003E4934">
              <w:rPr>
                <w:rFonts w:ascii="Calibri" w:eastAsia="Calibri" w:hAnsi="Calibri" w:cs="Calibri"/>
                <w:b/>
                <w:bCs/>
                <w:color w:val="000000" w:themeColor="text1"/>
                <w:sz w:val="20"/>
                <w:szCs w:val="20"/>
              </w:rPr>
              <w:t>Etap I</w:t>
            </w:r>
          </w:p>
          <w:p w14:paraId="30AD3EE0" w14:textId="77777777" w:rsidR="0038431E" w:rsidRPr="003E4934" w:rsidRDefault="0038431E" w:rsidP="0038431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maks. liczba </w:t>
            </w:r>
          </w:p>
          <w:p w14:paraId="12E8DFBA" w14:textId="41D36B0B" w:rsidR="0038431E" w:rsidRPr="003E4934" w:rsidRDefault="0038431E" w:rsidP="0038431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Uczestników Przedsięw</w:t>
            </w:r>
            <w:r w:rsidR="0002531D" w:rsidRPr="003E4934">
              <w:rPr>
                <w:rFonts w:ascii="Calibri" w:eastAsia="Calibri" w:hAnsi="Calibri" w:cs="Calibri"/>
                <w:b/>
                <w:bCs/>
                <w:color w:val="000000" w:themeColor="text1"/>
                <w:sz w:val="20"/>
                <w:szCs w:val="20"/>
              </w:rPr>
              <w:t>zięcia</w:t>
            </w:r>
          </w:p>
          <w:p w14:paraId="601C5741" w14:textId="7104A7C1" w:rsidR="0002531D" w:rsidRPr="003E4934" w:rsidRDefault="0002531D" w:rsidP="007A07E5">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w Etapie I</w:t>
            </w:r>
          </w:p>
        </w:tc>
        <w:tc>
          <w:tcPr>
            <w:tcW w:w="1418" w:type="dxa"/>
            <w:tcBorders>
              <w:tr2bl w:val="single" w:sz="4" w:space="0" w:color="auto"/>
            </w:tcBorders>
          </w:tcPr>
          <w:p w14:paraId="42D306CC" w14:textId="43229580"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r w:rsidR="009D542E">
              <w:rPr>
                <w:rFonts w:ascii="Calibri" w:eastAsia="Calibri" w:hAnsi="Calibri" w:cs="Calibri"/>
                <w:color w:val="000000" w:themeColor="text1"/>
                <w:sz w:val="20"/>
                <w:szCs w:val="20"/>
              </w:rPr>
              <w:t>3</w:t>
            </w:r>
            <w:r w:rsidR="009D542E" w:rsidRPr="003E4934">
              <w:rPr>
                <w:rFonts w:ascii="Calibri" w:eastAsia="Calibri" w:hAnsi="Calibri" w:cs="Calibri"/>
                <w:color w:val="000000" w:themeColor="text1"/>
                <w:sz w:val="20"/>
                <w:szCs w:val="20"/>
              </w:rPr>
              <w:t>0</w:t>
            </w:r>
          </w:p>
          <w:p w14:paraId="31AB9224" w14:textId="77777777" w:rsidR="00775C3D" w:rsidRPr="003E4934" w:rsidRDefault="00775C3D" w:rsidP="0038431E">
            <w:pPr>
              <w:rPr>
                <w:rFonts w:ascii="Calibri" w:eastAsia="Calibri" w:hAnsi="Calibri" w:cs="Calibri"/>
                <w:color w:val="000000" w:themeColor="text1"/>
                <w:sz w:val="20"/>
                <w:szCs w:val="20"/>
              </w:rPr>
            </w:pPr>
          </w:p>
          <w:p w14:paraId="3C340BAF" w14:textId="77777777" w:rsidR="00775C3D" w:rsidRPr="003E4934" w:rsidRDefault="00775C3D" w:rsidP="0038431E">
            <w:pPr>
              <w:rPr>
                <w:rFonts w:ascii="Calibri" w:eastAsia="Calibri" w:hAnsi="Calibri" w:cs="Calibri"/>
                <w:color w:val="000000" w:themeColor="text1"/>
                <w:sz w:val="20"/>
                <w:szCs w:val="20"/>
              </w:rPr>
            </w:pPr>
          </w:p>
          <w:p w14:paraId="5AAFE4EE" w14:textId="4E0B158A" w:rsidR="00775C3D" w:rsidRPr="003E4934" w:rsidRDefault="00775C3D"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3</w:t>
            </w:r>
          </w:p>
        </w:tc>
        <w:tc>
          <w:tcPr>
            <w:tcW w:w="1276" w:type="dxa"/>
            <w:tcBorders>
              <w:tr2bl w:val="single" w:sz="4" w:space="0" w:color="auto"/>
            </w:tcBorders>
          </w:tcPr>
          <w:p w14:paraId="123F7761" w14:textId="20CE1EDA" w:rsidR="544C7337" w:rsidRPr="003E4934" w:rsidRDefault="544C7337"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r w:rsidR="009D542E">
              <w:rPr>
                <w:rFonts w:ascii="Calibri" w:eastAsia="Calibri" w:hAnsi="Calibri" w:cs="Calibri"/>
                <w:color w:val="000000" w:themeColor="text1"/>
                <w:sz w:val="20"/>
                <w:szCs w:val="20"/>
              </w:rPr>
              <w:t>3</w:t>
            </w:r>
            <w:r w:rsidR="009D542E" w:rsidRPr="003E4934">
              <w:rPr>
                <w:rFonts w:ascii="Calibri" w:eastAsia="Calibri" w:hAnsi="Calibri" w:cs="Calibri"/>
                <w:color w:val="000000" w:themeColor="text1"/>
                <w:sz w:val="20"/>
                <w:szCs w:val="20"/>
              </w:rPr>
              <w:t>0</w:t>
            </w:r>
          </w:p>
          <w:p w14:paraId="7902FDDD" w14:textId="77777777" w:rsidR="00775C3D" w:rsidRPr="003E4934" w:rsidRDefault="00775C3D" w:rsidP="0038431E">
            <w:pPr>
              <w:rPr>
                <w:rFonts w:ascii="Calibri" w:eastAsia="Calibri" w:hAnsi="Calibri" w:cs="Calibri"/>
                <w:color w:val="000000" w:themeColor="text1"/>
                <w:sz w:val="20"/>
                <w:szCs w:val="20"/>
              </w:rPr>
            </w:pPr>
          </w:p>
          <w:p w14:paraId="4A90A4F5" w14:textId="77777777" w:rsidR="00775C3D" w:rsidRPr="003E4934" w:rsidRDefault="00775C3D" w:rsidP="0038431E">
            <w:pPr>
              <w:rPr>
                <w:rFonts w:ascii="Calibri" w:eastAsia="Calibri" w:hAnsi="Calibri" w:cs="Calibri"/>
                <w:color w:val="000000" w:themeColor="text1"/>
                <w:sz w:val="20"/>
                <w:szCs w:val="20"/>
              </w:rPr>
            </w:pPr>
          </w:p>
          <w:p w14:paraId="46C347C1" w14:textId="2A152EF6" w:rsidR="00775C3D" w:rsidRPr="003E4934" w:rsidRDefault="00775C3D"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3</w:t>
            </w:r>
          </w:p>
        </w:tc>
        <w:tc>
          <w:tcPr>
            <w:tcW w:w="1417" w:type="dxa"/>
            <w:tcBorders>
              <w:tr2bl w:val="single" w:sz="4" w:space="0" w:color="auto"/>
            </w:tcBorders>
          </w:tcPr>
          <w:p w14:paraId="5C5E4201" w14:textId="089F547E" w:rsidR="544C7337" w:rsidRPr="003E4934" w:rsidRDefault="009D542E" w:rsidP="0038431E">
            <w:pP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544C7337" w:rsidRPr="003E4934">
              <w:rPr>
                <w:rFonts w:ascii="Calibri" w:eastAsia="Calibri" w:hAnsi="Calibri" w:cs="Calibri"/>
                <w:color w:val="000000" w:themeColor="text1"/>
                <w:sz w:val="20"/>
                <w:szCs w:val="20"/>
              </w:rPr>
              <w:t>,</w:t>
            </w:r>
            <w:r>
              <w:rPr>
                <w:rFonts w:ascii="Calibri" w:eastAsia="Calibri" w:hAnsi="Calibri" w:cs="Calibri"/>
                <w:color w:val="000000" w:themeColor="text1"/>
                <w:sz w:val="20"/>
                <w:szCs w:val="20"/>
              </w:rPr>
              <w:t>1</w:t>
            </w:r>
            <w:r w:rsidRPr="003E4934">
              <w:rPr>
                <w:rFonts w:ascii="Calibri" w:eastAsia="Calibri" w:hAnsi="Calibri" w:cs="Calibri"/>
                <w:color w:val="000000" w:themeColor="text1"/>
                <w:sz w:val="20"/>
                <w:szCs w:val="20"/>
              </w:rPr>
              <w:t>0</w:t>
            </w:r>
          </w:p>
          <w:p w14:paraId="37C00C1B" w14:textId="77777777" w:rsidR="00775C3D" w:rsidRPr="003E4934" w:rsidRDefault="00775C3D" w:rsidP="0038431E">
            <w:pPr>
              <w:rPr>
                <w:rFonts w:ascii="Calibri" w:eastAsia="Calibri" w:hAnsi="Calibri" w:cs="Calibri"/>
                <w:color w:val="000000" w:themeColor="text1"/>
                <w:sz w:val="20"/>
                <w:szCs w:val="20"/>
              </w:rPr>
            </w:pPr>
          </w:p>
          <w:p w14:paraId="749EB277" w14:textId="77777777" w:rsidR="00775C3D" w:rsidRPr="003E4934" w:rsidRDefault="00775C3D" w:rsidP="0038431E">
            <w:pPr>
              <w:rPr>
                <w:rFonts w:ascii="Calibri" w:eastAsia="Calibri" w:hAnsi="Calibri" w:cs="Calibri"/>
                <w:color w:val="000000" w:themeColor="text1"/>
                <w:sz w:val="20"/>
                <w:szCs w:val="20"/>
              </w:rPr>
            </w:pPr>
          </w:p>
          <w:p w14:paraId="2132AA1E" w14:textId="07317B2A" w:rsidR="00775C3D" w:rsidRPr="003E4934" w:rsidRDefault="00775C3D"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3</w:t>
            </w:r>
          </w:p>
        </w:tc>
        <w:tc>
          <w:tcPr>
            <w:tcW w:w="1559" w:type="dxa"/>
          </w:tcPr>
          <w:p w14:paraId="583BE8A8" w14:textId="637925E9" w:rsidR="544C7337" w:rsidRPr="003E4934" w:rsidRDefault="009D542E" w:rsidP="00201F17">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r w:rsidR="544C7337" w:rsidRPr="003E4934">
              <w:rPr>
                <w:rFonts w:ascii="Calibri" w:eastAsia="Calibri" w:hAnsi="Calibri" w:cs="Calibri"/>
                <w:color w:val="000000" w:themeColor="text1"/>
                <w:sz w:val="20"/>
                <w:szCs w:val="20"/>
              </w:rPr>
              <w:t>,10</w:t>
            </w:r>
          </w:p>
        </w:tc>
      </w:tr>
      <w:tr w:rsidR="544C7337" w:rsidRPr="003E4934" w14:paraId="22F6BAB3" w14:textId="77777777" w:rsidTr="007A07E5">
        <w:trPr>
          <w:trHeight w:val="465"/>
        </w:trPr>
        <w:tc>
          <w:tcPr>
            <w:tcW w:w="3397" w:type="dxa"/>
            <w:tcBorders>
              <w:bottom w:val="single" w:sz="4" w:space="0" w:color="auto"/>
              <w:tr2bl w:val="single" w:sz="4" w:space="0" w:color="auto"/>
            </w:tcBorders>
          </w:tcPr>
          <w:p w14:paraId="08B0E2E5" w14:textId="77777777"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Maks. wynagrodzenie brutto na jednego Uczestnika </w:t>
            </w:r>
          </w:p>
          <w:p w14:paraId="27C8EB1D" w14:textId="77777777"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Przedsięwzięcia: </w:t>
            </w:r>
          </w:p>
          <w:p w14:paraId="7B1E93DA" w14:textId="47CB2979" w:rsidR="00C55B3E" w:rsidRPr="003E4934" w:rsidRDefault="00C55B3E" w:rsidP="00BE49BC">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Etap II                                   maks. liczba </w:t>
            </w:r>
          </w:p>
          <w:p w14:paraId="5F1B1DDC" w14:textId="77777777" w:rsidR="00C55B3E" w:rsidRPr="003E4934" w:rsidRDefault="00C55B3E" w:rsidP="00C55B3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Uczestników Przedsięwzięcia</w:t>
            </w:r>
          </w:p>
          <w:p w14:paraId="1CA344AE" w14:textId="4ACCDABB" w:rsidR="0038431E" w:rsidRPr="003E4934" w:rsidRDefault="00C55B3E" w:rsidP="00C55B3E">
            <w:pPr>
              <w:spacing w:line="257" w:lineRule="auto"/>
              <w:jc w:val="right"/>
              <w:rPr>
                <w:rFonts w:ascii="Calibri" w:eastAsia="Calibri" w:hAnsi="Calibri" w:cs="Calibri"/>
                <w:color w:val="000000" w:themeColor="text1"/>
                <w:sz w:val="20"/>
                <w:szCs w:val="20"/>
              </w:rPr>
            </w:pPr>
            <w:r w:rsidRPr="003E4934">
              <w:rPr>
                <w:rFonts w:ascii="Calibri" w:eastAsia="Calibri" w:hAnsi="Calibri" w:cs="Calibri"/>
                <w:b/>
                <w:bCs/>
                <w:color w:val="000000" w:themeColor="text1"/>
                <w:sz w:val="20"/>
                <w:szCs w:val="20"/>
              </w:rPr>
              <w:t>w Etapie II</w:t>
            </w:r>
            <w:r w:rsidRPr="003E4934" w:rsidDel="0028195C">
              <w:rPr>
                <w:rFonts w:ascii="Calibri" w:eastAsia="Calibri" w:hAnsi="Calibri" w:cs="Calibri"/>
                <w:b/>
                <w:bCs/>
                <w:color w:val="000000" w:themeColor="text1"/>
                <w:sz w:val="20"/>
                <w:szCs w:val="20"/>
              </w:rPr>
              <w:t xml:space="preserve"> </w:t>
            </w:r>
          </w:p>
        </w:tc>
        <w:tc>
          <w:tcPr>
            <w:tcW w:w="1418" w:type="dxa"/>
            <w:tcBorders>
              <w:tr2bl w:val="single" w:sz="4" w:space="0" w:color="auto"/>
            </w:tcBorders>
          </w:tcPr>
          <w:p w14:paraId="0B2FB001" w14:textId="39B04811"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r w:rsidR="009D542E">
              <w:rPr>
                <w:rFonts w:ascii="Calibri" w:eastAsia="Calibri" w:hAnsi="Calibri" w:cs="Calibri"/>
                <w:color w:val="000000" w:themeColor="text1"/>
                <w:sz w:val="20"/>
                <w:szCs w:val="20"/>
              </w:rPr>
              <w:t>0</w:t>
            </w:r>
            <w:r w:rsidR="009D542E" w:rsidRPr="003E4934">
              <w:rPr>
                <w:rFonts w:ascii="Calibri" w:eastAsia="Calibri" w:hAnsi="Calibri" w:cs="Calibri"/>
                <w:color w:val="000000" w:themeColor="text1"/>
                <w:sz w:val="20"/>
                <w:szCs w:val="20"/>
              </w:rPr>
              <w:t>0</w:t>
            </w:r>
          </w:p>
          <w:p w14:paraId="2435915E" w14:textId="77777777" w:rsidR="00400A34" w:rsidRPr="003E4934" w:rsidRDefault="00400A34" w:rsidP="0038431E">
            <w:pPr>
              <w:rPr>
                <w:rFonts w:ascii="Calibri" w:eastAsia="Calibri" w:hAnsi="Calibri" w:cs="Calibri"/>
                <w:color w:val="000000" w:themeColor="text1"/>
                <w:sz w:val="20"/>
                <w:szCs w:val="20"/>
              </w:rPr>
            </w:pPr>
          </w:p>
          <w:p w14:paraId="179AE0BF" w14:textId="77777777" w:rsidR="00400A34" w:rsidRPr="003E4934" w:rsidRDefault="00400A34" w:rsidP="0038431E">
            <w:pPr>
              <w:rPr>
                <w:rFonts w:ascii="Calibri" w:eastAsia="Calibri" w:hAnsi="Calibri" w:cs="Calibri"/>
                <w:color w:val="000000" w:themeColor="text1"/>
                <w:sz w:val="20"/>
                <w:szCs w:val="20"/>
              </w:rPr>
            </w:pPr>
          </w:p>
          <w:p w14:paraId="1AF5DF96" w14:textId="2BACC4D9" w:rsidR="00400A34" w:rsidRPr="003E4934" w:rsidRDefault="00400A34"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p>
        </w:tc>
        <w:tc>
          <w:tcPr>
            <w:tcW w:w="1276" w:type="dxa"/>
            <w:tcBorders>
              <w:tr2bl w:val="single" w:sz="4" w:space="0" w:color="auto"/>
            </w:tcBorders>
          </w:tcPr>
          <w:p w14:paraId="46606B27" w14:textId="3AC987A6"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r w:rsidR="009D542E">
              <w:rPr>
                <w:rFonts w:ascii="Calibri" w:eastAsia="Calibri" w:hAnsi="Calibri" w:cs="Calibri"/>
                <w:color w:val="000000" w:themeColor="text1"/>
                <w:sz w:val="20"/>
                <w:szCs w:val="20"/>
              </w:rPr>
              <w:t>0</w:t>
            </w:r>
            <w:r w:rsidR="009D542E" w:rsidRPr="003E4934">
              <w:rPr>
                <w:rFonts w:ascii="Calibri" w:eastAsia="Calibri" w:hAnsi="Calibri" w:cs="Calibri"/>
                <w:color w:val="000000" w:themeColor="text1"/>
                <w:sz w:val="20"/>
                <w:szCs w:val="20"/>
              </w:rPr>
              <w:t>0</w:t>
            </w:r>
          </w:p>
          <w:p w14:paraId="7D3328AE" w14:textId="77777777" w:rsidR="00400A34" w:rsidRPr="003E4934" w:rsidRDefault="00400A34" w:rsidP="0038431E">
            <w:pPr>
              <w:rPr>
                <w:rFonts w:ascii="Calibri" w:eastAsia="Calibri" w:hAnsi="Calibri" w:cs="Calibri"/>
                <w:color w:val="000000" w:themeColor="text1"/>
                <w:sz w:val="20"/>
                <w:szCs w:val="20"/>
              </w:rPr>
            </w:pPr>
          </w:p>
          <w:p w14:paraId="2D4C14D8" w14:textId="77777777" w:rsidR="00400A34" w:rsidRPr="003E4934" w:rsidRDefault="00400A34" w:rsidP="0038431E">
            <w:pPr>
              <w:rPr>
                <w:rFonts w:ascii="Calibri" w:eastAsia="Calibri" w:hAnsi="Calibri" w:cs="Calibri"/>
                <w:color w:val="000000" w:themeColor="text1"/>
                <w:sz w:val="20"/>
                <w:szCs w:val="20"/>
              </w:rPr>
            </w:pPr>
          </w:p>
          <w:p w14:paraId="56BA1402" w14:textId="5AC873D7" w:rsidR="00400A34" w:rsidRPr="003E4934" w:rsidRDefault="00400A34"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p>
        </w:tc>
        <w:tc>
          <w:tcPr>
            <w:tcW w:w="1417" w:type="dxa"/>
            <w:tcBorders>
              <w:tr2bl w:val="single" w:sz="4" w:space="0" w:color="auto"/>
            </w:tcBorders>
          </w:tcPr>
          <w:p w14:paraId="3DE0BC42" w14:textId="3788D94F" w:rsidR="544C7337" w:rsidRPr="003E4934" w:rsidRDefault="009D542E" w:rsidP="0038431E">
            <w:pPr>
              <w:spacing w:line="259" w:lineRule="auto"/>
              <w:rPr>
                <w:rFonts w:ascii="Calibri" w:eastAsia="Calibri" w:hAnsi="Calibri" w:cs="Calibri"/>
                <w:color w:val="000000" w:themeColor="text1"/>
                <w:sz w:val="20"/>
                <w:szCs w:val="20"/>
              </w:rPr>
            </w:pPr>
            <w:r>
              <w:rPr>
                <w:rFonts w:ascii="Calibri" w:eastAsia="Calibri" w:hAnsi="Calibri" w:cs="Calibri"/>
                <w:color w:val="000000" w:themeColor="text1"/>
                <w:sz w:val="20"/>
                <w:szCs w:val="20"/>
              </w:rPr>
              <w:t>0</w:t>
            </w:r>
            <w:r w:rsidR="1ED10DCB" w:rsidRPr="003E4934">
              <w:rPr>
                <w:rFonts w:ascii="Calibri" w:eastAsia="Calibri" w:hAnsi="Calibri" w:cs="Calibri"/>
                <w:color w:val="000000" w:themeColor="text1"/>
                <w:sz w:val="20"/>
                <w:szCs w:val="20"/>
              </w:rPr>
              <w:t>,</w:t>
            </w:r>
            <w:r>
              <w:rPr>
                <w:rFonts w:ascii="Calibri" w:eastAsia="Calibri" w:hAnsi="Calibri" w:cs="Calibri"/>
                <w:color w:val="000000" w:themeColor="text1"/>
                <w:sz w:val="20"/>
                <w:szCs w:val="20"/>
              </w:rPr>
              <w:t>7</w:t>
            </w:r>
            <w:r w:rsidRPr="003E4934">
              <w:rPr>
                <w:rFonts w:ascii="Calibri" w:eastAsia="Calibri" w:hAnsi="Calibri" w:cs="Calibri"/>
                <w:color w:val="000000" w:themeColor="text1"/>
                <w:sz w:val="20"/>
                <w:szCs w:val="20"/>
              </w:rPr>
              <w:t>0</w:t>
            </w:r>
          </w:p>
          <w:p w14:paraId="14668380" w14:textId="77777777" w:rsidR="00400A34" w:rsidRPr="003E4934" w:rsidRDefault="00400A34" w:rsidP="0038431E">
            <w:pPr>
              <w:spacing w:line="259" w:lineRule="auto"/>
              <w:rPr>
                <w:rFonts w:ascii="Calibri" w:eastAsia="Calibri" w:hAnsi="Calibri" w:cs="Calibri"/>
                <w:color w:val="000000" w:themeColor="text1"/>
                <w:sz w:val="20"/>
                <w:szCs w:val="20"/>
              </w:rPr>
            </w:pPr>
          </w:p>
          <w:p w14:paraId="234F4A40" w14:textId="77777777" w:rsidR="00400A34" w:rsidRPr="003E4934" w:rsidRDefault="00400A34" w:rsidP="0038431E">
            <w:pPr>
              <w:spacing w:line="259" w:lineRule="auto"/>
              <w:rPr>
                <w:rFonts w:ascii="Calibri" w:eastAsia="Calibri" w:hAnsi="Calibri" w:cs="Calibri"/>
                <w:color w:val="000000" w:themeColor="text1"/>
                <w:sz w:val="20"/>
                <w:szCs w:val="20"/>
              </w:rPr>
            </w:pPr>
          </w:p>
          <w:p w14:paraId="7A4BC4DA" w14:textId="33E0405C" w:rsidR="00400A34" w:rsidRPr="003E4934" w:rsidRDefault="00400A34" w:rsidP="007A07E5">
            <w:pPr>
              <w:spacing w:line="259" w:lineRule="auto"/>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p>
        </w:tc>
        <w:tc>
          <w:tcPr>
            <w:tcW w:w="1559" w:type="dxa"/>
          </w:tcPr>
          <w:p w14:paraId="12DC5417" w14:textId="18058072" w:rsidR="544C7337" w:rsidRPr="003E4934" w:rsidRDefault="009D542E" w:rsidP="00201F17">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r w:rsidR="0C26A699" w:rsidRPr="003E4934">
              <w:rPr>
                <w:rFonts w:ascii="Calibri" w:eastAsia="Calibri" w:hAnsi="Calibri" w:cs="Calibri"/>
                <w:color w:val="000000" w:themeColor="text1"/>
                <w:sz w:val="20"/>
                <w:szCs w:val="20"/>
              </w:rPr>
              <w:t>,</w:t>
            </w:r>
            <w:r w:rsidR="50D6C5E7" w:rsidRPr="003E4934">
              <w:rPr>
                <w:rFonts w:ascii="Calibri" w:eastAsia="Calibri" w:hAnsi="Calibri" w:cs="Calibri"/>
                <w:color w:val="000000" w:themeColor="text1"/>
                <w:sz w:val="20"/>
                <w:szCs w:val="20"/>
              </w:rPr>
              <w:t>4</w:t>
            </w:r>
            <w:r w:rsidR="0C26A699" w:rsidRPr="003E4934">
              <w:rPr>
                <w:rFonts w:ascii="Calibri" w:eastAsia="Calibri" w:hAnsi="Calibri" w:cs="Calibri"/>
                <w:color w:val="000000" w:themeColor="text1"/>
                <w:sz w:val="20"/>
                <w:szCs w:val="20"/>
              </w:rPr>
              <w:t>0</w:t>
            </w:r>
          </w:p>
        </w:tc>
      </w:tr>
      <w:tr w:rsidR="544C7337" w:rsidRPr="003E4934" w14:paraId="2312F79B" w14:textId="77777777" w:rsidTr="007A07E5">
        <w:trPr>
          <w:trHeight w:val="480"/>
        </w:trPr>
        <w:tc>
          <w:tcPr>
            <w:tcW w:w="3397" w:type="dxa"/>
            <w:tcBorders>
              <w:tr2bl w:val="single" w:sz="4" w:space="0" w:color="auto"/>
            </w:tcBorders>
          </w:tcPr>
          <w:p w14:paraId="4D66EF23" w14:textId="77777777"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Maks. wynagrodzenie brutto na jednego Uczestnika </w:t>
            </w:r>
          </w:p>
          <w:p w14:paraId="00F0E0D8" w14:textId="77777777"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Przedsięwzięcia: </w:t>
            </w:r>
          </w:p>
          <w:p w14:paraId="33EE6AC1" w14:textId="2F8913A5"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Etap III                                   maks. liczba </w:t>
            </w:r>
          </w:p>
          <w:p w14:paraId="5C822F00" w14:textId="77777777" w:rsidR="00C55B3E" w:rsidRPr="003E4934" w:rsidRDefault="00C55B3E" w:rsidP="00C55B3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Uczestników Przedsięwzięcia</w:t>
            </w:r>
          </w:p>
          <w:p w14:paraId="426DBD2C" w14:textId="3AF46545" w:rsidR="0038431E" w:rsidRPr="003E4934" w:rsidRDefault="00C55B3E" w:rsidP="00C55B3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w Etapie III</w:t>
            </w:r>
            <w:r w:rsidRPr="003E4934" w:rsidDel="0028195C">
              <w:rPr>
                <w:rFonts w:ascii="Calibri" w:eastAsia="Calibri" w:hAnsi="Calibri" w:cs="Calibri"/>
                <w:b/>
                <w:bCs/>
                <w:color w:val="000000" w:themeColor="text1"/>
                <w:sz w:val="20"/>
                <w:szCs w:val="20"/>
              </w:rPr>
              <w:t xml:space="preserve"> </w:t>
            </w:r>
          </w:p>
        </w:tc>
        <w:tc>
          <w:tcPr>
            <w:tcW w:w="1418" w:type="dxa"/>
            <w:tcBorders>
              <w:tr2bl w:val="single" w:sz="4" w:space="0" w:color="auto"/>
            </w:tcBorders>
          </w:tcPr>
          <w:p w14:paraId="6EB35C44" w14:textId="4CDDE042"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11,</w:t>
            </w:r>
            <w:r w:rsidR="15E2417D" w:rsidRPr="003E4934">
              <w:rPr>
                <w:rFonts w:ascii="Calibri" w:eastAsia="Calibri" w:hAnsi="Calibri" w:cs="Calibri"/>
                <w:color w:val="000000" w:themeColor="text1"/>
                <w:sz w:val="20"/>
                <w:szCs w:val="20"/>
              </w:rPr>
              <w:t>5</w:t>
            </w:r>
            <w:r w:rsidRPr="003E4934">
              <w:rPr>
                <w:rFonts w:ascii="Calibri" w:eastAsia="Calibri" w:hAnsi="Calibri" w:cs="Calibri"/>
                <w:color w:val="000000" w:themeColor="text1"/>
                <w:sz w:val="20"/>
                <w:szCs w:val="20"/>
              </w:rPr>
              <w:t>0</w:t>
            </w:r>
          </w:p>
          <w:p w14:paraId="59341360" w14:textId="77777777" w:rsidR="00400A34" w:rsidRPr="003E4934" w:rsidRDefault="00400A34" w:rsidP="0038431E">
            <w:pPr>
              <w:rPr>
                <w:rFonts w:ascii="Calibri" w:eastAsia="Calibri" w:hAnsi="Calibri" w:cs="Calibri"/>
                <w:color w:val="000000" w:themeColor="text1"/>
                <w:sz w:val="20"/>
                <w:szCs w:val="20"/>
              </w:rPr>
            </w:pPr>
          </w:p>
          <w:p w14:paraId="297CE288" w14:textId="77777777" w:rsidR="00400A34" w:rsidRPr="003E4934" w:rsidRDefault="00400A34" w:rsidP="0038431E">
            <w:pPr>
              <w:rPr>
                <w:rFonts w:ascii="Calibri" w:eastAsia="Calibri" w:hAnsi="Calibri" w:cs="Calibri"/>
                <w:color w:val="000000" w:themeColor="text1"/>
                <w:sz w:val="20"/>
                <w:szCs w:val="20"/>
              </w:rPr>
            </w:pPr>
          </w:p>
          <w:p w14:paraId="2F0F4C09" w14:textId="370B42D0" w:rsidR="00400A34" w:rsidRPr="003E4934" w:rsidRDefault="00400A34"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p>
        </w:tc>
        <w:tc>
          <w:tcPr>
            <w:tcW w:w="1276" w:type="dxa"/>
            <w:tcBorders>
              <w:tr2bl w:val="single" w:sz="4" w:space="0" w:color="auto"/>
            </w:tcBorders>
          </w:tcPr>
          <w:p w14:paraId="49013D3C" w14:textId="76F115CC" w:rsidR="544C7337" w:rsidRPr="003E4934" w:rsidRDefault="7FDEC9E3" w:rsidP="0038431E">
            <w:pPr>
              <w:spacing w:line="259" w:lineRule="auto"/>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8,10</w:t>
            </w:r>
          </w:p>
          <w:p w14:paraId="70B24B5B" w14:textId="77777777" w:rsidR="00400A34" w:rsidRPr="003E4934" w:rsidRDefault="00400A34" w:rsidP="0038431E">
            <w:pPr>
              <w:spacing w:line="259" w:lineRule="auto"/>
              <w:rPr>
                <w:rFonts w:ascii="Calibri" w:eastAsia="Calibri" w:hAnsi="Calibri" w:cs="Calibri"/>
                <w:color w:val="000000" w:themeColor="text1"/>
                <w:sz w:val="20"/>
                <w:szCs w:val="20"/>
              </w:rPr>
            </w:pPr>
          </w:p>
          <w:p w14:paraId="78FBE566" w14:textId="77777777" w:rsidR="00400A34" w:rsidRPr="003E4934" w:rsidRDefault="00400A34" w:rsidP="0038431E">
            <w:pPr>
              <w:spacing w:line="259" w:lineRule="auto"/>
              <w:rPr>
                <w:rFonts w:ascii="Calibri" w:eastAsia="Calibri" w:hAnsi="Calibri" w:cs="Calibri"/>
                <w:color w:val="000000" w:themeColor="text1"/>
                <w:sz w:val="20"/>
                <w:szCs w:val="20"/>
              </w:rPr>
            </w:pPr>
          </w:p>
          <w:p w14:paraId="67DE630B" w14:textId="729C717D" w:rsidR="00400A34" w:rsidRPr="003E4934" w:rsidRDefault="00400A34" w:rsidP="007A07E5">
            <w:pPr>
              <w:spacing w:line="259" w:lineRule="auto"/>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p>
        </w:tc>
        <w:tc>
          <w:tcPr>
            <w:tcW w:w="1417" w:type="dxa"/>
            <w:tcBorders>
              <w:tr2bl w:val="single" w:sz="4" w:space="0" w:color="auto"/>
            </w:tcBorders>
          </w:tcPr>
          <w:p w14:paraId="777837BA" w14:textId="19DE1A70"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0,</w:t>
            </w:r>
            <w:r w:rsidR="33D3339F" w:rsidRPr="003E4934">
              <w:rPr>
                <w:rFonts w:ascii="Calibri" w:eastAsia="Calibri" w:hAnsi="Calibri" w:cs="Calibri"/>
                <w:color w:val="000000" w:themeColor="text1"/>
                <w:sz w:val="20"/>
                <w:szCs w:val="20"/>
              </w:rPr>
              <w:t>70</w:t>
            </w:r>
          </w:p>
          <w:p w14:paraId="1F1C06B3" w14:textId="77777777" w:rsidR="00400A34" w:rsidRPr="003E4934" w:rsidRDefault="00400A34" w:rsidP="0038431E">
            <w:pPr>
              <w:rPr>
                <w:rFonts w:ascii="Calibri" w:eastAsia="Calibri" w:hAnsi="Calibri" w:cs="Calibri"/>
                <w:color w:val="000000" w:themeColor="text1"/>
                <w:sz w:val="20"/>
                <w:szCs w:val="20"/>
              </w:rPr>
            </w:pPr>
          </w:p>
          <w:p w14:paraId="6F7AD743" w14:textId="77777777" w:rsidR="00400A34" w:rsidRPr="003E4934" w:rsidRDefault="00400A34" w:rsidP="0038431E">
            <w:pPr>
              <w:rPr>
                <w:rFonts w:ascii="Calibri" w:eastAsia="Calibri" w:hAnsi="Calibri" w:cs="Calibri"/>
                <w:color w:val="000000" w:themeColor="text1"/>
                <w:sz w:val="20"/>
                <w:szCs w:val="20"/>
              </w:rPr>
            </w:pPr>
          </w:p>
          <w:p w14:paraId="7E7C98F3" w14:textId="56A124DE" w:rsidR="00400A34" w:rsidRPr="003E4934" w:rsidRDefault="00400A34"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p>
        </w:tc>
        <w:tc>
          <w:tcPr>
            <w:tcW w:w="1559" w:type="dxa"/>
          </w:tcPr>
          <w:p w14:paraId="2AEE5667" w14:textId="78A900BE" w:rsidR="544C7337" w:rsidRPr="003E4934" w:rsidRDefault="0C26A699" w:rsidP="00201F17">
            <w:pPr>
              <w:jc w:val="cente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r w:rsidR="4FDD2AFE" w:rsidRPr="003E4934">
              <w:rPr>
                <w:rFonts w:ascii="Calibri" w:eastAsia="Calibri" w:hAnsi="Calibri" w:cs="Calibri"/>
                <w:color w:val="000000" w:themeColor="text1"/>
                <w:sz w:val="20"/>
                <w:szCs w:val="20"/>
              </w:rPr>
              <w:t>1</w:t>
            </w:r>
            <w:r w:rsidRPr="003E4934">
              <w:rPr>
                <w:rFonts w:ascii="Calibri" w:eastAsia="Calibri" w:hAnsi="Calibri" w:cs="Calibri"/>
                <w:color w:val="000000" w:themeColor="text1"/>
                <w:sz w:val="20"/>
                <w:szCs w:val="20"/>
              </w:rPr>
              <w:t>,00</w:t>
            </w:r>
          </w:p>
        </w:tc>
      </w:tr>
      <w:tr w:rsidR="544C7337" w:rsidRPr="003E4934" w14:paraId="51FD18A0" w14:textId="77777777" w:rsidTr="007A07E5">
        <w:tc>
          <w:tcPr>
            <w:tcW w:w="3397" w:type="dxa"/>
          </w:tcPr>
          <w:p w14:paraId="6169FD46" w14:textId="26C72BD3" w:rsidR="544C7337" w:rsidRPr="003E4934" w:rsidRDefault="0C26A699" w:rsidP="29DA62CB">
            <w:pPr>
              <w:spacing w:line="257" w:lineRule="auto"/>
              <w:jc w:val="center"/>
              <w:rPr>
                <w:rFonts w:ascii="Calibri" w:eastAsia="Calibri" w:hAnsi="Calibri" w:cs="Calibri"/>
                <w:b/>
                <w:bCs/>
                <w:color w:val="FFFFFF" w:themeColor="background1"/>
                <w:sz w:val="20"/>
                <w:szCs w:val="20"/>
              </w:rPr>
            </w:pPr>
            <w:r w:rsidRPr="003E4934">
              <w:rPr>
                <w:rFonts w:ascii="Calibri" w:eastAsia="Calibri" w:hAnsi="Calibri" w:cs="Calibri"/>
                <w:b/>
                <w:bCs/>
                <w:sz w:val="20"/>
                <w:szCs w:val="20"/>
              </w:rPr>
              <w:t>Razem</w:t>
            </w:r>
          </w:p>
        </w:tc>
        <w:tc>
          <w:tcPr>
            <w:tcW w:w="1418" w:type="dxa"/>
          </w:tcPr>
          <w:p w14:paraId="4CBD8168" w14:textId="06AB080D" w:rsidR="544C7337" w:rsidRPr="003E4934" w:rsidRDefault="4E20904A" w:rsidP="00201F17">
            <w:pPr>
              <w:jc w:val="center"/>
            </w:pPr>
            <w:r w:rsidRPr="003E4934">
              <w:t>1</w:t>
            </w:r>
            <w:r w:rsidR="71CBDA8E" w:rsidRPr="003E4934">
              <w:t>7</w:t>
            </w:r>
            <w:r w:rsidRPr="003E4934">
              <w:t>,</w:t>
            </w:r>
            <w:r w:rsidR="2BCE54F0" w:rsidRPr="003E4934">
              <w:t>5</w:t>
            </w:r>
            <w:r w:rsidRPr="003E4934">
              <w:t>0</w:t>
            </w:r>
          </w:p>
        </w:tc>
        <w:tc>
          <w:tcPr>
            <w:tcW w:w="1276" w:type="dxa"/>
          </w:tcPr>
          <w:p w14:paraId="746403FE" w14:textId="6D64EB3E" w:rsidR="544C7337" w:rsidRPr="003E4934" w:rsidRDefault="7999AF76" w:rsidP="0028195C">
            <w:pPr>
              <w:spacing w:line="259" w:lineRule="auto"/>
              <w:jc w:val="center"/>
              <w:rPr>
                <w:rFonts w:ascii="Calibri" w:eastAsia="Calibri" w:hAnsi="Calibri" w:cs="Calibri"/>
              </w:rPr>
            </w:pPr>
            <w:r w:rsidRPr="003E4934">
              <w:t>14,10</w:t>
            </w:r>
          </w:p>
        </w:tc>
        <w:tc>
          <w:tcPr>
            <w:tcW w:w="1417" w:type="dxa"/>
          </w:tcPr>
          <w:p w14:paraId="502DA6B9" w14:textId="711FCDC3" w:rsidR="544C7337" w:rsidRPr="003E4934" w:rsidRDefault="7999AF76" w:rsidP="00201F17">
            <w:pPr>
              <w:jc w:val="center"/>
            </w:pPr>
            <w:r w:rsidRPr="003E4934">
              <w:t>5,90</w:t>
            </w:r>
          </w:p>
        </w:tc>
        <w:tc>
          <w:tcPr>
            <w:tcW w:w="1559" w:type="dxa"/>
          </w:tcPr>
          <w:p w14:paraId="7FC85821" w14:textId="068E72DC" w:rsidR="544C7337" w:rsidRPr="003E4934" w:rsidRDefault="0C26A699" w:rsidP="29DA62CB">
            <w:pPr>
              <w:jc w:val="center"/>
              <w:rPr>
                <w:rFonts w:ascii="Calibri" w:eastAsia="Calibri" w:hAnsi="Calibri" w:cs="Calibri"/>
                <w:sz w:val="20"/>
                <w:szCs w:val="20"/>
              </w:rPr>
            </w:pPr>
            <w:r w:rsidRPr="003E4934">
              <w:rPr>
                <w:rFonts w:ascii="Calibri" w:eastAsia="Calibri" w:hAnsi="Calibri" w:cs="Calibri"/>
                <w:sz w:val="20"/>
                <w:szCs w:val="20"/>
              </w:rPr>
              <w:t>37,</w:t>
            </w:r>
            <w:r w:rsidR="558AD685" w:rsidRPr="003E4934">
              <w:rPr>
                <w:rFonts w:ascii="Calibri" w:eastAsia="Calibri" w:hAnsi="Calibri" w:cs="Calibri"/>
                <w:sz w:val="20"/>
                <w:szCs w:val="20"/>
              </w:rPr>
              <w:t>5</w:t>
            </w:r>
            <w:r w:rsidRPr="003E4934">
              <w:rPr>
                <w:rFonts w:ascii="Calibri" w:eastAsia="Calibri" w:hAnsi="Calibri" w:cs="Calibri"/>
                <w:sz w:val="20"/>
                <w:szCs w:val="20"/>
              </w:rPr>
              <w:t>0</w:t>
            </w:r>
          </w:p>
        </w:tc>
      </w:tr>
    </w:tbl>
    <w:p w14:paraId="44AC275B" w14:textId="63886B26" w:rsidR="544C7337" w:rsidRPr="003E4934" w:rsidRDefault="544C7337" w:rsidP="544C7337">
      <w:pPr>
        <w:pStyle w:val="Akapitzlist"/>
        <w:ind w:left="284"/>
        <w:jc w:val="both"/>
      </w:pPr>
    </w:p>
    <w:p w14:paraId="431D5D70" w14:textId="5C2EFFA6" w:rsidR="00AC5A31" w:rsidRPr="003E4934" w:rsidRDefault="00CA056E" w:rsidP="00E52F80">
      <w:pPr>
        <w:pStyle w:val="Akapitzlist"/>
        <w:numPr>
          <w:ilvl w:val="0"/>
          <w:numId w:val="25"/>
        </w:numPr>
        <w:ind w:left="284" w:hanging="284"/>
        <w:jc w:val="both"/>
      </w:pPr>
      <w:r w:rsidRPr="003E4934">
        <w:rPr>
          <w:b/>
          <w:bCs/>
        </w:rPr>
        <w:t xml:space="preserve">Maksymalny poziom </w:t>
      </w:r>
      <w:r w:rsidR="00C216F2" w:rsidRPr="003E4934">
        <w:rPr>
          <w:b/>
          <w:bCs/>
        </w:rPr>
        <w:t xml:space="preserve">wynagrodzenia </w:t>
      </w:r>
      <w:r w:rsidRPr="003E4934">
        <w:rPr>
          <w:b/>
          <w:bCs/>
        </w:rPr>
        <w:t xml:space="preserve">jednego </w:t>
      </w:r>
      <w:r w:rsidR="00D15DB4" w:rsidRPr="003E4934">
        <w:rPr>
          <w:b/>
          <w:bCs/>
        </w:rPr>
        <w:t>Uczestnika Przedsięwzięcia</w:t>
      </w:r>
      <w:r w:rsidRPr="003E4934">
        <w:rPr>
          <w:b/>
          <w:bCs/>
        </w:rPr>
        <w:t xml:space="preserve"> </w:t>
      </w:r>
      <w:r w:rsidR="00C216F2" w:rsidRPr="003E4934">
        <w:rPr>
          <w:b/>
          <w:bCs/>
        </w:rPr>
        <w:t xml:space="preserve">w ramach </w:t>
      </w:r>
      <w:r w:rsidRPr="003E4934">
        <w:rPr>
          <w:b/>
          <w:bCs/>
        </w:rPr>
        <w:t>Umowy</w:t>
      </w:r>
      <w:r w:rsidR="0040046F" w:rsidRPr="003E4934">
        <w:rPr>
          <w:b/>
          <w:bCs/>
        </w:rPr>
        <w:t xml:space="preserve"> </w:t>
      </w:r>
      <w:r w:rsidR="0040046F" w:rsidRPr="003E4934">
        <w:t>(jego</w:t>
      </w:r>
      <w:r w:rsidR="0040046F" w:rsidRPr="003E4934">
        <w:rPr>
          <w:b/>
          <w:bCs/>
        </w:rPr>
        <w:t xml:space="preserve"> </w:t>
      </w:r>
      <w:r w:rsidR="0040046F" w:rsidRPr="003E4934">
        <w:t>wynagrodzenia)</w:t>
      </w:r>
      <w:r w:rsidR="00295C42" w:rsidRPr="003E4934">
        <w:t xml:space="preserve"> w ramach danego Strumienia wskazan</w:t>
      </w:r>
      <w:r w:rsidR="4D5EF278" w:rsidRPr="003E4934">
        <w:t>ego</w:t>
      </w:r>
      <w:r w:rsidR="00295C42" w:rsidRPr="003E4934">
        <w:t xml:space="preserve"> we Wniosku</w:t>
      </w:r>
      <w:r w:rsidRPr="003E4934">
        <w:t xml:space="preserve">, </w:t>
      </w:r>
      <w:r w:rsidR="00295C42" w:rsidRPr="003E4934">
        <w:t xml:space="preserve">obejmujący jego świadczenia </w:t>
      </w:r>
      <w:r w:rsidRPr="003E4934">
        <w:t xml:space="preserve">w ramach </w:t>
      </w:r>
      <w:r w:rsidR="00295C42" w:rsidRPr="003E4934">
        <w:t xml:space="preserve">Umowy z rozbiciem na wynagrodzenie za wykonanie </w:t>
      </w:r>
      <w:r w:rsidR="00931A6D" w:rsidRPr="003E4934">
        <w:t xml:space="preserve">każdego z Etapów: </w:t>
      </w:r>
      <w:r w:rsidR="00784C7B" w:rsidRPr="003E4934">
        <w:t>Etap</w:t>
      </w:r>
      <w:r w:rsidR="00295C42" w:rsidRPr="003E4934">
        <w:t>u</w:t>
      </w:r>
      <w:r w:rsidR="00784C7B" w:rsidRPr="003E4934">
        <w:t xml:space="preserve"> I, </w:t>
      </w:r>
      <w:r w:rsidR="00295C42" w:rsidRPr="003E4934">
        <w:t xml:space="preserve">Etapu </w:t>
      </w:r>
      <w:r w:rsidR="00784C7B" w:rsidRPr="003E4934">
        <w:t>II</w:t>
      </w:r>
      <w:r w:rsidR="00AC5A31" w:rsidRPr="003E4934">
        <w:t xml:space="preserve"> i </w:t>
      </w:r>
      <w:r w:rsidR="00295C42" w:rsidRPr="003E4934">
        <w:t xml:space="preserve">Etapu </w:t>
      </w:r>
      <w:r w:rsidR="00784C7B" w:rsidRPr="003E4934">
        <w:t xml:space="preserve">III </w:t>
      </w:r>
      <w:r w:rsidRPr="003E4934">
        <w:t>nie może przekroczyć kwot wynikających z</w:t>
      </w:r>
      <w:r w:rsidR="00784C7B" w:rsidRPr="003E4934">
        <w:t> </w:t>
      </w:r>
      <w:r w:rsidRPr="003E4934">
        <w:t xml:space="preserve">określonych w Regulaminie maksymalnych kwot </w:t>
      </w:r>
      <w:r w:rsidR="00374DD5" w:rsidRPr="003E4934">
        <w:t xml:space="preserve">brutto </w:t>
      </w:r>
      <w:r w:rsidR="00295C42" w:rsidRPr="003E4934">
        <w:t>przypadających na dany Etap w ramach danego Strumienia</w:t>
      </w:r>
      <w:r w:rsidR="004B3B4A" w:rsidRPr="003E4934">
        <w:t xml:space="preserve"> na jednego Uczestnika Przedsięwzięcia</w:t>
      </w:r>
      <w:r w:rsidR="00295C42" w:rsidRPr="003E4934">
        <w:t>.</w:t>
      </w:r>
    </w:p>
    <w:p w14:paraId="29B58A50" w14:textId="0FAA85DA" w:rsidR="00C53D06" w:rsidRPr="003E4934" w:rsidRDefault="00CA056E" w:rsidP="00E52F80">
      <w:pPr>
        <w:pStyle w:val="Akapitzlist"/>
        <w:numPr>
          <w:ilvl w:val="0"/>
          <w:numId w:val="25"/>
        </w:numPr>
        <w:ind w:left="284" w:hanging="284"/>
        <w:jc w:val="both"/>
      </w:pPr>
      <w:r w:rsidRPr="003E4934">
        <w:rPr>
          <w:b/>
        </w:rPr>
        <w:t xml:space="preserve">Szczegółowy sposób </w:t>
      </w:r>
      <w:r w:rsidR="00C216F2" w:rsidRPr="003E4934">
        <w:rPr>
          <w:b/>
        </w:rPr>
        <w:t>zapłaty wynagrodzenia</w:t>
      </w:r>
      <w:r w:rsidRPr="003E4934">
        <w:rPr>
          <w:b/>
        </w:rPr>
        <w:t>, w tym warunki i form</w:t>
      </w:r>
      <w:r w:rsidR="00C216F2" w:rsidRPr="003E4934">
        <w:rPr>
          <w:b/>
        </w:rPr>
        <w:t>a</w:t>
      </w:r>
      <w:r w:rsidRPr="003E4934">
        <w:rPr>
          <w:b/>
        </w:rPr>
        <w:t xml:space="preserve"> przekazywanego przez NCBR </w:t>
      </w:r>
      <w:r w:rsidR="00C216F2" w:rsidRPr="003E4934">
        <w:rPr>
          <w:b/>
        </w:rPr>
        <w:t>wynagrodzenia,</w:t>
      </w:r>
      <w:r w:rsidRPr="003E4934">
        <w:rPr>
          <w:b/>
        </w:rPr>
        <w:t xml:space="preserve"> określone </w:t>
      </w:r>
      <w:r w:rsidR="0050359D" w:rsidRPr="003E4934">
        <w:rPr>
          <w:b/>
        </w:rPr>
        <w:t xml:space="preserve">zostały </w:t>
      </w:r>
      <w:r w:rsidRPr="003E4934">
        <w:rPr>
          <w:b/>
        </w:rPr>
        <w:t>w Umowie</w:t>
      </w:r>
      <w:r w:rsidRPr="003E4934">
        <w:t>.</w:t>
      </w:r>
    </w:p>
    <w:p w14:paraId="6AFA450D" w14:textId="308CAA58" w:rsidR="00D54FAD" w:rsidRPr="003E4934" w:rsidRDefault="00D15DB4" w:rsidP="00E52F80">
      <w:pPr>
        <w:pStyle w:val="Akapitzlist"/>
        <w:numPr>
          <w:ilvl w:val="0"/>
          <w:numId w:val="25"/>
        </w:numPr>
        <w:ind w:left="284" w:hanging="284"/>
        <w:jc w:val="both"/>
      </w:pPr>
      <w:r w:rsidRPr="003E4934">
        <w:t>Uczestnik Przedsięwzięcia</w:t>
      </w:r>
      <w:r w:rsidR="00CA056E" w:rsidRPr="003E4934">
        <w:t xml:space="preserve"> może rozpocząć realizację Umowy oraz poszczególnych </w:t>
      </w:r>
      <w:r w:rsidR="004F5BD5" w:rsidRPr="003E4934">
        <w:t>Etapów</w:t>
      </w:r>
      <w:r w:rsidR="00CA056E" w:rsidRPr="003E4934">
        <w:t xml:space="preserve"> wyłącznie na zasadach określonych w Umowie.</w:t>
      </w:r>
    </w:p>
    <w:p w14:paraId="4F5C72E3" w14:textId="44053C08" w:rsidR="00995162" w:rsidRDefault="00254504" w:rsidP="00E52F80">
      <w:pPr>
        <w:pStyle w:val="Akapitzlist"/>
        <w:numPr>
          <w:ilvl w:val="0"/>
          <w:numId w:val="25"/>
        </w:numPr>
        <w:ind w:left="284" w:hanging="284"/>
        <w:jc w:val="both"/>
        <w:rPr>
          <w:ins w:id="331" w:author="Autor"/>
        </w:rPr>
      </w:pPr>
      <w:r w:rsidRPr="003E4934">
        <w:t>W</w:t>
      </w:r>
      <w:r w:rsidR="00D54FAD" w:rsidRPr="003E4934">
        <w:t xml:space="preserve"> trakcie realizacji </w:t>
      </w:r>
      <w:r w:rsidR="4038667E" w:rsidRPr="003E4934">
        <w:t>U</w:t>
      </w:r>
      <w:r w:rsidR="00D54FAD" w:rsidRPr="003E4934">
        <w:t xml:space="preserve">mów z Uczestnikami Przedsięwzięcia, w razie dysponowania </w:t>
      </w:r>
      <w:r w:rsidR="009E36DF" w:rsidRPr="003E4934">
        <w:t xml:space="preserve">środkami </w:t>
      </w:r>
      <w:r w:rsidR="00D54FAD" w:rsidRPr="003E4934">
        <w:t xml:space="preserve">dodatkowymi </w:t>
      </w:r>
      <w:r w:rsidR="3C96D7DF" w:rsidRPr="003E4934">
        <w:t xml:space="preserve">lub pozostałymi wskutek różnicy między </w:t>
      </w:r>
      <w:r w:rsidR="5158D23E" w:rsidRPr="003E4934">
        <w:t xml:space="preserve">Alokacją i </w:t>
      </w:r>
      <w:r w:rsidR="2B9A36DA" w:rsidRPr="003E4934">
        <w:t xml:space="preserve">wynagrodzeniem całkowitym </w:t>
      </w:r>
      <w:r w:rsidR="2B9A36DA" w:rsidRPr="003E4934">
        <w:lastRenderedPageBreak/>
        <w:t xml:space="preserve">określonym </w:t>
      </w:r>
      <w:r w:rsidR="3C96D7DF" w:rsidRPr="003E4934">
        <w:t>Wnioskami</w:t>
      </w:r>
      <w:r w:rsidR="00E02FFF" w:rsidRPr="003E4934">
        <w:t>,</w:t>
      </w:r>
      <w:r w:rsidR="3C96D7DF" w:rsidRPr="003E4934">
        <w:t xml:space="preserve"> </w:t>
      </w:r>
      <w:r w:rsidRPr="003E4934">
        <w:t>i wedle swojego uznania</w:t>
      </w:r>
      <w:r w:rsidR="00D54FAD" w:rsidRPr="003E4934">
        <w:t xml:space="preserve">, </w:t>
      </w:r>
      <w:r w:rsidRPr="003E4934">
        <w:t xml:space="preserve">NCBR </w:t>
      </w:r>
      <w:r w:rsidR="00D54FAD" w:rsidRPr="003E4934">
        <w:t>może jednostronnie zwiększyć</w:t>
      </w:r>
      <w:r w:rsidR="00CA056E" w:rsidRPr="003E4934">
        <w:t xml:space="preserve"> </w:t>
      </w:r>
      <w:r w:rsidR="00D54FAD" w:rsidRPr="003E4934">
        <w:t xml:space="preserve">budżet </w:t>
      </w:r>
      <w:r w:rsidR="00C871ED" w:rsidRPr="003E4934">
        <w:t xml:space="preserve">ogólny </w:t>
      </w:r>
      <w:r w:rsidR="00D54FAD" w:rsidRPr="003E4934">
        <w:t>Przedsięwzięcia z takim skutkiem, że zwiększeniu ulegnie liczba Uczestników Przedsięwzięcia dopuszczanych do określonych przez NCBR Etapów w ramach wskazanych przez NCBR Strumieni. W takim wypadku NCBR informuje</w:t>
      </w:r>
      <w:r w:rsidR="00C94308" w:rsidRPr="003E4934">
        <w:t xml:space="preserve"> </w:t>
      </w:r>
      <w:r w:rsidR="00D54FAD" w:rsidRPr="003E4934">
        <w:t xml:space="preserve">Uczestników Przedsięwzięcia o takiej okoliczności i jej wpływie na </w:t>
      </w:r>
      <w:r w:rsidR="00C871ED" w:rsidRPr="003E4934">
        <w:t>liczbę Uczestników Przedsięwzięcia dopuszczanych w ramach Selekcji Etapu I lub Selekcji Etapu II w danym Strumieniu do kolejnego Etapu</w:t>
      </w:r>
      <w:r w:rsidR="00C94308" w:rsidRPr="003E4934">
        <w:t xml:space="preserve"> niezwłocznie, lecz nie później niż przed ogłoszeniem Listy Rankingowej w ramach Selekcji danego Etapu</w:t>
      </w:r>
      <w:r w:rsidRPr="003E4934">
        <w:t xml:space="preserve"> objętej zwiększeniem liczby Uczestników Przedsięwzięcia, zgodni</w:t>
      </w:r>
      <w:r w:rsidR="00326B98" w:rsidRPr="003E4934">
        <w:t>e</w:t>
      </w:r>
      <w:r w:rsidRPr="003E4934">
        <w:t xml:space="preserve"> z niniejszym ustępem</w:t>
      </w:r>
      <w:r w:rsidR="00D54FAD" w:rsidRPr="003E4934">
        <w:t>.</w:t>
      </w:r>
      <w:r w:rsidR="00C871ED" w:rsidRPr="003E4934">
        <w:t xml:space="preserve"> Zmiana budżetu </w:t>
      </w:r>
      <w:r w:rsidR="55B3BE70" w:rsidRPr="003E4934">
        <w:t xml:space="preserve">ogólnego Przedsięwzięcia </w:t>
      </w:r>
      <w:r w:rsidR="003310B0" w:rsidRPr="003E4934">
        <w:t xml:space="preserve">i zwiększenie liczby Uczestników Przedsięwzięcia dopuszczanych w danym Strumieniu do kolejnego Etapu </w:t>
      </w:r>
      <w:r w:rsidR="00C871ED" w:rsidRPr="003E4934">
        <w:t>zgodnie z tym ustępem nie wymaga zmian</w:t>
      </w:r>
      <w:r w:rsidR="5C5E22BB" w:rsidRPr="003E4934">
        <w:t>y</w:t>
      </w:r>
      <w:r w:rsidR="00C871ED" w:rsidRPr="003E4934">
        <w:t xml:space="preserve"> </w:t>
      </w:r>
      <w:r w:rsidR="58D1AC0B" w:rsidRPr="003E4934">
        <w:t>U</w:t>
      </w:r>
      <w:r w:rsidR="00C871ED" w:rsidRPr="003E4934">
        <w:t>mów z Uczestnikami Przedsięwzięcia.</w:t>
      </w:r>
      <w:bookmarkStart w:id="332" w:name="_GoBack"/>
    </w:p>
    <w:p w14:paraId="2FAF39F6" w14:textId="07670C7C" w:rsidR="00B276FC" w:rsidRDefault="00B276FC" w:rsidP="00E52F80">
      <w:pPr>
        <w:pStyle w:val="Akapitzlist"/>
        <w:numPr>
          <w:ilvl w:val="0"/>
          <w:numId w:val="25"/>
        </w:numPr>
        <w:ind w:left="284" w:hanging="284"/>
        <w:jc w:val="both"/>
        <w:rPr>
          <w:ins w:id="333" w:author="Autor"/>
        </w:rPr>
      </w:pPr>
      <w:ins w:id="334" w:author="Autor">
        <w:r>
          <w:t xml:space="preserve">Jeśli w wyniku oceny Wniosków w danym Strumieniu </w:t>
        </w:r>
        <w:r w:rsidR="009C1D2B">
          <w:t xml:space="preserve">przed publikacją Listy Rankingowej NCBR ustali, że </w:t>
        </w:r>
        <w:r>
          <w:t>liczba Wniosków, które zgodnie z Rozdziałem VI spełniają przesłanki przyznania im Wyniku Pozytywnego, jest mniejsza niż maksymalna liczba podmiotów w tym Strumieniu</w:t>
        </w:r>
        <w:r w:rsidR="009C1D2B">
          <w:t xml:space="preserve">, które mogą być dopuszczone do zawarcia Umowy </w:t>
        </w:r>
        <w:r>
          <w:t>zgodnie z tabelą zawartą w ust. 2, NCBR przed publikacją Listy Rankingowej jest uprawnione, w ramach maksymalnego Budżetu Przedsięwzięcia:</w:t>
        </w:r>
      </w:ins>
    </w:p>
    <w:p w14:paraId="6636F136" w14:textId="76F8615F" w:rsidR="009C1D2B" w:rsidRDefault="00B276FC" w:rsidP="00B276FC">
      <w:pPr>
        <w:pStyle w:val="Akapitzlist"/>
        <w:numPr>
          <w:ilvl w:val="1"/>
          <w:numId w:val="25"/>
        </w:numPr>
        <w:ind w:left="567"/>
        <w:jc w:val="both"/>
        <w:rPr>
          <w:ins w:id="335" w:author="Autor"/>
        </w:rPr>
      </w:pPr>
      <w:ins w:id="336" w:author="Autor">
        <w:r>
          <w:t xml:space="preserve">obniżyć w takim Strumieniu maksymalny budżet i </w:t>
        </w:r>
        <w:r w:rsidR="009C1D2B">
          <w:t>maksymalną liczbę Uczestników Przedsięwzięcia odpowiednio do liczby Wniosków ocenionych pozytywnie w danym Strumieniu, a następnie,</w:t>
        </w:r>
      </w:ins>
    </w:p>
    <w:p w14:paraId="17DCD65A" w14:textId="408E5E0A" w:rsidR="00B276FC" w:rsidRPr="003E4934" w:rsidRDefault="009C1D2B" w:rsidP="00B276FC">
      <w:pPr>
        <w:pStyle w:val="Akapitzlist"/>
        <w:numPr>
          <w:ilvl w:val="1"/>
          <w:numId w:val="25"/>
        </w:numPr>
        <w:ind w:left="567"/>
        <w:jc w:val="both"/>
      </w:pPr>
      <w:ins w:id="337" w:author="Autor">
        <w:r>
          <w:t xml:space="preserve">środki Budżetu uwolnione zgodnie z lit. a) przesunąć </w:t>
        </w:r>
        <w:r w:rsidR="00B276FC">
          <w:t xml:space="preserve">z </w:t>
        </w:r>
        <w:r>
          <w:t xml:space="preserve">danego </w:t>
        </w:r>
        <w:r w:rsidR="00B276FC">
          <w:t>Strumienia do innego Strumienia</w:t>
        </w:r>
        <w:r>
          <w:t>,</w:t>
        </w:r>
        <w:r w:rsidR="00B276FC">
          <w:t xml:space="preserve"> wraz z</w:t>
        </w:r>
        <w:r>
          <w:t xml:space="preserve"> odpowiednim </w:t>
        </w:r>
        <w:r w:rsidR="00B276FC">
          <w:t>zwiększeniem w takim drugim Strumieniu maksymalnej liczby Uczestników na określonych przez NCBR Etapach, w tym liczby podmiotów z którymi zostanie zawarta w danym Strumieniu</w:t>
        </w:r>
        <w:r>
          <w:t xml:space="preserve"> Umowa</w:t>
        </w:r>
        <w:r w:rsidR="00B276FC">
          <w:t>.</w:t>
        </w:r>
      </w:ins>
      <w:bookmarkEnd w:id="332"/>
    </w:p>
    <w:p w14:paraId="5BA752A7" w14:textId="77777777" w:rsidR="00293D64" w:rsidRPr="003E4934" w:rsidRDefault="00293D64" w:rsidP="00293D64">
      <w:pPr>
        <w:pStyle w:val="Akapitzlist"/>
        <w:ind w:left="284"/>
        <w:jc w:val="both"/>
      </w:pPr>
      <w:bookmarkStart w:id="338" w:name="_Hlk511124657"/>
    </w:p>
    <w:p w14:paraId="3D1AC7A8" w14:textId="1C279127" w:rsidR="00C53D06" w:rsidRPr="003E4934" w:rsidRDefault="008C0349" w:rsidP="00E52F80">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339" w:name="_Toc496261317"/>
      <w:bookmarkStart w:id="340" w:name="_Toc503863025"/>
      <w:bookmarkStart w:id="341" w:name="_Toc53762112"/>
      <w:bookmarkStart w:id="342" w:name="_Toc59586200"/>
      <w:bookmarkEnd w:id="330"/>
      <w:bookmarkEnd w:id="338"/>
      <w:r w:rsidRPr="003E4934">
        <w:rPr>
          <w:rFonts w:asciiTheme="minorHAnsi" w:eastAsia="Arial Unicode MS" w:hAnsiTheme="minorHAnsi" w:cstheme="majorHAnsi"/>
          <w:b/>
          <w:color w:val="C00000"/>
          <w:sz w:val="28"/>
          <w:szCs w:val="28"/>
        </w:rPr>
        <w:t xml:space="preserve">Postanowienia Umowy z </w:t>
      </w:r>
      <w:bookmarkEnd w:id="339"/>
      <w:bookmarkEnd w:id="340"/>
      <w:r w:rsidR="00D15DB4" w:rsidRPr="003E4934">
        <w:rPr>
          <w:rFonts w:asciiTheme="minorHAnsi" w:eastAsia="Arial Unicode MS" w:hAnsiTheme="minorHAnsi" w:cstheme="majorHAnsi"/>
          <w:b/>
          <w:color w:val="C00000"/>
          <w:sz w:val="28"/>
          <w:szCs w:val="28"/>
        </w:rPr>
        <w:t>Uczestnikami Przedsięwzięcia</w:t>
      </w:r>
      <w:bookmarkEnd w:id="341"/>
      <w:bookmarkEnd w:id="342"/>
    </w:p>
    <w:p w14:paraId="476A3C97" w14:textId="07F6F441" w:rsidR="0040046F" w:rsidRPr="003E4934" w:rsidRDefault="008C0349" w:rsidP="00C53D06">
      <w:pPr>
        <w:spacing w:after="120" w:line="276" w:lineRule="auto"/>
        <w:jc w:val="both"/>
        <w:rPr>
          <w:rFonts w:cstheme="majorHAnsi"/>
        </w:rPr>
      </w:pPr>
      <w:r w:rsidRPr="003E4934">
        <w:rPr>
          <w:rFonts w:cstheme="majorHAnsi"/>
        </w:rPr>
        <w:t xml:space="preserve">Wzór Umowy stanowi Załącznik nr </w:t>
      </w:r>
      <w:r w:rsidR="006B296C" w:rsidRPr="003E4934">
        <w:rPr>
          <w:rFonts w:cstheme="majorHAnsi"/>
        </w:rPr>
        <w:t>8</w:t>
      </w:r>
      <w:r w:rsidRPr="003E4934">
        <w:rPr>
          <w:rFonts w:cstheme="majorHAnsi"/>
        </w:rPr>
        <w:t xml:space="preserve"> do Regulaminu. Umowa określa zasady działania NCBR i </w:t>
      </w:r>
      <w:r w:rsidR="00D15DB4" w:rsidRPr="003E4934">
        <w:rPr>
          <w:rFonts w:cstheme="majorHAnsi"/>
        </w:rPr>
        <w:t>Uczestników Przedsięwzięcia</w:t>
      </w:r>
      <w:r w:rsidRPr="003E4934">
        <w:rPr>
          <w:rFonts w:cstheme="majorHAnsi"/>
        </w:rPr>
        <w:t xml:space="preserve"> nieokreślone w Regulaminie.</w:t>
      </w:r>
    </w:p>
    <w:p w14:paraId="372CA316" w14:textId="77777777" w:rsidR="0040046F" w:rsidRPr="003E4934" w:rsidRDefault="0040046F" w:rsidP="00F1010A">
      <w:pPr>
        <w:pStyle w:val="Akapitzlist"/>
        <w:spacing w:after="0" w:line="240" w:lineRule="auto"/>
        <w:ind w:left="426"/>
        <w:jc w:val="both"/>
        <w:rPr>
          <w:rFonts w:cstheme="majorHAnsi"/>
        </w:rPr>
      </w:pPr>
      <w:bookmarkStart w:id="343" w:name="_Toc495414853"/>
      <w:bookmarkEnd w:id="343"/>
    </w:p>
    <w:p w14:paraId="467954E4" w14:textId="77777777" w:rsidR="00AA1C84" w:rsidRPr="003E4934" w:rsidRDefault="008C034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344" w:name="_Toc495487042"/>
      <w:bookmarkStart w:id="345" w:name="_Toc495414865"/>
      <w:bookmarkStart w:id="346" w:name="_Toc494180702"/>
      <w:bookmarkStart w:id="347" w:name="_Toc496261340"/>
      <w:bookmarkStart w:id="348" w:name="_Toc503863048"/>
      <w:bookmarkStart w:id="349" w:name="_Ref509201509"/>
      <w:bookmarkStart w:id="350" w:name="_Toc53762113"/>
      <w:bookmarkStart w:id="351" w:name="_Toc59586201"/>
      <w:bookmarkEnd w:id="344"/>
      <w:bookmarkEnd w:id="345"/>
      <w:r w:rsidRPr="003E4934">
        <w:rPr>
          <w:rFonts w:asciiTheme="minorHAnsi" w:eastAsia="Arial Unicode MS" w:hAnsiTheme="minorHAnsi" w:cstheme="majorHAnsi"/>
          <w:b/>
          <w:color w:val="C00000"/>
          <w:sz w:val="28"/>
          <w:szCs w:val="28"/>
        </w:rPr>
        <w:t xml:space="preserve">Przesłanki </w:t>
      </w:r>
      <w:r w:rsidR="000E3DB1" w:rsidRPr="003E4934">
        <w:rPr>
          <w:rFonts w:asciiTheme="minorHAnsi" w:eastAsia="Arial Unicode MS" w:hAnsiTheme="minorHAnsi" w:cstheme="majorHAnsi"/>
          <w:b/>
          <w:color w:val="C00000"/>
          <w:sz w:val="28"/>
          <w:szCs w:val="28"/>
        </w:rPr>
        <w:t xml:space="preserve">przedłużenia i </w:t>
      </w:r>
      <w:r w:rsidRPr="003E4934">
        <w:rPr>
          <w:rFonts w:asciiTheme="minorHAnsi" w:eastAsia="Arial Unicode MS" w:hAnsiTheme="minorHAnsi" w:cstheme="majorHAnsi"/>
          <w:b/>
          <w:color w:val="C00000"/>
          <w:sz w:val="28"/>
          <w:szCs w:val="28"/>
        </w:rPr>
        <w:t xml:space="preserve">zakończenia </w:t>
      </w:r>
      <w:bookmarkEnd w:id="346"/>
      <w:bookmarkEnd w:id="347"/>
      <w:r w:rsidRPr="003E4934">
        <w:rPr>
          <w:rFonts w:asciiTheme="minorHAnsi" w:eastAsia="Arial Unicode MS" w:hAnsiTheme="minorHAnsi" w:cstheme="majorHAnsi"/>
          <w:b/>
          <w:color w:val="C00000"/>
          <w:sz w:val="28"/>
          <w:szCs w:val="28"/>
        </w:rPr>
        <w:t>Postępowania</w:t>
      </w:r>
      <w:bookmarkEnd w:id="348"/>
      <w:bookmarkEnd w:id="349"/>
      <w:bookmarkEnd w:id="350"/>
      <w:bookmarkEnd w:id="351"/>
    </w:p>
    <w:p w14:paraId="37BA76C3" w14:textId="6C8686F1" w:rsidR="00EC088F" w:rsidRPr="003E4934" w:rsidRDefault="008C0349" w:rsidP="29DA62CB">
      <w:pPr>
        <w:pStyle w:val="Akapitzlist"/>
        <w:numPr>
          <w:ilvl w:val="0"/>
          <w:numId w:val="31"/>
        </w:numPr>
        <w:spacing w:after="0" w:line="240" w:lineRule="auto"/>
        <w:ind w:left="426" w:hanging="426"/>
        <w:jc w:val="both"/>
        <w:rPr>
          <w:rFonts w:cstheme="majorBidi"/>
        </w:rPr>
      </w:pPr>
      <w:r w:rsidRPr="003E4934">
        <w:rPr>
          <w:rFonts w:cstheme="majorBidi"/>
        </w:rPr>
        <w:t xml:space="preserve">Postępowanie może być </w:t>
      </w:r>
      <w:r w:rsidR="00747FC4" w:rsidRPr="003E4934">
        <w:rPr>
          <w:rFonts w:cstheme="majorBidi"/>
        </w:rPr>
        <w:t xml:space="preserve">przedłużone </w:t>
      </w:r>
      <w:r w:rsidRPr="003E4934">
        <w:rPr>
          <w:rFonts w:cstheme="majorBidi"/>
        </w:rPr>
        <w:t xml:space="preserve">przez </w:t>
      </w:r>
      <w:r w:rsidR="00D65462" w:rsidRPr="003E4934">
        <w:rPr>
          <w:rFonts w:cstheme="majorBidi"/>
        </w:rPr>
        <w:t>NCBR</w:t>
      </w:r>
      <w:r w:rsidRPr="003E4934">
        <w:rPr>
          <w:rFonts w:cstheme="majorBidi"/>
        </w:rPr>
        <w:t xml:space="preserve"> </w:t>
      </w:r>
      <w:r w:rsidR="00D65462" w:rsidRPr="003E4934">
        <w:rPr>
          <w:rFonts w:cstheme="majorBidi"/>
        </w:rPr>
        <w:t xml:space="preserve">albo </w:t>
      </w:r>
      <w:r w:rsidRPr="003E4934">
        <w:rPr>
          <w:rFonts w:cstheme="majorBidi"/>
        </w:rPr>
        <w:t>odwołane</w:t>
      </w:r>
      <w:r w:rsidR="00395C4C" w:rsidRPr="003E4934">
        <w:rPr>
          <w:rFonts w:cstheme="majorBidi"/>
        </w:rPr>
        <w:t xml:space="preserve"> (zakończone bez rozstrzygnięcia)</w:t>
      </w:r>
      <w:r w:rsidR="00C50B3F" w:rsidRPr="003E4934">
        <w:rPr>
          <w:rFonts w:cstheme="majorBidi"/>
        </w:rPr>
        <w:t xml:space="preserve"> </w:t>
      </w:r>
      <w:r w:rsidR="00991D97" w:rsidRPr="003E4934">
        <w:rPr>
          <w:rFonts w:cstheme="majorBidi"/>
        </w:rPr>
        <w:t>bez podania przyczyn</w:t>
      </w:r>
      <w:r w:rsidR="70C2B57C" w:rsidRPr="003E4934">
        <w:rPr>
          <w:rFonts w:cstheme="majorBidi"/>
        </w:rPr>
        <w:t>y</w:t>
      </w:r>
      <w:r w:rsidRPr="003E4934">
        <w:rPr>
          <w:rFonts w:cstheme="majorBidi"/>
        </w:rPr>
        <w:t xml:space="preserve">. </w:t>
      </w:r>
    </w:p>
    <w:p w14:paraId="076AD8B5" w14:textId="4BB84920" w:rsidR="00747FC4" w:rsidRPr="003E4934" w:rsidRDefault="00747FC4" w:rsidP="1ACD6A13">
      <w:pPr>
        <w:pStyle w:val="Akapitzlist"/>
        <w:numPr>
          <w:ilvl w:val="0"/>
          <w:numId w:val="31"/>
        </w:numPr>
        <w:spacing w:after="0" w:line="240" w:lineRule="auto"/>
        <w:ind w:left="426" w:hanging="426"/>
        <w:jc w:val="both"/>
        <w:rPr>
          <w:rFonts w:cstheme="majorBidi"/>
        </w:rPr>
      </w:pPr>
      <w:r w:rsidRPr="003E4934">
        <w:rPr>
          <w:rFonts w:cstheme="majorBidi"/>
        </w:rPr>
        <w:t xml:space="preserve">Przedłużenie Postępowania może mieć miejsce w </w:t>
      </w:r>
      <w:r w:rsidR="007F4DB2" w:rsidRPr="003E4934">
        <w:rPr>
          <w:rFonts w:cstheme="majorBidi"/>
        </w:rPr>
        <w:t>szczególności,</w:t>
      </w:r>
      <w:r w:rsidRPr="003E4934">
        <w:rPr>
          <w:rFonts w:cstheme="majorBidi"/>
        </w:rPr>
        <w:t xml:space="preserve"> </w:t>
      </w:r>
      <w:r w:rsidR="004402D7" w:rsidRPr="003E4934">
        <w:rPr>
          <w:rFonts w:cstheme="majorBidi"/>
        </w:rPr>
        <w:t xml:space="preserve">kiedy </w:t>
      </w:r>
      <w:r w:rsidRPr="003E4934">
        <w:rPr>
          <w:rFonts w:cstheme="majorBidi"/>
        </w:rPr>
        <w:t>ze względu na stopień skomplikowania Wniosków ich analiza wymaga więcej czasu niż przewidziano w Harmonogramie</w:t>
      </w:r>
      <w:r w:rsidR="00D65462" w:rsidRPr="003E4934">
        <w:rPr>
          <w:rFonts w:cstheme="majorBidi"/>
        </w:rPr>
        <w:t xml:space="preserve"> </w:t>
      </w:r>
      <w:r w:rsidR="00390FB3" w:rsidRPr="003E4934">
        <w:rPr>
          <w:rFonts w:cstheme="majorBidi"/>
        </w:rPr>
        <w:t>Przedsięwzięcia</w:t>
      </w:r>
      <w:r w:rsidRPr="003E4934">
        <w:rPr>
          <w:rFonts w:cstheme="majorBidi"/>
        </w:rPr>
        <w:t>. O przedłużeniu Postępowania Centrum informuje Wnioskodawców wraz ze wskazaniem nowych terminów.</w:t>
      </w:r>
    </w:p>
    <w:p w14:paraId="29083E45" w14:textId="1D7C7E3B" w:rsidR="00EC088F" w:rsidRPr="003E4934" w:rsidRDefault="00395C4C" w:rsidP="544C7337">
      <w:pPr>
        <w:pStyle w:val="Akapitzlist"/>
        <w:numPr>
          <w:ilvl w:val="0"/>
          <w:numId w:val="31"/>
        </w:numPr>
        <w:spacing w:after="0" w:line="240" w:lineRule="auto"/>
        <w:ind w:left="426" w:hanging="426"/>
        <w:jc w:val="both"/>
        <w:rPr>
          <w:rFonts w:cstheme="majorBidi"/>
        </w:rPr>
      </w:pPr>
      <w:r w:rsidRPr="003E4934">
        <w:rPr>
          <w:rFonts w:cstheme="majorBidi"/>
        </w:rPr>
        <w:t xml:space="preserve">Do momentu zawarcia </w:t>
      </w:r>
      <w:r w:rsidR="0091676B" w:rsidRPr="003E4934">
        <w:rPr>
          <w:rFonts w:cstheme="majorBidi"/>
        </w:rPr>
        <w:t xml:space="preserve">pierwszej z </w:t>
      </w:r>
      <w:r w:rsidRPr="003E4934">
        <w:rPr>
          <w:rFonts w:cstheme="majorBidi"/>
        </w:rPr>
        <w:t xml:space="preserve">Umów z Wnioskodawcami </w:t>
      </w:r>
      <w:r w:rsidR="001C1E73" w:rsidRPr="003E4934">
        <w:rPr>
          <w:rFonts w:cstheme="majorBidi"/>
        </w:rPr>
        <w:t>w zakresie danego Strumienia</w:t>
      </w:r>
      <w:r w:rsidRPr="003E4934">
        <w:rPr>
          <w:rFonts w:cstheme="majorBidi"/>
        </w:rPr>
        <w:t xml:space="preserve">, </w:t>
      </w:r>
      <w:r w:rsidR="008C0349" w:rsidRPr="003E4934">
        <w:rPr>
          <w:rFonts w:cstheme="majorBidi"/>
        </w:rPr>
        <w:t xml:space="preserve">Centrum może zakończyć Postępowanie </w:t>
      </w:r>
      <w:r w:rsidR="001C1E73" w:rsidRPr="003E4934">
        <w:rPr>
          <w:rFonts w:cstheme="majorBidi"/>
        </w:rPr>
        <w:t xml:space="preserve">w zakresie danego Strumienia lub w całości, </w:t>
      </w:r>
      <w:r w:rsidR="008C0349" w:rsidRPr="003E4934">
        <w:rPr>
          <w:rFonts w:cstheme="majorBidi"/>
        </w:rPr>
        <w:t xml:space="preserve">nie dokonując wyboru żadnego Wniosku, </w:t>
      </w:r>
      <w:r w:rsidR="006911FB" w:rsidRPr="003E4934">
        <w:rPr>
          <w:rFonts w:cstheme="majorBidi"/>
        </w:rPr>
        <w:t>w tym</w:t>
      </w:r>
      <w:r w:rsidR="008C0349" w:rsidRPr="003E4934">
        <w:rPr>
          <w:rFonts w:cstheme="majorBidi"/>
        </w:rPr>
        <w:t xml:space="preserve"> nie dokonując </w:t>
      </w:r>
      <w:r w:rsidR="00BB37CD" w:rsidRPr="003E4934">
        <w:rPr>
          <w:rFonts w:cstheme="majorBidi"/>
        </w:rPr>
        <w:t>o</w:t>
      </w:r>
      <w:r w:rsidR="008C0349" w:rsidRPr="003E4934">
        <w:rPr>
          <w:rFonts w:cstheme="majorBidi"/>
        </w:rPr>
        <w:t>cen</w:t>
      </w:r>
      <w:r w:rsidR="00D65462" w:rsidRPr="003E4934">
        <w:rPr>
          <w:rFonts w:cstheme="majorBidi"/>
        </w:rPr>
        <w:t xml:space="preserve">y </w:t>
      </w:r>
      <w:r w:rsidR="00BB37CD" w:rsidRPr="003E4934">
        <w:rPr>
          <w:rFonts w:cstheme="majorBidi"/>
        </w:rPr>
        <w:t>f</w:t>
      </w:r>
      <w:r w:rsidR="00D65462" w:rsidRPr="003E4934">
        <w:rPr>
          <w:rFonts w:cstheme="majorBidi"/>
        </w:rPr>
        <w:t xml:space="preserve">ormalnej Wniosków lub </w:t>
      </w:r>
      <w:r w:rsidR="00BB37CD" w:rsidRPr="003E4934">
        <w:rPr>
          <w:rFonts w:cstheme="majorBidi"/>
        </w:rPr>
        <w:t>o</w:t>
      </w:r>
      <w:r w:rsidR="00D65462" w:rsidRPr="003E4934">
        <w:rPr>
          <w:rFonts w:cstheme="majorBidi"/>
        </w:rPr>
        <w:t xml:space="preserve">ceny </w:t>
      </w:r>
      <w:r w:rsidR="00BB37CD" w:rsidRPr="003E4934">
        <w:rPr>
          <w:rFonts w:cstheme="majorBidi"/>
        </w:rPr>
        <w:t>m</w:t>
      </w:r>
      <w:r w:rsidR="008C0349" w:rsidRPr="003E4934">
        <w:rPr>
          <w:rFonts w:cstheme="majorBidi"/>
        </w:rPr>
        <w:t xml:space="preserve">erytorycznej Wniosków, niezależnie od spełnienia przez nie </w:t>
      </w:r>
      <w:r w:rsidR="005CF5CF" w:rsidRPr="003E4934">
        <w:rPr>
          <w:rFonts w:cstheme="majorBidi"/>
        </w:rPr>
        <w:t>Wymagań</w:t>
      </w:r>
      <w:r w:rsidR="008C0349" w:rsidRPr="003E4934">
        <w:rPr>
          <w:rFonts w:cstheme="majorBidi"/>
        </w:rPr>
        <w:t xml:space="preserve"> lub kryteriów określonych w tym dokumencie</w:t>
      </w:r>
      <w:r w:rsidR="00C966EE" w:rsidRPr="003E4934">
        <w:rPr>
          <w:rFonts w:cstheme="majorBidi"/>
        </w:rPr>
        <w:t>, w szczególności</w:t>
      </w:r>
      <w:r w:rsidR="00C50B3F" w:rsidRPr="003E4934">
        <w:rPr>
          <w:rFonts w:cstheme="majorBidi"/>
        </w:rPr>
        <w:t xml:space="preserve"> </w:t>
      </w:r>
      <w:r w:rsidR="759D3108" w:rsidRPr="003E4934">
        <w:rPr>
          <w:rFonts w:cstheme="majorBidi"/>
        </w:rPr>
        <w:t>do zakończenia Postępowania w zakresie danego Strumienia</w:t>
      </w:r>
      <w:r w:rsidR="3F61A249" w:rsidRPr="003E4934">
        <w:rPr>
          <w:rFonts w:cstheme="majorBidi"/>
        </w:rPr>
        <w:t>,</w:t>
      </w:r>
      <w:r w:rsidR="759D3108" w:rsidRPr="003E4934">
        <w:rPr>
          <w:rFonts w:cstheme="majorBidi"/>
        </w:rPr>
        <w:t xml:space="preserve"> </w:t>
      </w:r>
      <w:r w:rsidR="00C50B3F" w:rsidRPr="003E4934">
        <w:rPr>
          <w:rFonts w:cstheme="majorBidi"/>
        </w:rPr>
        <w:t>gdy</w:t>
      </w:r>
      <w:r w:rsidR="00DD4E56" w:rsidRPr="003E4934">
        <w:rPr>
          <w:rFonts w:cstheme="majorBidi"/>
        </w:rPr>
        <w:t xml:space="preserve"> </w:t>
      </w:r>
      <w:r w:rsidR="00C966EE" w:rsidRPr="003E4934">
        <w:rPr>
          <w:rFonts w:cstheme="majorBidi"/>
        </w:rPr>
        <w:t xml:space="preserve">liczba Wniosków rekomendowanych </w:t>
      </w:r>
      <w:r w:rsidR="00C216F2" w:rsidRPr="003E4934">
        <w:rPr>
          <w:rFonts w:cstheme="majorBidi"/>
        </w:rPr>
        <w:t>w ramach List</w:t>
      </w:r>
      <w:r w:rsidR="3CDBBF86" w:rsidRPr="003E4934">
        <w:rPr>
          <w:rFonts w:cstheme="majorBidi"/>
        </w:rPr>
        <w:t>y</w:t>
      </w:r>
      <w:r w:rsidR="00C216F2" w:rsidRPr="003E4934">
        <w:rPr>
          <w:rFonts w:cstheme="majorBidi"/>
        </w:rPr>
        <w:t xml:space="preserve"> Rankingow</w:t>
      </w:r>
      <w:r w:rsidR="7BE941F6" w:rsidRPr="003E4934">
        <w:rPr>
          <w:rFonts w:cstheme="majorBidi"/>
        </w:rPr>
        <w:t>ej</w:t>
      </w:r>
      <w:r w:rsidR="00C216F2" w:rsidRPr="003E4934">
        <w:rPr>
          <w:rFonts w:cstheme="majorBidi"/>
        </w:rPr>
        <w:t xml:space="preserve"> </w:t>
      </w:r>
      <w:r w:rsidR="00C966EE" w:rsidRPr="003E4934">
        <w:rPr>
          <w:rFonts w:cstheme="majorBidi"/>
        </w:rPr>
        <w:t xml:space="preserve">do podpisania Umowy </w:t>
      </w:r>
      <w:r w:rsidR="00C216F2" w:rsidRPr="003E4934">
        <w:rPr>
          <w:rFonts w:cstheme="majorBidi"/>
        </w:rPr>
        <w:t xml:space="preserve">w ramach </w:t>
      </w:r>
      <w:r w:rsidR="2F04F962" w:rsidRPr="003E4934">
        <w:rPr>
          <w:rFonts w:cstheme="majorBidi"/>
        </w:rPr>
        <w:t xml:space="preserve">tego </w:t>
      </w:r>
      <w:r w:rsidR="00C216F2" w:rsidRPr="003E4934">
        <w:rPr>
          <w:rFonts w:cstheme="majorBidi"/>
        </w:rPr>
        <w:t>Strumieni</w:t>
      </w:r>
      <w:r w:rsidR="4A9EE31C" w:rsidRPr="003E4934">
        <w:rPr>
          <w:rFonts w:cstheme="majorBidi"/>
        </w:rPr>
        <w:t>a</w:t>
      </w:r>
      <w:r w:rsidR="00C216F2" w:rsidRPr="003E4934">
        <w:rPr>
          <w:rFonts w:cstheme="majorBidi"/>
        </w:rPr>
        <w:t xml:space="preserve"> </w:t>
      </w:r>
      <w:r w:rsidR="00C966EE" w:rsidRPr="003E4934">
        <w:rPr>
          <w:rFonts w:cstheme="majorBidi"/>
        </w:rPr>
        <w:t xml:space="preserve">będzie mniejsza niż </w:t>
      </w:r>
      <w:r w:rsidR="0D2DEAE2" w:rsidRPr="003E4934">
        <w:rPr>
          <w:rFonts w:cstheme="majorBidi"/>
        </w:rPr>
        <w:t>trz</w:t>
      </w:r>
      <w:r w:rsidR="009312B9" w:rsidRPr="003E4934">
        <w:rPr>
          <w:rFonts w:cstheme="majorBidi"/>
        </w:rPr>
        <w:t>y</w:t>
      </w:r>
      <w:r w:rsidR="00C966EE" w:rsidRPr="003E4934">
        <w:rPr>
          <w:rFonts w:cstheme="majorBidi"/>
        </w:rPr>
        <w:t>.</w:t>
      </w:r>
    </w:p>
    <w:p w14:paraId="3C499E7B" w14:textId="77777777" w:rsidR="00EC088F" w:rsidRPr="003E4934" w:rsidRDefault="008C0349" w:rsidP="00E52F80">
      <w:pPr>
        <w:pStyle w:val="Akapitzlist"/>
        <w:numPr>
          <w:ilvl w:val="0"/>
          <w:numId w:val="31"/>
        </w:numPr>
        <w:spacing w:after="0" w:line="240" w:lineRule="auto"/>
        <w:ind w:left="426" w:hanging="426"/>
        <w:jc w:val="both"/>
        <w:rPr>
          <w:rFonts w:cstheme="majorHAnsi"/>
        </w:rPr>
      </w:pPr>
      <w:r w:rsidRPr="003E4934">
        <w:rPr>
          <w:rFonts w:cstheme="majorHAnsi"/>
        </w:rPr>
        <w:t xml:space="preserve">NCBR zastrzega sobie prawo do </w:t>
      </w:r>
      <w:r w:rsidR="00395C4C" w:rsidRPr="003E4934">
        <w:rPr>
          <w:rFonts w:cstheme="majorHAnsi"/>
        </w:rPr>
        <w:t xml:space="preserve">zakończenia </w:t>
      </w:r>
      <w:r w:rsidRPr="003E4934">
        <w:rPr>
          <w:rFonts w:cstheme="majorHAnsi"/>
        </w:rPr>
        <w:t>Postępowania</w:t>
      </w:r>
      <w:r w:rsidR="00395C4C" w:rsidRPr="003E4934">
        <w:rPr>
          <w:rFonts w:cstheme="majorHAnsi"/>
        </w:rPr>
        <w:t xml:space="preserve"> bez rozstrzygnięcia</w:t>
      </w:r>
      <w:r w:rsidRPr="003E4934">
        <w:rPr>
          <w:rFonts w:cstheme="majorHAnsi"/>
        </w:rPr>
        <w:t xml:space="preserve">, w każdym przypadku, w szczególności w przypadku zmian w przepisach prawa mających wpływ na warunki </w:t>
      </w:r>
      <w:r w:rsidRPr="003E4934">
        <w:rPr>
          <w:rFonts w:cstheme="majorHAnsi"/>
        </w:rPr>
        <w:lastRenderedPageBreak/>
        <w:t>i zasady prowadzenia Postępowania lub wystąpienia jakiegokolwiek zdarzenia mającego charakter siły wyższej.</w:t>
      </w:r>
    </w:p>
    <w:p w14:paraId="6F519E1C" w14:textId="77777777" w:rsidR="00941824" w:rsidRPr="003E4934" w:rsidRDefault="00941824" w:rsidP="00E52F80">
      <w:pPr>
        <w:pStyle w:val="Akapitzlist"/>
        <w:numPr>
          <w:ilvl w:val="0"/>
          <w:numId w:val="31"/>
        </w:numPr>
        <w:spacing w:after="0" w:line="240" w:lineRule="auto"/>
        <w:ind w:left="426" w:hanging="426"/>
        <w:jc w:val="both"/>
        <w:rPr>
          <w:rFonts w:cstheme="majorHAnsi"/>
        </w:rPr>
      </w:pPr>
      <w:r w:rsidRPr="003E4934">
        <w:rPr>
          <w:rFonts w:cstheme="majorHAnsi"/>
        </w:rPr>
        <w:t xml:space="preserve">W razie </w:t>
      </w:r>
      <w:r w:rsidR="00395C4C" w:rsidRPr="003E4934">
        <w:rPr>
          <w:rFonts w:cstheme="majorHAnsi"/>
        </w:rPr>
        <w:t xml:space="preserve">wstrzymania </w:t>
      </w:r>
      <w:r w:rsidRPr="003E4934">
        <w:rPr>
          <w:rFonts w:cstheme="majorHAnsi"/>
        </w:rPr>
        <w:t xml:space="preserve">lub </w:t>
      </w:r>
      <w:r w:rsidR="00395C4C" w:rsidRPr="003E4934">
        <w:rPr>
          <w:rFonts w:cstheme="majorHAnsi"/>
        </w:rPr>
        <w:t xml:space="preserve">zakończenia </w:t>
      </w:r>
      <w:r w:rsidRPr="003E4934">
        <w:rPr>
          <w:rFonts w:cstheme="majorHAnsi"/>
        </w:rPr>
        <w:t>Postępowania</w:t>
      </w:r>
      <w:r w:rsidR="00395C4C" w:rsidRPr="003E4934">
        <w:rPr>
          <w:rFonts w:cstheme="majorHAnsi"/>
        </w:rPr>
        <w:t xml:space="preserve"> bez rozstrzygnięcia</w:t>
      </w:r>
      <w:r w:rsidRPr="003E4934">
        <w:rPr>
          <w:rFonts w:cstheme="majorHAnsi"/>
        </w:rPr>
        <w:t xml:space="preserve">, </w:t>
      </w:r>
      <w:r w:rsidR="0005271B" w:rsidRPr="003E4934">
        <w:rPr>
          <w:rFonts w:cstheme="majorHAnsi"/>
        </w:rPr>
        <w:t xml:space="preserve">przed podpisaniem Umowy, </w:t>
      </w:r>
      <w:r w:rsidRPr="003E4934">
        <w:rPr>
          <w:rFonts w:cstheme="majorHAnsi"/>
        </w:rPr>
        <w:t xml:space="preserve">Wnioskodawcy nie są uprawnieni do dochodzenia od NCBR odszkodowania tytułem kosztów poniesionych </w:t>
      </w:r>
      <w:r w:rsidR="00395C4C" w:rsidRPr="003E4934">
        <w:rPr>
          <w:rFonts w:cstheme="majorHAnsi"/>
        </w:rPr>
        <w:t xml:space="preserve">w związku z </w:t>
      </w:r>
      <w:r w:rsidR="000E3DB1" w:rsidRPr="003E4934">
        <w:rPr>
          <w:rFonts w:cstheme="majorHAnsi"/>
        </w:rPr>
        <w:t>udziałem w Postępowaniu</w:t>
      </w:r>
      <w:r w:rsidR="00395C4C" w:rsidRPr="003E4934">
        <w:rPr>
          <w:rFonts w:cstheme="majorHAnsi"/>
        </w:rPr>
        <w:t>.</w:t>
      </w:r>
    </w:p>
    <w:p w14:paraId="292B98AD" w14:textId="4C036570" w:rsidR="00E915E2" w:rsidRPr="003E4934" w:rsidRDefault="008C0349" w:rsidP="00AC5866">
      <w:pPr>
        <w:pStyle w:val="Akapitzlist"/>
        <w:numPr>
          <w:ilvl w:val="0"/>
          <w:numId w:val="31"/>
        </w:numPr>
        <w:spacing w:before="240" w:after="0" w:line="240" w:lineRule="auto"/>
        <w:ind w:left="425" w:hanging="425"/>
        <w:jc w:val="both"/>
        <w:rPr>
          <w:rFonts w:cstheme="majorBidi"/>
        </w:rPr>
      </w:pPr>
      <w:r w:rsidRPr="003E4934">
        <w:rPr>
          <w:rFonts w:cstheme="majorBidi"/>
        </w:rPr>
        <w:t>Przesłanki wygaśnięcia, wypowiedzenia, rozwiązania</w:t>
      </w:r>
      <w:r w:rsidR="5E035E32" w:rsidRPr="003E4934">
        <w:rPr>
          <w:rFonts w:cstheme="majorBidi"/>
        </w:rPr>
        <w:t xml:space="preserve"> </w:t>
      </w:r>
      <w:r w:rsidR="02B6E5D6" w:rsidRPr="003E4934">
        <w:rPr>
          <w:rFonts w:cstheme="majorBidi"/>
        </w:rPr>
        <w:t>i</w:t>
      </w:r>
      <w:r w:rsidRPr="003E4934">
        <w:rPr>
          <w:rFonts w:cstheme="majorBidi"/>
        </w:rPr>
        <w:t xml:space="preserve"> zmiany Umowy, określa wzór Umowy stanowiący Załącznik nr </w:t>
      </w:r>
      <w:r w:rsidR="006B296C" w:rsidRPr="003E4934">
        <w:rPr>
          <w:rFonts w:cstheme="majorBidi"/>
        </w:rPr>
        <w:t xml:space="preserve">8 </w:t>
      </w:r>
      <w:r w:rsidR="007547C8" w:rsidRPr="003E4934">
        <w:rPr>
          <w:rFonts w:cstheme="majorBidi"/>
        </w:rPr>
        <w:t>do Regulaminu</w:t>
      </w:r>
      <w:r w:rsidR="00395C4C" w:rsidRPr="003E4934">
        <w:rPr>
          <w:rFonts w:cstheme="majorBidi"/>
        </w:rPr>
        <w:t>.</w:t>
      </w:r>
    </w:p>
    <w:p w14:paraId="776BD065" w14:textId="77777777" w:rsidR="00A62BAF" w:rsidRDefault="00A62BAF" w:rsidP="00A62BAF">
      <w:pPr>
        <w:pStyle w:val="Nagwek1"/>
        <w:numPr>
          <w:ilvl w:val="0"/>
          <w:numId w:val="0"/>
        </w:numPr>
        <w:spacing w:before="0" w:after="120" w:line="276" w:lineRule="auto"/>
        <w:ind w:left="851" w:hanging="851"/>
        <w:rPr>
          <w:rFonts w:asciiTheme="minorHAnsi" w:eastAsia="Arial Unicode MS" w:hAnsiTheme="minorHAnsi" w:cstheme="majorHAnsi"/>
          <w:b/>
          <w:color w:val="C00000"/>
          <w:sz w:val="28"/>
          <w:szCs w:val="28"/>
        </w:rPr>
      </w:pPr>
      <w:r w:rsidRPr="00F74CB8">
        <w:rPr>
          <w:rFonts w:asciiTheme="minorHAnsi" w:eastAsia="Arial Unicode MS" w:hAnsiTheme="minorHAnsi" w:cstheme="majorHAnsi"/>
          <w:b/>
          <w:color w:val="C00000"/>
          <w:sz w:val="24"/>
          <w:szCs w:val="24"/>
        </w:rPr>
        <w:t>XII(A)</w:t>
      </w:r>
      <w:r>
        <w:rPr>
          <w:rFonts w:asciiTheme="minorHAnsi" w:eastAsia="Arial Unicode MS" w:hAnsiTheme="minorHAnsi" w:cstheme="majorHAnsi"/>
          <w:b/>
          <w:color w:val="C00000"/>
          <w:sz w:val="24"/>
          <w:szCs w:val="24"/>
        </w:rPr>
        <w:t>.</w:t>
      </w:r>
      <w:r w:rsidRPr="00F74CB8">
        <w:rPr>
          <w:rFonts w:asciiTheme="minorHAnsi" w:eastAsia="Arial Unicode MS" w:hAnsiTheme="minorHAnsi" w:cstheme="majorHAnsi"/>
          <w:b/>
          <w:color w:val="C00000"/>
          <w:sz w:val="24"/>
          <w:szCs w:val="24"/>
        </w:rPr>
        <w:t xml:space="preserve"> </w:t>
      </w:r>
      <w:r w:rsidRPr="005348CD">
        <w:rPr>
          <w:rFonts w:asciiTheme="minorHAnsi" w:eastAsia="Arial Unicode MS" w:hAnsiTheme="minorHAnsi" w:cstheme="majorHAnsi"/>
          <w:b/>
          <w:color w:val="C00000"/>
          <w:sz w:val="28"/>
          <w:szCs w:val="28"/>
        </w:rPr>
        <w:t xml:space="preserve">Dodatkowy </w:t>
      </w:r>
      <w:r>
        <w:rPr>
          <w:rFonts w:asciiTheme="minorHAnsi" w:eastAsia="Arial Unicode MS" w:hAnsiTheme="minorHAnsi" w:cstheme="majorHAnsi"/>
          <w:b/>
          <w:color w:val="C00000"/>
          <w:sz w:val="28"/>
          <w:szCs w:val="28"/>
        </w:rPr>
        <w:t>N</w:t>
      </w:r>
      <w:r w:rsidRPr="005348CD">
        <w:rPr>
          <w:rFonts w:asciiTheme="minorHAnsi" w:eastAsia="Arial Unicode MS" w:hAnsiTheme="minorHAnsi" w:cstheme="majorHAnsi"/>
          <w:b/>
          <w:color w:val="C00000"/>
          <w:sz w:val="28"/>
          <w:szCs w:val="28"/>
        </w:rPr>
        <w:t>abór</w:t>
      </w:r>
      <w:r>
        <w:rPr>
          <w:rFonts w:asciiTheme="minorHAnsi" w:eastAsia="Arial Unicode MS" w:hAnsiTheme="minorHAnsi" w:cstheme="majorHAnsi"/>
          <w:b/>
          <w:color w:val="C00000"/>
          <w:sz w:val="28"/>
          <w:szCs w:val="28"/>
        </w:rPr>
        <w:t xml:space="preserve"> Wniosków</w:t>
      </w:r>
    </w:p>
    <w:p w14:paraId="7E26B956" w14:textId="37EA6415" w:rsidR="00A62BAF" w:rsidRDefault="00A62BAF" w:rsidP="00A62BAF">
      <w:pPr>
        <w:pStyle w:val="Akapitzlist"/>
        <w:numPr>
          <w:ilvl w:val="0"/>
          <w:numId w:val="47"/>
        </w:numPr>
        <w:spacing w:after="0" w:line="240" w:lineRule="auto"/>
        <w:ind w:left="426" w:hanging="426"/>
        <w:jc w:val="both"/>
        <w:rPr>
          <w:rFonts w:cstheme="majorHAnsi"/>
        </w:rPr>
      </w:pPr>
      <w:r>
        <w:rPr>
          <w:rFonts w:cstheme="majorHAnsi"/>
        </w:rPr>
        <w:t xml:space="preserve">Jeśli w ramach Listy Rankingowej wskazanej w Rozdziale </w:t>
      </w:r>
      <w:r>
        <w:rPr>
          <w:rFonts w:cstheme="majorHAnsi"/>
        </w:rPr>
        <w:fldChar w:fldCharType="begin"/>
      </w:r>
      <w:r>
        <w:rPr>
          <w:rFonts w:cstheme="majorHAnsi"/>
        </w:rPr>
        <w:instrText xml:space="preserve"> REF _Ref52633642 \r \h </w:instrText>
      </w:r>
      <w:r>
        <w:rPr>
          <w:rFonts w:cstheme="majorHAnsi"/>
        </w:rPr>
      </w:r>
      <w:r>
        <w:rPr>
          <w:rFonts w:cstheme="majorHAnsi"/>
        </w:rPr>
        <w:fldChar w:fldCharType="separate"/>
      </w:r>
      <w:r w:rsidR="009C1D2B">
        <w:rPr>
          <w:rFonts w:cstheme="majorHAnsi"/>
        </w:rPr>
        <w:t>VI</w:t>
      </w:r>
      <w:r>
        <w:rPr>
          <w:rFonts w:cstheme="majorHAnsi"/>
        </w:rPr>
        <w:fldChar w:fldCharType="end"/>
      </w:r>
      <w:r>
        <w:rPr>
          <w:rFonts w:cstheme="majorHAnsi"/>
        </w:rPr>
        <w:t xml:space="preserve"> pkt </w:t>
      </w:r>
      <w:r>
        <w:rPr>
          <w:rFonts w:cstheme="majorHAnsi"/>
        </w:rPr>
        <w:fldChar w:fldCharType="begin"/>
      </w:r>
      <w:r>
        <w:rPr>
          <w:rFonts w:cstheme="majorHAnsi"/>
        </w:rPr>
        <w:instrText xml:space="preserve"> REF _Ref52633658 \r \h </w:instrText>
      </w:r>
      <w:r>
        <w:rPr>
          <w:rFonts w:cstheme="majorHAnsi"/>
        </w:rPr>
      </w:r>
      <w:r>
        <w:rPr>
          <w:rFonts w:cstheme="majorHAnsi"/>
        </w:rPr>
        <w:fldChar w:fldCharType="separate"/>
      </w:r>
      <w:r w:rsidR="009C1D2B">
        <w:rPr>
          <w:rFonts w:cstheme="majorHAnsi"/>
        </w:rPr>
        <w:t>6.5</w:t>
      </w:r>
      <w:r>
        <w:rPr>
          <w:rFonts w:cstheme="majorHAnsi"/>
        </w:rPr>
        <w:fldChar w:fldCharType="end"/>
      </w:r>
      <w:r>
        <w:rPr>
          <w:rFonts w:cstheme="majorHAnsi"/>
        </w:rPr>
        <w:t xml:space="preserve"> Regulaminu liczba Wnioskodawców, którzy uzyskali Wynik Pozytywny </w:t>
      </w:r>
      <w:r w:rsidR="003F71DA">
        <w:rPr>
          <w:rFonts w:cstheme="majorHAnsi"/>
        </w:rPr>
        <w:t xml:space="preserve">w danym Strumieniu </w:t>
      </w:r>
      <w:r>
        <w:rPr>
          <w:rFonts w:cstheme="majorHAnsi"/>
        </w:rPr>
        <w:t xml:space="preserve">jest mniejsza niż </w:t>
      </w:r>
      <w:r w:rsidR="003F71DA">
        <w:rPr>
          <w:rFonts w:cstheme="majorHAnsi"/>
        </w:rPr>
        <w:t>3</w:t>
      </w:r>
      <w:r>
        <w:rPr>
          <w:rFonts w:cstheme="majorHAnsi"/>
        </w:rPr>
        <w:t xml:space="preserve"> lub jeśli w wyniku odstąpienia przez NCBR od zawarcia Umowy z Wnioskodawcą zgodnie z Rozdziałem </w:t>
      </w:r>
      <w:r w:rsidR="00BB7B13">
        <w:rPr>
          <w:rFonts w:cstheme="majorHAnsi"/>
        </w:rPr>
        <w:t>VII</w:t>
      </w:r>
      <w:r>
        <w:rPr>
          <w:rFonts w:cstheme="majorHAnsi"/>
        </w:rPr>
        <w:t xml:space="preserve"> ust. </w:t>
      </w:r>
      <w:r w:rsidR="002E282D">
        <w:rPr>
          <w:rFonts w:cstheme="majorHAnsi"/>
        </w:rPr>
        <w:fldChar w:fldCharType="begin"/>
      </w:r>
      <w:r w:rsidR="002E282D">
        <w:rPr>
          <w:rFonts w:cstheme="majorHAnsi"/>
        </w:rPr>
        <w:instrText xml:space="preserve"> REF _Ref62506789 \r \h </w:instrText>
      </w:r>
      <w:r w:rsidR="002E282D">
        <w:rPr>
          <w:rFonts w:cstheme="majorHAnsi"/>
        </w:rPr>
      </w:r>
      <w:r w:rsidR="002E282D">
        <w:rPr>
          <w:rFonts w:cstheme="majorHAnsi"/>
        </w:rPr>
        <w:fldChar w:fldCharType="separate"/>
      </w:r>
      <w:r w:rsidR="009C1D2B">
        <w:rPr>
          <w:rFonts w:cstheme="majorHAnsi"/>
        </w:rPr>
        <w:t>4</w:t>
      </w:r>
      <w:r w:rsidR="002E282D">
        <w:rPr>
          <w:rFonts w:cstheme="majorHAnsi"/>
        </w:rPr>
        <w:fldChar w:fldCharType="end"/>
      </w:r>
      <w:r>
        <w:rPr>
          <w:rFonts w:cstheme="majorHAnsi"/>
        </w:rPr>
        <w:t xml:space="preserve"> liczba Umów efektywnie zawartych przez NCBR z Wnioskodawcami </w:t>
      </w:r>
      <w:r w:rsidR="003F71DA">
        <w:rPr>
          <w:rFonts w:cstheme="majorHAnsi"/>
        </w:rPr>
        <w:t xml:space="preserve">w danym Strumieniu </w:t>
      </w:r>
      <w:r>
        <w:rPr>
          <w:rFonts w:cstheme="majorHAnsi"/>
        </w:rPr>
        <w:t xml:space="preserve">jest mniejsza niż </w:t>
      </w:r>
      <w:r w:rsidR="003F71DA">
        <w:rPr>
          <w:rFonts w:cstheme="majorHAnsi"/>
        </w:rPr>
        <w:t>3</w:t>
      </w:r>
      <w:r>
        <w:rPr>
          <w:rFonts w:cstheme="majorHAnsi"/>
        </w:rPr>
        <w:t>, NCBR nie później niż w terminie 30 dni od publikacji pierwszej Listy Rankingowej może jednorazowo ogłosić w ramach Postępowania dodatkowy nabór Wniosków („Dodatkowy Nabór Wniosków”)</w:t>
      </w:r>
      <w:r w:rsidR="003F71DA">
        <w:rPr>
          <w:rFonts w:cstheme="majorHAnsi"/>
        </w:rPr>
        <w:t>, przy czym z uprawnienia tego może skorzystać niezależnie w zakresie każdego Strumienia</w:t>
      </w:r>
      <w:r>
        <w:rPr>
          <w:rFonts w:cstheme="majorHAnsi"/>
        </w:rPr>
        <w:t>.</w:t>
      </w:r>
    </w:p>
    <w:p w14:paraId="2EA101D1" w14:textId="0359822F" w:rsidR="00A62BAF" w:rsidRDefault="00A62BAF" w:rsidP="00A62BAF">
      <w:pPr>
        <w:pStyle w:val="Akapitzlist"/>
        <w:numPr>
          <w:ilvl w:val="0"/>
          <w:numId w:val="47"/>
        </w:numPr>
        <w:spacing w:after="0" w:line="240" w:lineRule="auto"/>
        <w:ind w:left="426" w:hanging="426"/>
        <w:jc w:val="both"/>
        <w:rPr>
          <w:rFonts w:cstheme="majorHAnsi"/>
        </w:rPr>
      </w:pPr>
      <w:r>
        <w:rPr>
          <w:rFonts w:cstheme="majorHAnsi"/>
        </w:rPr>
        <w:t>Publikacja ogłoszenia o Dodatkowym Naborze Wniosków następuje w sposób odpowiadający sposobowi ogłoszenia Postępowania. Ogłoszenie takie zawiera ponad to odwołanie do niniejszego Regulaminu i wyraźne wskazanie, że jego przedmiotem jest Dodatkowy Nabór Wniosków,</w:t>
      </w:r>
      <w:r w:rsidR="003F71DA">
        <w:rPr>
          <w:rFonts w:cstheme="majorHAnsi"/>
        </w:rPr>
        <w:t xml:space="preserve"> którego Strumienia dotyczy,</w:t>
      </w:r>
      <w:r>
        <w:rPr>
          <w:rFonts w:cstheme="majorHAnsi"/>
        </w:rPr>
        <w:t xml:space="preserve"> jaka jest maksymalna liczba Wniosków, które mogą w jego wyniku być dopuszczone do zawarcia Umowy oraz wskazuje termin składania Wniosków w ramach Dodatkowego Naboru Wniosków, przy czym termin ten nie może być krótszy niż 14 dni.</w:t>
      </w:r>
    </w:p>
    <w:p w14:paraId="71CF8637" w14:textId="77777777" w:rsidR="00A62BAF" w:rsidRDefault="00A62BAF" w:rsidP="00A62BAF">
      <w:pPr>
        <w:pStyle w:val="Akapitzlist"/>
        <w:numPr>
          <w:ilvl w:val="0"/>
          <w:numId w:val="47"/>
        </w:numPr>
        <w:spacing w:after="0" w:line="240" w:lineRule="auto"/>
        <w:ind w:left="426" w:hanging="426"/>
        <w:jc w:val="both"/>
        <w:rPr>
          <w:rFonts w:cstheme="majorHAnsi"/>
        </w:rPr>
      </w:pPr>
      <w:r>
        <w:rPr>
          <w:rFonts w:cstheme="majorHAnsi"/>
        </w:rPr>
        <w:t>Jeśli dane kryterium oceny Wniosku zgodnie z Załącznikiem nr 5 do Regulaminu jest dokonywane z uwzględnieniem danych lub parametrów podanych w innych Wnioskach, ocena danego Wniosku prowadzona w ramach Dodatkowego Naboru Wniosków obejmuje tylko odpowiednio dane lub parametry zawarte we Wnioskach złożonych w tym naborze.</w:t>
      </w:r>
    </w:p>
    <w:p w14:paraId="415CDD46" w14:textId="482628CE" w:rsidR="00A62BAF" w:rsidRDefault="00A62BAF" w:rsidP="00A62BAF">
      <w:pPr>
        <w:pStyle w:val="Akapitzlist"/>
        <w:numPr>
          <w:ilvl w:val="0"/>
          <w:numId w:val="47"/>
        </w:numPr>
        <w:spacing w:after="0" w:line="240" w:lineRule="auto"/>
        <w:ind w:left="426" w:hanging="426"/>
        <w:jc w:val="both"/>
        <w:rPr>
          <w:rFonts w:cstheme="majorHAnsi"/>
        </w:rPr>
      </w:pPr>
      <w:r>
        <w:rPr>
          <w:rFonts w:cstheme="majorHAnsi"/>
        </w:rPr>
        <w:t>W ramach Dodatkowego Naboru NCBR do zawarcia Umowy</w:t>
      </w:r>
      <w:r w:rsidR="003F71DA">
        <w:rPr>
          <w:rFonts w:cstheme="majorHAnsi"/>
        </w:rPr>
        <w:t xml:space="preserve"> w danym Strumieniu</w:t>
      </w:r>
      <w:r>
        <w:rPr>
          <w:rFonts w:cstheme="majorHAnsi"/>
        </w:rPr>
        <w:t xml:space="preserve"> może być rekomendowana liczba Wniosków nie większa, niż liczba </w:t>
      </w:r>
      <w:r w:rsidR="003F71DA">
        <w:rPr>
          <w:rFonts w:cstheme="majorHAnsi"/>
        </w:rPr>
        <w:t>3</w:t>
      </w:r>
      <w:r>
        <w:rPr>
          <w:rFonts w:cstheme="majorHAnsi"/>
        </w:rPr>
        <w:t xml:space="preserve"> pomniejszona o liczbę odpowiadającą liczbie Umów zawartych w ramach pierwotnego naboru Wniosków.</w:t>
      </w:r>
    </w:p>
    <w:p w14:paraId="22A1927C" w14:textId="77777777" w:rsidR="00A62BAF" w:rsidRPr="000745AF" w:rsidRDefault="00A62BAF" w:rsidP="00A62BAF">
      <w:pPr>
        <w:pStyle w:val="Akapitzlist"/>
        <w:numPr>
          <w:ilvl w:val="0"/>
          <w:numId w:val="47"/>
        </w:numPr>
        <w:spacing w:after="0" w:line="240" w:lineRule="auto"/>
        <w:ind w:left="426" w:hanging="426"/>
        <w:jc w:val="both"/>
        <w:rPr>
          <w:rFonts w:cstheme="majorHAnsi"/>
        </w:rPr>
      </w:pPr>
      <w:r>
        <w:rPr>
          <w:rFonts w:cstheme="majorHAnsi"/>
        </w:rPr>
        <w:t xml:space="preserve">Warunki realizacji Zamówienia, w szczególności </w:t>
      </w:r>
      <w:r w:rsidRPr="000745AF">
        <w:rPr>
          <w:rFonts w:cstheme="majorHAnsi"/>
        </w:rPr>
        <w:t>Harmonogram Przedsięwzięcia i</w:t>
      </w:r>
      <w:r>
        <w:rPr>
          <w:rFonts w:cstheme="majorHAnsi"/>
        </w:rPr>
        <w:t xml:space="preserve"> Terminy Doręczenia Wyników Prac Etapu, lecz z uwzględnieniem złożonych przez nich Wniosków, w przypadku Uczestników Przedsięwzięcia dopuszczonych do zawarcia Umowy w wyniku pierwotnego oraz Dodatkowego Naboru Wniosków są tożsame. </w:t>
      </w:r>
      <w:r w:rsidRPr="000745AF">
        <w:rPr>
          <w:rFonts w:cstheme="majorHAnsi"/>
        </w:rPr>
        <w:t>NCBR, z zastrzeżeniem krótszego czasu na realizację Etapu I dla Wnioskodawców wybranych w ramach Dodatkowego Naboru Wniosków, będzie traktować wszystkich Wnioskodawców na tożsamych zasadach.</w:t>
      </w:r>
    </w:p>
    <w:p w14:paraId="2B7D6089" w14:textId="77777777" w:rsidR="00A62BAF" w:rsidRDefault="00A62BAF" w:rsidP="00A62BAF">
      <w:pPr>
        <w:pStyle w:val="Akapitzlist"/>
        <w:numPr>
          <w:ilvl w:val="0"/>
          <w:numId w:val="47"/>
        </w:numPr>
        <w:spacing w:after="0" w:line="240" w:lineRule="auto"/>
        <w:ind w:left="426" w:hanging="426"/>
        <w:jc w:val="both"/>
        <w:rPr>
          <w:rFonts w:cstheme="majorHAnsi"/>
        </w:rPr>
      </w:pPr>
      <w:r>
        <w:rPr>
          <w:rFonts w:cstheme="majorHAnsi"/>
        </w:rPr>
        <w:t xml:space="preserve">Uczestnik Przedsięwzięcia nie może wnosić o przedłużenie terminów realizacji Umowy na podstawie jej ART. 10 </w:t>
      </w:r>
      <w:r>
        <w:rPr>
          <w:rFonts w:cstheme="minorHAnsi"/>
        </w:rPr>
        <w:t>§</w:t>
      </w:r>
      <w:r>
        <w:rPr>
          <w:rFonts w:cstheme="majorHAnsi"/>
        </w:rPr>
        <w:t>9 wyłącznie w oparciu o okoliczność, że w jego wypadku Umowa została zawarta później niż w przypadku Uczestnika lub Uczestników Przedsięwzięcia wybranych do realizacji Zamówienia w pierwotnym naborze.</w:t>
      </w:r>
    </w:p>
    <w:p w14:paraId="03ED382C" w14:textId="77777777" w:rsidR="00A62BAF" w:rsidRDefault="00A62BAF" w:rsidP="00A62BAF">
      <w:pPr>
        <w:pStyle w:val="Akapitzlist"/>
        <w:numPr>
          <w:ilvl w:val="0"/>
          <w:numId w:val="47"/>
        </w:numPr>
        <w:spacing w:after="0" w:line="240" w:lineRule="auto"/>
        <w:ind w:left="426" w:hanging="426"/>
        <w:jc w:val="both"/>
        <w:rPr>
          <w:rFonts w:cstheme="majorHAnsi"/>
        </w:rPr>
      </w:pPr>
      <w:r>
        <w:rPr>
          <w:rFonts w:cstheme="majorHAnsi"/>
        </w:rPr>
        <w:t>Wnioskodawcy, którzy uzyskali Wynik Negatywny w ramach pierwotnego naboru, mogą składać Wnioski w ramach Dodatkowego Naboru Wniosków, o ile taki nabór zostanie przez NCBR ogłoszony.</w:t>
      </w:r>
    </w:p>
    <w:p w14:paraId="3E909FA4" w14:textId="77777777" w:rsidR="00A62BAF" w:rsidRDefault="00A62BAF" w:rsidP="00A62BAF">
      <w:pPr>
        <w:pStyle w:val="Akapitzlist"/>
        <w:numPr>
          <w:ilvl w:val="0"/>
          <w:numId w:val="47"/>
        </w:numPr>
        <w:spacing w:after="0" w:line="240" w:lineRule="auto"/>
        <w:ind w:left="426" w:hanging="426"/>
        <w:jc w:val="both"/>
        <w:rPr>
          <w:rFonts w:cstheme="majorHAnsi"/>
        </w:rPr>
      </w:pPr>
      <w:r>
        <w:rPr>
          <w:rFonts w:cstheme="majorHAnsi"/>
        </w:rPr>
        <w:t>Z uwzględnieniem odstępstw wynikających z tego Rozdziału XII(A), do Dodatkowego Naboru Wniosków oraz Umów zawartych w jego wyniku postanowienia Regulaminu i Umowy oraz załączników do nich stosuje się wprost.</w:t>
      </w:r>
    </w:p>
    <w:p w14:paraId="088CEC1C" w14:textId="77777777" w:rsidR="000F359C" w:rsidRPr="003E4934" w:rsidRDefault="000F359C" w:rsidP="00F1010A">
      <w:pPr>
        <w:pStyle w:val="Akapitzlist"/>
        <w:spacing w:after="0" w:line="240" w:lineRule="auto"/>
        <w:ind w:left="714"/>
        <w:jc w:val="both"/>
        <w:rPr>
          <w:rFonts w:cstheme="majorHAnsi"/>
        </w:rPr>
      </w:pPr>
    </w:p>
    <w:p w14:paraId="214A97AF" w14:textId="77777777" w:rsidR="00AA1C84" w:rsidRPr="003E4934" w:rsidRDefault="008C034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352" w:name="_Toc494180704"/>
      <w:bookmarkStart w:id="353" w:name="_Toc496261341"/>
      <w:bookmarkStart w:id="354" w:name="_Toc503863049"/>
      <w:bookmarkStart w:id="355" w:name="_Toc53762114"/>
      <w:bookmarkStart w:id="356" w:name="_Toc59586202"/>
      <w:r w:rsidRPr="003E4934">
        <w:rPr>
          <w:rFonts w:asciiTheme="minorHAnsi" w:eastAsia="Arial Unicode MS" w:hAnsiTheme="minorHAnsi" w:cstheme="majorHAnsi"/>
          <w:b/>
          <w:color w:val="C00000"/>
          <w:sz w:val="28"/>
          <w:szCs w:val="28"/>
        </w:rPr>
        <w:lastRenderedPageBreak/>
        <w:t>Postanowienia końcowe</w:t>
      </w:r>
      <w:bookmarkEnd w:id="352"/>
      <w:bookmarkEnd w:id="353"/>
      <w:bookmarkEnd w:id="354"/>
      <w:bookmarkEnd w:id="355"/>
      <w:bookmarkEnd w:id="356"/>
    </w:p>
    <w:p w14:paraId="45A9E02D" w14:textId="73A5A614" w:rsidR="00EC088F" w:rsidRPr="003E4934" w:rsidRDefault="008C0349" w:rsidP="00E52F80">
      <w:pPr>
        <w:pStyle w:val="Akapitzlist"/>
        <w:numPr>
          <w:ilvl w:val="0"/>
          <w:numId w:val="32"/>
        </w:numPr>
        <w:spacing w:after="0" w:line="240" w:lineRule="auto"/>
        <w:ind w:left="426" w:hanging="426"/>
        <w:jc w:val="both"/>
        <w:rPr>
          <w:rFonts w:cstheme="majorHAnsi"/>
        </w:rPr>
      </w:pPr>
      <w:r w:rsidRPr="003E4934">
        <w:rPr>
          <w:rFonts w:cstheme="majorHAnsi"/>
        </w:rPr>
        <w:t xml:space="preserve">Wszelkie kwoty wyrażone w walucie innej niż PLN, w celu wykazania ich równowartość w złotych polskich (PLN) powinny być przeliczone według kursu średniego dla walut obcych publikowanego przez Narodowy Bank Polski </w:t>
      </w:r>
      <w:r w:rsidR="00B7022E" w:rsidRPr="003E4934">
        <w:rPr>
          <w:rFonts w:cstheme="majorBidi"/>
        </w:rPr>
        <w:t>według stanu na dzień 22 grudnia 2020 r</w:t>
      </w:r>
      <w:r w:rsidR="00B7022E" w:rsidRPr="003E4934" w:rsidDel="00B7022E">
        <w:rPr>
          <w:rFonts w:cstheme="majorHAnsi"/>
        </w:rPr>
        <w:t xml:space="preserve"> </w:t>
      </w:r>
      <w:r w:rsidRPr="003E4934">
        <w:rPr>
          <w:rFonts w:cstheme="majorHAnsi"/>
        </w:rPr>
        <w:t>.</w:t>
      </w:r>
    </w:p>
    <w:p w14:paraId="210A02C1" w14:textId="34E15590" w:rsidR="00EC088F" w:rsidRPr="003E4934" w:rsidRDefault="008C0349" w:rsidP="29DA62CB">
      <w:pPr>
        <w:pStyle w:val="Akapitzlist"/>
        <w:numPr>
          <w:ilvl w:val="0"/>
          <w:numId w:val="32"/>
        </w:numPr>
        <w:spacing w:after="0" w:line="240" w:lineRule="auto"/>
        <w:ind w:left="426" w:hanging="426"/>
        <w:jc w:val="both"/>
        <w:rPr>
          <w:rFonts w:cstheme="majorBidi"/>
        </w:rPr>
      </w:pPr>
      <w:r w:rsidRPr="003E4934">
        <w:rPr>
          <w:rFonts w:cstheme="majorBidi"/>
        </w:rPr>
        <w:t>Postanowienia Regulaminu muszą być rozumiane łącznie z postanowieniami Załączników do Regulaminu. W przypadku rozbieżności postanowień Umowy, której wzór stanowi Załącznik nr</w:t>
      </w:r>
      <w:r w:rsidR="00CC38BE" w:rsidRPr="003E4934">
        <w:rPr>
          <w:rFonts w:cstheme="majorBidi"/>
        </w:rPr>
        <w:t> </w:t>
      </w:r>
      <w:r w:rsidR="00EE69E9" w:rsidRPr="003E4934">
        <w:rPr>
          <w:rFonts w:cstheme="majorBidi"/>
        </w:rPr>
        <w:t xml:space="preserve">8 </w:t>
      </w:r>
      <w:r w:rsidR="009F2B16" w:rsidRPr="003E4934">
        <w:rPr>
          <w:rFonts w:cstheme="majorBidi"/>
        </w:rPr>
        <w:t>do Regulaminu</w:t>
      </w:r>
      <w:r w:rsidRPr="003E4934">
        <w:rPr>
          <w:rFonts w:cstheme="majorBidi"/>
        </w:rPr>
        <w:t xml:space="preserve"> i Regulaminu</w:t>
      </w:r>
      <w:r w:rsidR="00C216F2" w:rsidRPr="003E4934">
        <w:rPr>
          <w:rFonts w:cstheme="majorBidi"/>
        </w:rPr>
        <w:t>,</w:t>
      </w:r>
      <w:r w:rsidRPr="003E4934">
        <w:rPr>
          <w:rFonts w:cstheme="majorBidi"/>
        </w:rPr>
        <w:t xml:space="preserve"> postanowienia Umowy</w:t>
      </w:r>
      <w:r w:rsidR="00A82ACE" w:rsidRPr="003E4934">
        <w:rPr>
          <w:rFonts w:cstheme="majorBidi"/>
        </w:rPr>
        <w:t xml:space="preserve"> </w:t>
      </w:r>
      <w:r w:rsidRPr="003E4934">
        <w:rPr>
          <w:rFonts w:cstheme="majorBidi"/>
        </w:rPr>
        <w:t>mają znaczenie rozstrzygające.</w:t>
      </w:r>
    </w:p>
    <w:p w14:paraId="181868E1" w14:textId="77777777" w:rsidR="00EC088F" w:rsidRPr="003E4934" w:rsidRDefault="008C0349" w:rsidP="7E8C02BE">
      <w:pPr>
        <w:pStyle w:val="Akapitzlist"/>
        <w:numPr>
          <w:ilvl w:val="0"/>
          <w:numId w:val="32"/>
        </w:numPr>
        <w:spacing w:after="0" w:line="240" w:lineRule="auto"/>
        <w:ind w:left="426" w:hanging="426"/>
        <w:jc w:val="both"/>
        <w:rPr>
          <w:rFonts w:cstheme="majorBidi"/>
        </w:rPr>
      </w:pPr>
      <w:r w:rsidRPr="003E4934">
        <w:rPr>
          <w:rFonts w:cstheme="majorBidi"/>
        </w:rPr>
        <w:t>Centrum nie odpowiada za szkodę powstałą po stronie Wnioskodawców w związku z wcześniejszym zakończeniem procedury oceny Wniosków</w:t>
      </w:r>
      <w:r w:rsidR="000E3DB1" w:rsidRPr="003E4934">
        <w:rPr>
          <w:rFonts w:cstheme="majorBidi"/>
        </w:rPr>
        <w:t xml:space="preserve">, zakończeniem </w:t>
      </w:r>
      <w:r w:rsidRPr="003E4934">
        <w:rPr>
          <w:rFonts w:cstheme="majorBidi"/>
        </w:rPr>
        <w:t xml:space="preserve">prowadzenia Postępowania lub </w:t>
      </w:r>
      <w:r w:rsidR="000E3DB1" w:rsidRPr="003E4934">
        <w:rPr>
          <w:rFonts w:cstheme="majorBidi"/>
        </w:rPr>
        <w:t xml:space="preserve">zakończeniem </w:t>
      </w:r>
      <w:r w:rsidR="00390FB3" w:rsidRPr="003E4934">
        <w:rPr>
          <w:rFonts w:cstheme="majorBidi"/>
        </w:rPr>
        <w:t>Przedsięwzięcia</w:t>
      </w:r>
      <w:r w:rsidR="000E3DB1" w:rsidRPr="003E4934">
        <w:rPr>
          <w:rFonts w:cstheme="majorBidi"/>
        </w:rPr>
        <w:t>,</w:t>
      </w:r>
      <w:r w:rsidRPr="003E4934">
        <w:rPr>
          <w:rFonts w:cstheme="majorBidi"/>
        </w:rPr>
        <w:t xml:space="preserve"> w jakimkolwiek momencie oraz z</w:t>
      </w:r>
      <w:r w:rsidR="003039CF" w:rsidRPr="003E4934">
        <w:rPr>
          <w:rFonts w:cstheme="majorBidi"/>
        </w:rPr>
        <w:t> </w:t>
      </w:r>
      <w:r w:rsidRPr="003E4934">
        <w:rPr>
          <w:rFonts w:cstheme="majorBidi"/>
        </w:rPr>
        <w:t>jakiejkolwiek przyczyny.</w:t>
      </w:r>
    </w:p>
    <w:p w14:paraId="7B7C2D24" w14:textId="1EE6668B" w:rsidR="00EC088F" w:rsidRPr="003E4934" w:rsidRDefault="008C0349" w:rsidP="00E52F80">
      <w:pPr>
        <w:pStyle w:val="Akapitzlist"/>
        <w:numPr>
          <w:ilvl w:val="0"/>
          <w:numId w:val="32"/>
        </w:numPr>
        <w:spacing w:after="0" w:line="240" w:lineRule="auto"/>
        <w:ind w:left="426" w:hanging="426"/>
        <w:jc w:val="both"/>
        <w:rPr>
          <w:rFonts w:cstheme="majorHAnsi"/>
        </w:rPr>
      </w:pPr>
      <w:r w:rsidRPr="003E4934">
        <w:rPr>
          <w:rFonts w:cstheme="majorHAnsi"/>
        </w:rPr>
        <w:t xml:space="preserve">Centrum jest uprawnione do ponownego przeprowadzenia swojej czynności objętej Regulaminem względem każdego z </w:t>
      </w:r>
      <w:r w:rsidR="00D15DB4" w:rsidRPr="003E4934">
        <w:rPr>
          <w:rFonts w:cstheme="majorHAnsi"/>
        </w:rPr>
        <w:t>Wnioskodawców</w:t>
      </w:r>
      <w:r w:rsidRPr="003E4934">
        <w:rPr>
          <w:rFonts w:cstheme="majorHAnsi"/>
        </w:rPr>
        <w:t xml:space="preserve">, nie później niż do czasu zawarcia przez danego </w:t>
      </w:r>
      <w:r w:rsidR="00395C4C" w:rsidRPr="003E4934">
        <w:rPr>
          <w:rFonts w:cstheme="majorHAnsi"/>
        </w:rPr>
        <w:t>Wnioskodawcę</w:t>
      </w:r>
      <w:r w:rsidRPr="003E4934">
        <w:rPr>
          <w:rFonts w:cstheme="majorHAnsi"/>
        </w:rPr>
        <w:t xml:space="preserve"> </w:t>
      </w:r>
      <w:r w:rsidR="00395C4C" w:rsidRPr="003E4934">
        <w:rPr>
          <w:rFonts w:cstheme="majorHAnsi"/>
        </w:rPr>
        <w:t>U</w:t>
      </w:r>
      <w:r w:rsidRPr="003E4934">
        <w:rPr>
          <w:rFonts w:cstheme="majorHAnsi"/>
        </w:rPr>
        <w:t>mowy z Centrum</w:t>
      </w:r>
      <w:r w:rsidR="00395C4C" w:rsidRPr="003E4934">
        <w:rPr>
          <w:rFonts w:cstheme="majorHAnsi"/>
        </w:rPr>
        <w:t>.</w:t>
      </w:r>
    </w:p>
    <w:p w14:paraId="65DCC120" w14:textId="50AA9513" w:rsidR="00E915E2" w:rsidRPr="003E4934" w:rsidRDefault="008C0349" w:rsidP="00E52F80">
      <w:pPr>
        <w:pStyle w:val="Akapitzlist"/>
        <w:numPr>
          <w:ilvl w:val="0"/>
          <w:numId w:val="32"/>
        </w:numPr>
        <w:spacing w:after="0" w:line="240" w:lineRule="auto"/>
        <w:ind w:left="426" w:hanging="426"/>
        <w:jc w:val="both"/>
        <w:rPr>
          <w:rFonts w:cstheme="majorHAnsi"/>
        </w:rPr>
      </w:pPr>
      <w:r w:rsidRPr="003E4934">
        <w:rPr>
          <w:rFonts w:cstheme="majorHAnsi"/>
        </w:rPr>
        <w:t xml:space="preserve">W pozostałym zakresie, </w:t>
      </w:r>
      <w:r w:rsidR="007F4DB2" w:rsidRPr="003E4934">
        <w:rPr>
          <w:rFonts w:cstheme="majorHAnsi"/>
        </w:rPr>
        <w:t>nieobjętym</w:t>
      </w:r>
      <w:r w:rsidRPr="003E4934">
        <w:rPr>
          <w:rFonts w:cstheme="majorHAnsi"/>
        </w:rPr>
        <w:t xml:space="preserve"> treścią Regulaminu wraz z Załącznikami, zastosowanie mają przepisy obowiązującego prawa</w:t>
      </w:r>
      <w:r w:rsidR="00BE68BC" w:rsidRPr="003E4934">
        <w:rPr>
          <w:rFonts w:cstheme="majorHAnsi"/>
        </w:rPr>
        <w:t xml:space="preserve">. </w:t>
      </w:r>
    </w:p>
    <w:p w14:paraId="60E9DCFD" w14:textId="77777777" w:rsidR="00FF7226" w:rsidRPr="003E4934" w:rsidRDefault="00FF7226" w:rsidP="00504D3E">
      <w:pPr>
        <w:pStyle w:val="Akapitzlist"/>
        <w:spacing w:after="0" w:line="240" w:lineRule="auto"/>
        <w:ind w:left="426"/>
        <w:jc w:val="both"/>
        <w:rPr>
          <w:rFonts w:cstheme="majorHAnsi"/>
        </w:rPr>
      </w:pPr>
    </w:p>
    <w:p w14:paraId="06CFB320" w14:textId="77777777" w:rsidR="00B61CDA" w:rsidRPr="003E4934" w:rsidRDefault="008C0349" w:rsidP="7E8C02BE">
      <w:pPr>
        <w:pStyle w:val="Nagwek1"/>
        <w:numPr>
          <w:ilvl w:val="0"/>
          <w:numId w:val="15"/>
        </w:numPr>
        <w:spacing w:before="0" w:after="120" w:line="276" w:lineRule="auto"/>
        <w:rPr>
          <w:rFonts w:asciiTheme="minorHAnsi" w:eastAsia="Arial Unicode MS" w:hAnsiTheme="minorHAnsi"/>
          <w:b/>
          <w:bCs/>
          <w:color w:val="C00000"/>
          <w:sz w:val="28"/>
          <w:szCs w:val="28"/>
        </w:rPr>
      </w:pPr>
      <w:bookmarkStart w:id="357" w:name="_Toc494180705"/>
      <w:bookmarkStart w:id="358" w:name="_Toc496261342"/>
      <w:bookmarkStart w:id="359" w:name="_Toc503863050"/>
      <w:bookmarkStart w:id="360" w:name="_Toc53762115"/>
      <w:bookmarkStart w:id="361" w:name="_Toc59586203"/>
      <w:r w:rsidRPr="003E4934">
        <w:rPr>
          <w:rFonts w:asciiTheme="minorHAnsi" w:eastAsia="Arial Unicode MS" w:hAnsiTheme="minorHAnsi"/>
          <w:b/>
          <w:bCs/>
          <w:color w:val="C00000"/>
          <w:sz w:val="28"/>
          <w:szCs w:val="28"/>
        </w:rPr>
        <w:t>Załączniki do Regulaminu</w:t>
      </w:r>
      <w:bookmarkEnd w:id="357"/>
      <w:bookmarkEnd w:id="358"/>
      <w:bookmarkEnd w:id="359"/>
      <w:bookmarkEnd w:id="360"/>
      <w:bookmarkEnd w:id="361"/>
    </w:p>
    <w:p w14:paraId="5B9F49D9" w14:textId="0576B38B" w:rsidR="006C27E4" w:rsidRPr="003E4934" w:rsidRDefault="6FA4B80B" w:rsidP="46C03593">
      <w:pPr>
        <w:pStyle w:val="Tekstkomentarza"/>
        <w:numPr>
          <w:ilvl w:val="0"/>
          <w:numId w:val="7"/>
        </w:numPr>
        <w:spacing w:after="0"/>
        <w:ind w:left="1134" w:hanging="567"/>
        <w:jc w:val="both"/>
        <w:rPr>
          <w:rFonts w:cstheme="majorBidi"/>
          <w:color w:val="000000" w:themeColor="text1"/>
          <w:sz w:val="22"/>
          <w:szCs w:val="22"/>
        </w:rPr>
      </w:pPr>
      <w:bookmarkStart w:id="362" w:name="_Ref511332531"/>
      <w:bookmarkStart w:id="363" w:name="_Ref495568016"/>
      <w:bookmarkStart w:id="364" w:name="_Ref495479834"/>
      <w:bookmarkStart w:id="365" w:name="_Hlk53777765"/>
      <w:r w:rsidRPr="003E4934">
        <w:rPr>
          <w:rFonts w:cstheme="majorBidi"/>
          <w:color w:val="000000" w:themeColor="text1"/>
          <w:sz w:val="22"/>
          <w:szCs w:val="22"/>
        </w:rPr>
        <w:t>Wymagania</w:t>
      </w:r>
      <w:r w:rsidR="00383A24" w:rsidRPr="003E4934">
        <w:rPr>
          <w:rFonts w:cstheme="majorBidi"/>
          <w:color w:val="000000" w:themeColor="text1"/>
          <w:sz w:val="22"/>
          <w:szCs w:val="22"/>
        </w:rPr>
        <w:t>:</w:t>
      </w:r>
      <w:r w:rsidR="00C454D1" w:rsidRPr="003E4934">
        <w:rPr>
          <w:rFonts w:cstheme="majorBidi"/>
          <w:color w:val="000000" w:themeColor="text1"/>
          <w:sz w:val="22"/>
          <w:szCs w:val="22"/>
        </w:rPr>
        <w:t xml:space="preserve"> Obligatoryjne, Opcjonalne, Konkursowe i Jakościowe</w:t>
      </w:r>
      <w:r w:rsidR="006C27E4" w:rsidRPr="003E4934">
        <w:rPr>
          <w:rFonts w:cstheme="majorBidi"/>
          <w:color w:val="000000" w:themeColor="text1"/>
          <w:sz w:val="22"/>
          <w:szCs w:val="22"/>
        </w:rPr>
        <w:t>;</w:t>
      </w:r>
      <w:bookmarkEnd w:id="362"/>
      <w:r w:rsidR="006C27E4" w:rsidRPr="003E4934">
        <w:rPr>
          <w:rFonts w:cstheme="majorBidi"/>
          <w:color w:val="000000" w:themeColor="text1"/>
          <w:sz w:val="22"/>
          <w:szCs w:val="22"/>
        </w:rPr>
        <w:t xml:space="preserve"> </w:t>
      </w:r>
      <w:r w:rsidR="006C27E4" w:rsidRPr="003E4934">
        <w:rPr>
          <w:rFonts w:cstheme="majorHAnsi"/>
          <w:color w:val="000000" w:themeColor="text1"/>
          <w:sz w:val="22"/>
          <w:szCs w:val="22"/>
        </w:rPr>
        <w:tab/>
      </w:r>
    </w:p>
    <w:p w14:paraId="07EAE89B" w14:textId="3B25E952" w:rsidR="00C454D1" w:rsidRPr="003E4934" w:rsidRDefault="00C454D1" w:rsidP="1ACD6A13">
      <w:pPr>
        <w:pStyle w:val="Tekstkomentarza"/>
        <w:numPr>
          <w:ilvl w:val="0"/>
          <w:numId w:val="7"/>
        </w:numPr>
        <w:spacing w:after="0"/>
        <w:ind w:left="1134" w:hanging="567"/>
        <w:jc w:val="both"/>
        <w:rPr>
          <w:rFonts w:cstheme="majorBidi"/>
          <w:color w:val="000000" w:themeColor="text1"/>
          <w:sz w:val="22"/>
          <w:szCs w:val="22"/>
        </w:rPr>
      </w:pPr>
      <w:bookmarkStart w:id="366" w:name="_Ref495414602"/>
      <w:bookmarkStart w:id="367" w:name="_Ref495567984"/>
      <w:bookmarkEnd w:id="363"/>
      <w:r w:rsidRPr="003E4934">
        <w:rPr>
          <w:rFonts w:cstheme="majorBidi"/>
          <w:color w:val="000000" w:themeColor="text1"/>
          <w:sz w:val="22"/>
          <w:szCs w:val="22"/>
        </w:rPr>
        <w:t xml:space="preserve">Charakterystyka Nieruchomości Demonstracyjnej, na której będą </w:t>
      </w:r>
      <w:r w:rsidR="009312B9" w:rsidRPr="003E4934">
        <w:rPr>
          <w:rFonts w:cstheme="majorBidi"/>
          <w:color w:val="000000" w:themeColor="text1"/>
          <w:sz w:val="22"/>
          <w:szCs w:val="22"/>
        </w:rPr>
        <w:t xml:space="preserve">budowane </w:t>
      </w:r>
      <w:r w:rsidRPr="003E4934">
        <w:rPr>
          <w:rFonts w:cstheme="majorBidi"/>
          <w:color w:val="000000" w:themeColor="text1"/>
          <w:sz w:val="22"/>
          <w:szCs w:val="22"/>
        </w:rPr>
        <w:t>Demonstratory;</w:t>
      </w:r>
    </w:p>
    <w:p w14:paraId="773158F0" w14:textId="70DA75ED" w:rsidR="00C454D1" w:rsidRPr="003E4934" w:rsidRDefault="006C27E4" w:rsidP="006C27E4">
      <w:pPr>
        <w:pStyle w:val="Tekstkomentarza"/>
        <w:numPr>
          <w:ilvl w:val="0"/>
          <w:numId w:val="7"/>
        </w:numPr>
        <w:spacing w:after="0"/>
        <w:ind w:left="1134" w:hanging="567"/>
        <w:jc w:val="both"/>
        <w:rPr>
          <w:rFonts w:cstheme="majorHAnsi"/>
          <w:color w:val="000000" w:themeColor="text1"/>
          <w:sz w:val="22"/>
          <w:szCs w:val="22"/>
        </w:rPr>
      </w:pPr>
      <w:r w:rsidRPr="003E4934">
        <w:rPr>
          <w:rFonts w:cstheme="majorHAnsi"/>
          <w:color w:val="000000" w:themeColor="text1"/>
          <w:sz w:val="22"/>
          <w:szCs w:val="22"/>
        </w:rPr>
        <w:t>Wzór Wniosku;</w:t>
      </w:r>
      <w:bookmarkEnd w:id="366"/>
    </w:p>
    <w:p w14:paraId="003DD258" w14:textId="05B3014E" w:rsidR="00C454D1" w:rsidRPr="003E4934" w:rsidRDefault="00C454D1" w:rsidP="00C454D1">
      <w:pPr>
        <w:pStyle w:val="Tekstkomentarza"/>
        <w:numPr>
          <w:ilvl w:val="0"/>
          <w:numId w:val="7"/>
        </w:numPr>
        <w:spacing w:after="0"/>
        <w:ind w:left="1134" w:hanging="567"/>
        <w:jc w:val="both"/>
        <w:rPr>
          <w:rFonts w:cstheme="majorHAnsi"/>
          <w:color w:val="000000" w:themeColor="text1"/>
          <w:sz w:val="22"/>
          <w:szCs w:val="22"/>
        </w:rPr>
      </w:pPr>
      <w:bookmarkStart w:id="368" w:name="_Ref495416865"/>
      <w:r w:rsidRPr="003E4934">
        <w:rPr>
          <w:rFonts w:cstheme="majorHAnsi"/>
          <w:color w:val="000000" w:themeColor="text1"/>
          <w:sz w:val="22"/>
          <w:szCs w:val="22"/>
        </w:rPr>
        <w:t>Harmonogram Przedsięwzięcia, opis Wyników Prac Etapu oraz założeń testów;</w:t>
      </w:r>
      <w:bookmarkEnd w:id="368"/>
      <w:r w:rsidRPr="003E4934">
        <w:rPr>
          <w:rFonts w:cstheme="majorHAnsi"/>
          <w:color w:val="000000" w:themeColor="text1"/>
          <w:sz w:val="22"/>
          <w:szCs w:val="22"/>
        </w:rPr>
        <w:t xml:space="preserve"> </w:t>
      </w:r>
    </w:p>
    <w:p w14:paraId="7FFE98DF" w14:textId="4AC2B02E" w:rsidR="006C27E4" w:rsidRPr="003E4934" w:rsidRDefault="00C454D1" w:rsidP="006C27E4">
      <w:pPr>
        <w:pStyle w:val="Tekstkomentarza"/>
        <w:numPr>
          <w:ilvl w:val="0"/>
          <w:numId w:val="7"/>
        </w:numPr>
        <w:spacing w:after="0"/>
        <w:ind w:left="1134" w:hanging="567"/>
        <w:jc w:val="both"/>
        <w:rPr>
          <w:rFonts w:cstheme="majorHAnsi"/>
          <w:color w:val="000000" w:themeColor="text1"/>
          <w:sz w:val="22"/>
          <w:szCs w:val="22"/>
        </w:rPr>
      </w:pPr>
      <w:r w:rsidRPr="003E4934">
        <w:rPr>
          <w:rFonts w:cstheme="majorHAnsi"/>
          <w:color w:val="000000" w:themeColor="text1"/>
          <w:sz w:val="22"/>
          <w:szCs w:val="22"/>
        </w:rPr>
        <w:t>Kryteria oceny Wniosku i Kryteria Selekcji;</w:t>
      </w:r>
    </w:p>
    <w:p w14:paraId="29EDC28F" w14:textId="73D43390" w:rsidR="00C454D1" w:rsidRPr="003E4934" w:rsidRDefault="00C454D1" w:rsidP="1ACD6A13">
      <w:pPr>
        <w:pStyle w:val="Tekstkomentarza"/>
        <w:numPr>
          <w:ilvl w:val="0"/>
          <w:numId w:val="7"/>
        </w:numPr>
        <w:spacing w:after="0"/>
        <w:ind w:left="1134" w:hanging="567"/>
        <w:jc w:val="both"/>
        <w:rPr>
          <w:rFonts w:cstheme="majorBidi"/>
          <w:color w:val="000000" w:themeColor="text1"/>
          <w:sz w:val="22"/>
          <w:szCs w:val="22"/>
        </w:rPr>
      </w:pPr>
      <w:r w:rsidRPr="003E4934">
        <w:rPr>
          <w:rFonts w:cstheme="majorBidi"/>
          <w:color w:val="000000" w:themeColor="text1"/>
          <w:sz w:val="22"/>
          <w:szCs w:val="22"/>
        </w:rPr>
        <w:t xml:space="preserve">Wymagania dotyczące obowiązków Wykonawcy względem Demonstratora po jego </w:t>
      </w:r>
      <w:r w:rsidR="009312B9" w:rsidRPr="003E4934">
        <w:rPr>
          <w:rFonts w:cstheme="majorBidi"/>
          <w:color w:val="000000" w:themeColor="text1"/>
          <w:sz w:val="22"/>
          <w:szCs w:val="22"/>
        </w:rPr>
        <w:t>wybudowaniu</w:t>
      </w:r>
      <w:r w:rsidRPr="003E4934">
        <w:rPr>
          <w:rFonts w:cstheme="majorBidi"/>
          <w:color w:val="000000" w:themeColor="text1"/>
          <w:sz w:val="22"/>
          <w:szCs w:val="22"/>
        </w:rPr>
        <w:t>;</w:t>
      </w:r>
    </w:p>
    <w:p w14:paraId="199B959C" w14:textId="71059535" w:rsidR="00C454D1" w:rsidRPr="003E4934" w:rsidRDefault="00C454D1" w:rsidP="006C27E4">
      <w:pPr>
        <w:pStyle w:val="Tekstkomentarza"/>
        <w:numPr>
          <w:ilvl w:val="0"/>
          <w:numId w:val="7"/>
        </w:numPr>
        <w:spacing w:after="0"/>
        <w:ind w:left="1134" w:hanging="567"/>
        <w:jc w:val="both"/>
        <w:rPr>
          <w:rFonts w:cstheme="majorHAnsi"/>
          <w:color w:val="000000" w:themeColor="text1"/>
          <w:sz w:val="22"/>
          <w:szCs w:val="22"/>
        </w:rPr>
      </w:pPr>
      <w:r w:rsidRPr="003E4934">
        <w:rPr>
          <w:rFonts w:cstheme="majorHAnsi"/>
          <w:color w:val="000000" w:themeColor="text1"/>
          <w:sz w:val="22"/>
          <w:szCs w:val="22"/>
        </w:rPr>
        <w:t>Definicje;</w:t>
      </w:r>
    </w:p>
    <w:p w14:paraId="4646E7B4" w14:textId="77777777" w:rsidR="00263944" w:rsidRPr="003E4934" w:rsidRDefault="008C0349" w:rsidP="00335601">
      <w:pPr>
        <w:pStyle w:val="Tekstkomentarza"/>
        <w:numPr>
          <w:ilvl w:val="0"/>
          <w:numId w:val="7"/>
        </w:numPr>
        <w:spacing w:after="0"/>
        <w:ind w:left="1134" w:hanging="567"/>
        <w:jc w:val="both"/>
        <w:rPr>
          <w:rFonts w:cstheme="majorHAnsi"/>
          <w:color w:val="000000" w:themeColor="text1"/>
          <w:sz w:val="22"/>
          <w:szCs w:val="22"/>
        </w:rPr>
      </w:pPr>
      <w:r w:rsidRPr="003E4934">
        <w:rPr>
          <w:rFonts w:cstheme="majorHAnsi"/>
          <w:color w:val="000000" w:themeColor="text1"/>
          <w:sz w:val="22"/>
          <w:szCs w:val="22"/>
        </w:rPr>
        <w:t>Wzór Umowy;</w:t>
      </w:r>
      <w:bookmarkEnd w:id="364"/>
      <w:bookmarkEnd w:id="367"/>
      <w:r w:rsidR="00F51B92" w:rsidRPr="003E4934">
        <w:rPr>
          <w:rFonts w:cstheme="majorHAnsi"/>
          <w:color w:val="000000" w:themeColor="text1"/>
          <w:sz w:val="22"/>
          <w:szCs w:val="22"/>
        </w:rPr>
        <w:t xml:space="preserve"> </w:t>
      </w:r>
    </w:p>
    <w:p w14:paraId="4934832A" w14:textId="0E47AA9F" w:rsidR="005121BB" w:rsidRPr="003E4934" w:rsidRDefault="008C0349" w:rsidP="00ED3A66">
      <w:pPr>
        <w:pStyle w:val="Tekstkomentarza"/>
        <w:numPr>
          <w:ilvl w:val="0"/>
          <w:numId w:val="7"/>
        </w:numPr>
        <w:spacing w:after="0"/>
        <w:ind w:left="1134" w:hanging="567"/>
        <w:jc w:val="both"/>
        <w:rPr>
          <w:rFonts w:cstheme="majorHAnsi"/>
        </w:rPr>
      </w:pPr>
      <w:bookmarkStart w:id="369" w:name="_Ref495568107"/>
      <w:bookmarkStart w:id="370" w:name="_Ref495414734"/>
      <w:r w:rsidRPr="003E4934">
        <w:rPr>
          <w:rFonts w:cstheme="majorHAnsi"/>
          <w:color w:val="000000" w:themeColor="text1"/>
          <w:sz w:val="22"/>
          <w:szCs w:val="22"/>
        </w:rPr>
        <w:t>Lista Krajowych Inteligentnych Specjalizacji;</w:t>
      </w:r>
      <w:bookmarkEnd w:id="369"/>
      <w:bookmarkEnd w:id="370"/>
    </w:p>
    <w:p w14:paraId="41D2AA3B" w14:textId="17C54B85" w:rsidR="009F245E" w:rsidRPr="003E4934" w:rsidRDefault="009F245E" w:rsidP="00EE55AF">
      <w:pPr>
        <w:pStyle w:val="Tekstkomentarza"/>
        <w:numPr>
          <w:ilvl w:val="0"/>
          <w:numId w:val="7"/>
        </w:numPr>
        <w:spacing w:after="0"/>
        <w:ind w:left="1134" w:hanging="567"/>
        <w:jc w:val="both"/>
        <w:rPr>
          <w:rFonts w:cstheme="majorHAnsi"/>
          <w:sz w:val="22"/>
          <w:szCs w:val="22"/>
        </w:rPr>
      </w:pPr>
      <w:r w:rsidRPr="003E4934">
        <w:rPr>
          <w:rFonts w:cstheme="majorHAnsi"/>
          <w:color w:val="000000" w:themeColor="text1"/>
          <w:sz w:val="22"/>
          <w:szCs w:val="22"/>
        </w:rPr>
        <w:t>Wzór klauzuli informacyjnej z art</w:t>
      </w:r>
      <w:r w:rsidRPr="003E4934">
        <w:rPr>
          <w:rFonts w:cstheme="majorHAnsi"/>
          <w:sz w:val="22"/>
          <w:szCs w:val="22"/>
        </w:rPr>
        <w:t>. 13 RODO;</w:t>
      </w:r>
    </w:p>
    <w:p w14:paraId="06EEF806" w14:textId="43D16099" w:rsidR="009F245E" w:rsidRPr="003E4934" w:rsidRDefault="009F245E" w:rsidP="009F245E">
      <w:pPr>
        <w:pStyle w:val="Tekstkomentarza"/>
        <w:numPr>
          <w:ilvl w:val="0"/>
          <w:numId w:val="7"/>
        </w:numPr>
        <w:spacing w:after="0"/>
        <w:ind w:left="1134" w:hanging="567"/>
        <w:jc w:val="both"/>
        <w:rPr>
          <w:rFonts w:cstheme="majorHAnsi"/>
          <w:sz w:val="22"/>
          <w:szCs w:val="22"/>
        </w:rPr>
      </w:pPr>
      <w:r w:rsidRPr="003E4934">
        <w:rPr>
          <w:rFonts w:cstheme="majorHAnsi"/>
          <w:color w:val="000000" w:themeColor="text1"/>
          <w:sz w:val="22"/>
          <w:szCs w:val="22"/>
        </w:rPr>
        <w:t>Wzór klauzuli informacyjnej z art</w:t>
      </w:r>
      <w:r w:rsidRPr="003E4934">
        <w:rPr>
          <w:rFonts w:cstheme="majorHAnsi"/>
          <w:sz w:val="22"/>
          <w:szCs w:val="22"/>
        </w:rPr>
        <w:t>. 14 RODO.</w:t>
      </w:r>
    </w:p>
    <w:p w14:paraId="12E7357E" w14:textId="77777777" w:rsidR="005121BB" w:rsidRPr="003E4934" w:rsidRDefault="00096C00" w:rsidP="0006588E">
      <w:pPr>
        <w:pStyle w:val="Tekstkomentarza"/>
        <w:numPr>
          <w:ilvl w:val="0"/>
          <w:numId w:val="7"/>
        </w:numPr>
        <w:spacing w:after="0"/>
        <w:ind w:left="1134" w:hanging="567"/>
        <w:jc w:val="both"/>
        <w:rPr>
          <w:rFonts w:cstheme="majorHAnsi"/>
          <w:sz w:val="22"/>
          <w:szCs w:val="22"/>
        </w:rPr>
      </w:pPr>
      <w:r w:rsidRPr="003E4934">
        <w:rPr>
          <w:rFonts w:cstheme="majorHAnsi"/>
          <w:sz w:val="22"/>
          <w:szCs w:val="22"/>
        </w:rPr>
        <w:t>Wzór zobowiązania podmiotu trzeciego do udostępnienia zasobów dla potrzeb realizacji Przedsięwzięcia</w:t>
      </w:r>
      <w:r w:rsidR="004D4A1F" w:rsidRPr="003E4934">
        <w:rPr>
          <w:rFonts w:cstheme="majorHAnsi"/>
          <w:sz w:val="22"/>
          <w:szCs w:val="22"/>
        </w:rPr>
        <w:t>.</w:t>
      </w:r>
      <w:bookmarkEnd w:id="365"/>
    </w:p>
    <w:p w14:paraId="21F1562A" w14:textId="77777777" w:rsidR="00704601" w:rsidRPr="003E4934" w:rsidRDefault="00704601" w:rsidP="00704601">
      <w:pPr>
        <w:pStyle w:val="Tekstkomentarza"/>
        <w:spacing w:after="0"/>
        <w:jc w:val="both"/>
        <w:rPr>
          <w:rFonts w:cstheme="majorHAnsi"/>
          <w:sz w:val="22"/>
          <w:szCs w:val="22"/>
        </w:rPr>
      </w:pPr>
    </w:p>
    <w:p w14:paraId="0C80E5E9" w14:textId="77777777" w:rsidR="00704601" w:rsidRPr="003E4934" w:rsidRDefault="00704601" w:rsidP="00704601">
      <w:pPr>
        <w:pStyle w:val="Tekstkomentarza"/>
        <w:spacing w:after="0"/>
        <w:jc w:val="both"/>
        <w:rPr>
          <w:rFonts w:cstheme="majorHAnsi"/>
          <w:sz w:val="22"/>
          <w:szCs w:val="22"/>
        </w:rPr>
      </w:pPr>
    </w:p>
    <w:p w14:paraId="601700F4" w14:textId="77777777" w:rsidR="00704601" w:rsidRPr="003E4934" w:rsidRDefault="00704601" w:rsidP="00704601">
      <w:pPr>
        <w:pStyle w:val="Tekstkomentarza"/>
        <w:spacing w:after="0"/>
        <w:jc w:val="both"/>
        <w:rPr>
          <w:rFonts w:cstheme="majorHAnsi"/>
          <w:sz w:val="22"/>
          <w:szCs w:val="22"/>
        </w:rPr>
      </w:pPr>
    </w:p>
    <w:p w14:paraId="3F7EBB1D" w14:textId="77777777" w:rsidR="00704601" w:rsidRPr="003E4934" w:rsidRDefault="00704601" w:rsidP="00704601">
      <w:pPr>
        <w:pStyle w:val="Tekstkomentarza"/>
        <w:spacing w:after="0"/>
        <w:jc w:val="both"/>
        <w:rPr>
          <w:rFonts w:cstheme="majorHAnsi"/>
          <w:sz w:val="22"/>
          <w:szCs w:val="22"/>
        </w:rPr>
      </w:pPr>
    </w:p>
    <w:p w14:paraId="6D33B319" w14:textId="77777777" w:rsidR="00704601" w:rsidRPr="003E4934" w:rsidRDefault="00704601" w:rsidP="00704601">
      <w:pPr>
        <w:pStyle w:val="Tekstkomentarza"/>
        <w:spacing w:after="0"/>
        <w:jc w:val="both"/>
        <w:rPr>
          <w:rFonts w:cstheme="majorHAnsi"/>
          <w:sz w:val="22"/>
          <w:szCs w:val="22"/>
        </w:rPr>
      </w:pPr>
    </w:p>
    <w:p w14:paraId="5E23DFDB" w14:textId="77777777" w:rsidR="00704601" w:rsidRPr="003E4934" w:rsidRDefault="00704601" w:rsidP="00704601">
      <w:pPr>
        <w:pStyle w:val="Tekstkomentarza"/>
        <w:spacing w:after="0"/>
        <w:jc w:val="both"/>
        <w:rPr>
          <w:rFonts w:cstheme="majorHAnsi"/>
          <w:sz w:val="22"/>
          <w:szCs w:val="22"/>
        </w:rPr>
      </w:pPr>
    </w:p>
    <w:p w14:paraId="0CED222C" w14:textId="77777777" w:rsidR="00704601" w:rsidRPr="003E4934" w:rsidRDefault="00704601" w:rsidP="00704601">
      <w:pPr>
        <w:pStyle w:val="Tekstkomentarza"/>
        <w:spacing w:after="0"/>
        <w:jc w:val="both"/>
        <w:rPr>
          <w:rFonts w:cstheme="majorHAnsi"/>
          <w:sz w:val="22"/>
          <w:szCs w:val="22"/>
        </w:rPr>
      </w:pPr>
    </w:p>
    <w:p w14:paraId="665E1C96" w14:textId="7AF849E3" w:rsidR="00704601" w:rsidRDefault="00704601" w:rsidP="00704601">
      <w:pPr>
        <w:pStyle w:val="Tekstkomentarza"/>
        <w:spacing w:after="0"/>
        <w:jc w:val="both"/>
        <w:rPr>
          <w:rFonts w:cstheme="majorHAnsi"/>
          <w:sz w:val="22"/>
          <w:szCs w:val="22"/>
        </w:rPr>
      </w:pPr>
    </w:p>
    <w:sectPr w:rsidR="00704601" w:rsidSect="007E7DF8">
      <w:pgSz w:w="11906" w:h="16838" w:code="9"/>
      <w:pgMar w:top="2211" w:right="1418" w:bottom="1418" w:left="1418"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A9EA7" w14:textId="77777777" w:rsidR="00B422C2" w:rsidRDefault="00B422C2" w:rsidP="008C2908">
      <w:pPr>
        <w:spacing w:after="0" w:line="240" w:lineRule="auto"/>
      </w:pPr>
      <w:r>
        <w:separator/>
      </w:r>
    </w:p>
  </w:endnote>
  <w:endnote w:type="continuationSeparator" w:id="0">
    <w:p w14:paraId="3D6FBE36" w14:textId="77777777" w:rsidR="00B422C2" w:rsidRDefault="00B422C2" w:rsidP="008C2908">
      <w:pPr>
        <w:spacing w:after="0" w:line="240" w:lineRule="auto"/>
      </w:pPr>
      <w:r>
        <w:continuationSeparator/>
      </w:r>
    </w:p>
  </w:endnote>
  <w:endnote w:type="continuationNotice" w:id="1">
    <w:p w14:paraId="0809DD24" w14:textId="77777777" w:rsidR="00B422C2" w:rsidRDefault="00B422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DFA02" w14:textId="77777777" w:rsidR="0020475E" w:rsidRDefault="002047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594570"/>
      <w:docPartObj>
        <w:docPartGallery w:val="Page Numbers (Bottom of Page)"/>
        <w:docPartUnique/>
      </w:docPartObj>
    </w:sdtPr>
    <w:sdtEndPr/>
    <w:sdtContent>
      <w:p w14:paraId="460DCFCF" w14:textId="006F7265" w:rsidR="00B276FC" w:rsidRDefault="00B276FC">
        <w:pPr>
          <w:pStyle w:val="Stopka"/>
          <w:jc w:val="center"/>
        </w:pPr>
        <w:r>
          <w:fldChar w:fldCharType="begin"/>
        </w:r>
        <w:r>
          <w:instrText>PAGE   \* MERGEFORMAT</w:instrText>
        </w:r>
        <w:r>
          <w:fldChar w:fldCharType="separate"/>
        </w:r>
        <w:r w:rsidR="0020475E">
          <w:rPr>
            <w:noProof/>
          </w:rPr>
          <w:t>31</w:t>
        </w:r>
        <w:r>
          <w:rPr>
            <w:noProof/>
          </w:rPr>
          <w:fldChar w:fldCharType="end"/>
        </w:r>
      </w:p>
    </w:sdtContent>
  </w:sdt>
  <w:p w14:paraId="1AEA2572" w14:textId="77777777" w:rsidR="00B276FC" w:rsidRDefault="00B276F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C8A45" w14:textId="77777777" w:rsidR="0020475E" w:rsidRDefault="002047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EB324" w14:textId="77777777" w:rsidR="00B422C2" w:rsidRDefault="00B422C2" w:rsidP="008C2908">
      <w:pPr>
        <w:spacing w:after="0" w:line="240" w:lineRule="auto"/>
      </w:pPr>
      <w:r>
        <w:separator/>
      </w:r>
    </w:p>
  </w:footnote>
  <w:footnote w:type="continuationSeparator" w:id="0">
    <w:p w14:paraId="652C2666" w14:textId="77777777" w:rsidR="00B422C2" w:rsidRDefault="00B422C2" w:rsidP="008C2908">
      <w:pPr>
        <w:spacing w:after="0" w:line="240" w:lineRule="auto"/>
      </w:pPr>
      <w:r>
        <w:continuationSeparator/>
      </w:r>
    </w:p>
  </w:footnote>
  <w:footnote w:type="continuationNotice" w:id="1">
    <w:p w14:paraId="07F6BBA5" w14:textId="77777777" w:rsidR="00B422C2" w:rsidRDefault="00B422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8A073" w14:textId="77777777" w:rsidR="0020475E" w:rsidRDefault="002047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72C4" w14:textId="2E04F8FE" w:rsidR="00B276FC" w:rsidRPr="0066390A" w:rsidRDefault="00B276FC" w:rsidP="007F656F">
    <w:pPr>
      <w:pStyle w:val="Nagwek"/>
      <w:tabs>
        <w:tab w:val="clear" w:pos="9072"/>
        <w:tab w:val="right" w:pos="3969"/>
      </w:tabs>
      <w:ind w:right="4110"/>
      <w:jc w:val="both"/>
      <w:rPr>
        <w:b/>
        <w:i/>
        <w:u w:val="single"/>
      </w:rPr>
    </w:pPr>
    <w:r>
      <w:rPr>
        <w:noProof/>
        <w:lang w:eastAsia="pl-PL"/>
      </w:rPr>
      <w:drawing>
        <wp:inline distT="0" distB="0" distL="0" distR="0" wp14:anchorId="674A8A4F" wp14:editId="742913DE">
          <wp:extent cx="5739044" cy="342881"/>
          <wp:effectExtent l="0" t="0" r="0" b="635"/>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39044" cy="342881"/>
                  </a:xfrm>
                  <a:prstGeom prst="rect">
                    <a:avLst/>
                  </a:prstGeom>
                </pic:spPr>
              </pic:pic>
            </a:graphicData>
          </a:graphic>
        </wp:inline>
      </w:drawing>
    </w:r>
  </w:p>
  <w:p w14:paraId="188FADC2" w14:textId="77777777" w:rsidR="00B276FC" w:rsidRDefault="00B276FC" w:rsidP="00FF41DD">
    <w:pPr>
      <w:pStyle w:val="Nagwek"/>
      <w:jc w:val="center"/>
      <w:rPr>
        <w:i/>
        <w:sz w:val="15"/>
        <w:szCs w:val="15"/>
      </w:rPr>
    </w:pPr>
  </w:p>
  <w:p w14:paraId="5B09BC2C" w14:textId="3FC19789" w:rsidR="00B276FC" w:rsidRDefault="00B276FC" w:rsidP="00FF41DD">
    <w:pPr>
      <w:pStyle w:val="Nagwek"/>
      <w:jc w:val="center"/>
    </w:pPr>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w:t>
    </w:r>
    <w:r>
      <w:rPr>
        <w:i/>
        <w:sz w:val="15"/>
        <w:szCs w:val="15"/>
      </w:rPr>
      <w:t xml:space="preserve">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B97289">
      <w:rPr>
        <w:i/>
        <w:sz w:val="15"/>
        <w:szCs w:val="15"/>
      </w:rPr>
      <w:t xml:space="preserve"> zgodnie z umową z dnia 3 lipca 2020 r. numer POIR.04.01.03-00-0001/20-00</w:t>
    </w:r>
    <w:r w:rsidRPr="00B76E98">
      <w:rPr>
        <w:i/>
        <w:sz w:val="15"/>
        <w:szCs w:val="15"/>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F5CD8" w14:textId="77777777" w:rsidR="0020475E" w:rsidRDefault="002047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6B55"/>
    <w:multiLevelType w:val="hybridMultilevel"/>
    <w:tmpl w:val="2AA677A2"/>
    <w:lvl w:ilvl="0" w:tplc="28303554">
      <w:start w:val="1"/>
      <w:numFmt w:val="decimal"/>
      <w:lvlText w:val="%1."/>
      <w:lvlJc w:val="left"/>
      <w:pPr>
        <w:ind w:left="720" w:hanging="360"/>
      </w:pPr>
      <w:rPr>
        <w:rFonts w:asciiTheme="minorHAnsi" w:eastAsia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8D3C5D"/>
    <w:multiLevelType w:val="hybridMultilevel"/>
    <w:tmpl w:val="2AA677A2"/>
    <w:lvl w:ilvl="0" w:tplc="28303554">
      <w:start w:val="1"/>
      <w:numFmt w:val="decimal"/>
      <w:lvlText w:val="%1."/>
      <w:lvlJc w:val="left"/>
      <w:pPr>
        <w:ind w:left="720" w:hanging="360"/>
      </w:pPr>
      <w:rPr>
        <w:rFonts w:asciiTheme="minorHAnsi" w:eastAsia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EF56F5"/>
    <w:multiLevelType w:val="hybridMultilevel"/>
    <w:tmpl w:val="29F4C25E"/>
    <w:lvl w:ilvl="0" w:tplc="1AAA3D34">
      <w:start w:val="1"/>
      <w:numFmt w:val="decimal"/>
      <w:lvlText w:val="%1."/>
      <w:lvlJc w:val="left"/>
      <w:pPr>
        <w:ind w:left="360" w:hanging="360"/>
      </w:pPr>
      <w:rPr>
        <w:rFonts w:hint="default"/>
        <w:color w:val="auto"/>
        <w:sz w:val="22"/>
        <w:szCs w:val="22"/>
      </w:rPr>
    </w:lvl>
    <w:lvl w:ilvl="1" w:tplc="E0BAF3AE">
      <w:start w:val="1"/>
      <w:numFmt w:val="decimal"/>
      <w:lvlText w:val="%2)"/>
      <w:lvlJc w:val="left"/>
      <w:pPr>
        <w:ind w:left="1440" w:hanging="360"/>
      </w:pPr>
      <w:rPr>
        <w:rFonts w:hint="default"/>
      </w:rPr>
    </w:lvl>
    <w:lvl w:ilvl="2" w:tplc="006814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0216DE"/>
    <w:multiLevelType w:val="hybridMultilevel"/>
    <w:tmpl w:val="123CE33A"/>
    <w:lvl w:ilvl="0" w:tplc="992A4778">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97F44"/>
    <w:multiLevelType w:val="hybridMultilevel"/>
    <w:tmpl w:val="41002E7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9F87B3C"/>
    <w:multiLevelType w:val="hybridMultilevel"/>
    <w:tmpl w:val="18C6D754"/>
    <w:lvl w:ilvl="0" w:tplc="0415000F">
      <w:start w:val="1"/>
      <w:numFmt w:val="decimal"/>
      <w:lvlText w:val="%1."/>
      <w:lvlJc w:val="left"/>
      <w:pPr>
        <w:tabs>
          <w:tab w:val="num" w:pos="360"/>
        </w:tabs>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6D65A0"/>
    <w:multiLevelType w:val="hybridMultilevel"/>
    <w:tmpl w:val="51A46662"/>
    <w:lvl w:ilvl="0" w:tplc="04150011">
      <w:start w:val="1"/>
      <w:numFmt w:val="decimal"/>
      <w:lvlText w:val="%1)"/>
      <w:lvlJc w:val="left"/>
      <w:pPr>
        <w:ind w:left="936" w:hanging="360"/>
      </w:pPr>
      <w:rPr>
        <w:b w:val="0"/>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7" w15:restartNumberingAfterBreak="0">
    <w:nsid w:val="1C581B22"/>
    <w:multiLevelType w:val="hybridMultilevel"/>
    <w:tmpl w:val="07545A52"/>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DC40F7"/>
    <w:multiLevelType w:val="multilevel"/>
    <w:tmpl w:val="FA58A040"/>
    <w:lvl w:ilvl="0">
      <w:start w:val="1"/>
      <w:numFmt w:val="decimal"/>
      <w:lvlText w:val="%1."/>
      <w:lvlJc w:val="left"/>
      <w:pPr>
        <w:ind w:left="720" w:hanging="360"/>
      </w:pPr>
      <w:rPr>
        <w:rFonts w:hint="default"/>
      </w:rPr>
    </w:lvl>
    <w:lvl w:ilvl="1">
      <w:start w:val="6"/>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291D92"/>
    <w:multiLevelType w:val="multilevel"/>
    <w:tmpl w:val="3148EED0"/>
    <w:lvl w:ilvl="0">
      <w:start w:val="1"/>
      <w:numFmt w:val="decimal"/>
      <w:pStyle w:val="Nagwek1"/>
      <w:lvlText w:val="Art. %1"/>
      <w:lvlJc w:val="left"/>
      <w:pPr>
        <w:ind w:left="432" w:hanging="432"/>
      </w:pPr>
      <w:rPr>
        <w:rFonts w:hint="default"/>
      </w:rPr>
    </w:lvl>
    <w:lvl w:ilvl="1">
      <w:start w:val="1"/>
      <w:numFmt w:val="decimal"/>
      <w:pStyle w:val="Nagwek2"/>
      <w:lvlText w:val="Art. %1.%2"/>
      <w:lvlJc w:val="left"/>
      <w:pPr>
        <w:ind w:left="1285" w:hanging="576"/>
      </w:pPr>
      <w:rPr>
        <w:rFonts w:hint="default"/>
      </w:rPr>
    </w:lvl>
    <w:lvl w:ilvl="2">
      <w:start w:val="1"/>
      <w:numFmt w:val="decimal"/>
      <w:pStyle w:val="Nagwek3"/>
      <w:lvlText w:val="Art.%1.%2.%3"/>
      <w:lvlJc w:val="left"/>
      <w:pPr>
        <w:ind w:left="720" w:hanging="720"/>
      </w:pPr>
      <w:rPr>
        <w:rFonts w:hint="default"/>
      </w:rPr>
    </w:lvl>
    <w:lvl w:ilvl="3">
      <w:start w:val="1"/>
      <w:numFmt w:val="decimal"/>
      <w:pStyle w:val="Nagwek4"/>
      <w:lvlText w:val="Art. %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0" w15:restartNumberingAfterBreak="0">
    <w:nsid w:val="1F5A7823"/>
    <w:multiLevelType w:val="hybridMultilevel"/>
    <w:tmpl w:val="CC0A5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DE3346"/>
    <w:multiLevelType w:val="hybridMultilevel"/>
    <w:tmpl w:val="21E0DA38"/>
    <w:lvl w:ilvl="0" w:tplc="2A7C5DE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46F6D"/>
    <w:multiLevelType w:val="hybridMultilevel"/>
    <w:tmpl w:val="3B8A9366"/>
    <w:lvl w:ilvl="0" w:tplc="25300FCE">
      <w:start w:val="1"/>
      <w:numFmt w:val="decimal"/>
      <w:lvlText w:val="%1."/>
      <w:lvlJc w:val="left"/>
      <w:pPr>
        <w:ind w:left="72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D155B9"/>
    <w:multiLevelType w:val="hybridMultilevel"/>
    <w:tmpl w:val="5EB22F52"/>
    <w:lvl w:ilvl="0" w:tplc="114CD01C">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BF52523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35055"/>
    <w:multiLevelType w:val="hybridMultilevel"/>
    <w:tmpl w:val="D60043BC"/>
    <w:lvl w:ilvl="0" w:tplc="04150011">
      <w:start w:val="1"/>
      <w:numFmt w:val="decimal"/>
      <w:lvlText w:val="%1)"/>
      <w:lvlJc w:val="left"/>
      <w:pPr>
        <w:ind w:left="936" w:hanging="360"/>
      </w:pPr>
    </w:lvl>
    <w:lvl w:ilvl="1" w:tplc="04150019">
      <w:start w:val="1"/>
      <w:numFmt w:val="lowerLetter"/>
      <w:lvlText w:val="%2."/>
      <w:lvlJc w:val="left"/>
      <w:pPr>
        <w:ind w:left="1656" w:hanging="360"/>
      </w:pPr>
    </w:lvl>
    <w:lvl w:ilvl="2" w:tplc="0415001B">
      <w:start w:val="1"/>
      <w:numFmt w:val="lowerRoman"/>
      <w:lvlText w:val="%3."/>
      <w:lvlJc w:val="right"/>
      <w:pPr>
        <w:ind w:left="2376" w:hanging="180"/>
      </w:pPr>
    </w:lvl>
    <w:lvl w:ilvl="3" w:tplc="0415000F">
      <w:start w:val="1"/>
      <w:numFmt w:val="decimal"/>
      <w:lvlText w:val="%4."/>
      <w:lvlJc w:val="left"/>
      <w:pPr>
        <w:ind w:left="3096" w:hanging="360"/>
      </w:pPr>
    </w:lvl>
    <w:lvl w:ilvl="4" w:tplc="04150011">
      <w:start w:val="1"/>
      <w:numFmt w:val="decimal"/>
      <w:lvlText w:val="%5)"/>
      <w:lvlJc w:val="left"/>
      <w:pPr>
        <w:ind w:left="3816" w:hanging="360"/>
      </w:pPr>
    </w:lvl>
    <w:lvl w:ilvl="5" w:tplc="0415001B">
      <w:start w:val="1"/>
      <w:numFmt w:val="lowerRoman"/>
      <w:lvlText w:val="%6."/>
      <w:lvlJc w:val="right"/>
      <w:pPr>
        <w:ind w:left="4536" w:hanging="180"/>
      </w:pPr>
    </w:lvl>
    <w:lvl w:ilvl="6" w:tplc="0415000F">
      <w:start w:val="1"/>
      <w:numFmt w:val="decimal"/>
      <w:lvlText w:val="%7."/>
      <w:lvlJc w:val="left"/>
      <w:pPr>
        <w:ind w:left="5256" w:hanging="360"/>
      </w:pPr>
    </w:lvl>
    <w:lvl w:ilvl="7" w:tplc="04150019">
      <w:start w:val="1"/>
      <w:numFmt w:val="lowerLetter"/>
      <w:lvlText w:val="%8."/>
      <w:lvlJc w:val="left"/>
      <w:pPr>
        <w:ind w:left="5976" w:hanging="360"/>
      </w:pPr>
    </w:lvl>
    <w:lvl w:ilvl="8" w:tplc="0415001B">
      <w:start w:val="1"/>
      <w:numFmt w:val="lowerRoman"/>
      <w:lvlText w:val="%9."/>
      <w:lvlJc w:val="right"/>
      <w:pPr>
        <w:ind w:left="6696" w:hanging="180"/>
      </w:pPr>
    </w:lvl>
  </w:abstractNum>
  <w:abstractNum w:abstractNumId="15" w15:restartNumberingAfterBreak="0">
    <w:nsid w:val="2FB274F8"/>
    <w:multiLevelType w:val="hybridMultilevel"/>
    <w:tmpl w:val="26F04B62"/>
    <w:lvl w:ilvl="0" w:tplc="737866EE">
      <w:start w:val="1"/>
      <w:numFmt w:val="decimal"/>
      <w:lvlText w:val="%1."/>
      <w:lvlJc w:val="left"/>
      <w:pPr>
        <w:ind w:left="720" w:hanging="360"/>
      </w:pPr>
    </w:lvl>
    <w:lvl w:ilvl="1" w:tplc="29E2318C">
      <w:start w:val="1"/>
      <w:numFmt w:val="decimal"/>
      <w:lvlText w:val="%2."/>
      <w:lvlJc w:val="left"/>
      <w:pPr>
        <w:ind w:left="1440" w:hanging="360"/>
      </w:pPr>
    </w:lvl>
    <w:lvl w:ilvl="2" w:tplc="3692D884">
      <w:start w:val="1"/>
      <w:numFmt w:val="lowerRoman"/>
      <w:lvlText w:val="%3."/>
      <w:lvlJc w:val="right"/>
      <w:pPr>
        <w:ind w:left="2160" w:hanging="180"/>
      </w:pPr>
    </w:lvl>
    <w:lvl w:ilvl="3" w:tplc="B98E28A4">
      <w:start w:val="1"/>
      <w:numFmt w:val="decimal"/>
      <w:lvlText w:val="%4."/>
      <w:lvlJc w:val="left"/>
      <w:pPr>
        <w:ind w:left="2880" w:hanging="360"/>
      </w:pPr>
    </w:lvl>
    <w:lvl w:ilvl="4" w:tplc="8A0EAC0C">
      <w:start w:val="1"/>
      <w:numFmt w:val="lowerLetter"/>
      <w:lvlText w:val="%5."/>
      <w:lvlJc w:val="left"/>
      <w:pPr>
        <w:ind w:left="3600" w:hanging="360"/>
      </w:pPr>
    </w:lvl>
    <w:lvl w:ilvl="5" w:tplc="FB9E7DCC">
      <w:start w:val="1"/>
      <w:numFmt w:val="lowerRoman"/>
      <w:lvlText w:val="%6."/>
      <w:lvlJc w:val="right"/>
      <w:pPr>
        <w:ind w:left="4320" w:hanging="180"/>
      </w:pPr>
    </w:lvl>
    <w:lvl w:ilvl="6" w:tplc="617AF1B4">
      <w:start w:val="1"/>
      <w:numFmt w:val="decimal"/>
      <w:lvlText w:val="%7."/>
      <w:lvlJc w:val="left"/>
      <w:pPr>
        <w:ind w:left="5040" w:hanging="360"/>
      </w:pPr>
    </w:lvl>
    <w:lvl w:ilvl="7" w:tplc="3E581A32">
      <w:start w:val="1"/>
      <w:numFmt w:val="lowerLetter"/>
      <w:lvlText w:val="%8."/>
      <w:lvlJc w:val="left"/>
      <w:pPr>
        <w:ind w:left="5760" w:hanging="360"/>
      </w:pPr>
    </w:lvl>
    <w:lvl w:ilvl="8" w:tplc="776034C8">
      <w:start w:val="1"/>
      <w:numFmt w:val="lowerRoman"/>
      <w:lvlText w:val="%9."/>
      <w:lvlJc w:val="right"/>
      <w:pPr>
        <w:ind w:left="6480" w:hanging="180"/>
      </w:pPr>
    </w:lvl>
  </w:abstractNum>
  <w:abstractNum w:abstractNumId="16" w15:restartNumberingAfterBreak="0">
    <w:nsid w:val="30E50A97"/>
    <w:multiLevelType w:val="hybridMultilevel"/>
    <w:tmpl w:val="D18EF5E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C63353"/>
    <w:multiLevelType w:val="multilevel"/>
    <w:tmpl w:val="3D98634E"/>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0D5326"/>
    <w:multiLevelType w:val="hybridMultilevel"/>
    <w:tmpl w:val="21E0DA38"/>
    <w:lvl w:ilvl="0" w:tplc="2A7C5DE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370776"/>
    <w:multiLevelType w:val="hybridMultilevel"/>
    <w:tmpl w:val="B3F09622"/>
    <w:lvl w:ilvl="0" w:tplc="23A6ECEE">
      <w:start w:val="1"/>
      <w:numFmt w:val="decimal"/>
      <w:lvlText w:val="%1."/>
      <w:lvlJc w:val="left"/>
      <w:pPr>
        <w:ind w:left="936" w:hanging="360"/>
      </w:pPr>
      <w:rPr>
        <w:rFonts w:asciiTheme="minorHAnsi" w:eastAsiaTheme="minorHAnsi" w:hAnsiTheme="minorHAnsi" w:cstheme="majorHAnsi" w:hint="default"/>
        <w:b w:val="0"/>
      </w:rPr>
    </w:lvl>
    <w:lvl w:ilvl="1" w:tplc="04150019">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0" w15:restartNumberingAfterBreak="0">
    <w:nsid w:val="383C1987"/>
    <w:multiLevelType w:val="hybridMultilevel"/>
    <w:tmpl w:val="51FCBA3E"/>
    <w:lvl w:ilvl="0" w:tplc="81D683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8967FF"/>
    <w:multiLevelType w:val="hybridMultilevel"/>
    <w:tmpl w:val="4CF013E6"/>
    <w:lvl w:ilvl="0" w:tplc="FFFFFFFF">
      <w:start w:val="1"/>
      <w:numFmt w:val="decimal"/>
      <w:lvlText w:val="%1."/>
      <w:lvlJc w:val="left"/>
      <w:pPr>
        <w:ind w:left="720" w:hanging="360"/>
      </w:pPr>
      <w:rPr>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3">
      <w:start w:val="1"/>
      <w:numFmt w:val="upperRoman"/>
      <w:lvlText w:val="%4."/>
      <w:lvlJc w:val="righ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46789A"/>
    <w:multiLevelType w:val="hybridMultilevel"/>
    <w:tmpl w:val="2AA677A2"/>
    <w:lvl w:ilvl="0" w:tplc="28303554">
      <w:start w:val="1"/>
      <w:numFmt w:val="decimal"/>
      <w:lvlText w:val="%1."/>
      <w:lvlJc w:val="left"/>
      <w:pPr>
        <w:ind w:left="720" w:hanging="360"/>
      </w:pPr>
      <w:rPr>
        <w:rFonts w:asciiTheme="minorHAnsi" w:eastAsia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6D6EBA"/>
    <w:multiLevelType w:val="hybridMultilevel"/>
    <w:tmpl w:val="839EBF04"/>
    <w:lvl w:ilvl="0" w:tplc="05FE559C">
      <w:start w:val="1"/>
      <w:numFmt w:val="decimal"/>
      <w:lvlText w:val="%1)"/>
      <w:lvlJc w:val="left"/>
      <w:pPr>
        <w:ind w:left="936" w:hanging="360"/>
      </w:pPr>
      <w:rPr>
        <w:rFonts w:asciiTheme="minorHAnsi" w:hAnsiTheme="minorHAnsi" w:cstheme="minorHAnsi" w:hint="default"/>
        <w:color w:val="auto"/>
        <w:sz w:val="22"/>
        <w:szCs w:val="22"/>
      </w:rPr>
    </w:lvl>
    <w:lvl w:ilvl="1" w:tplc="04150011">
      <w:start w:val="1"/>
      <w:numFmt w:val="decimal"/>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4" w15:restartNumberingAfterBreak="0">
    <w:nsid w:val="40FD61A3"/>
    <w:multiLevelType w:val="hybridMultilevel"/>
    <w:tmpl w:val="2AA677A2"/>
    <w:lvl w:ilvl="0" w:tplc="28303554">
      <w:start w:val="1"/>
      <w:numFmt w:val="decimal"/>
      <w:lvlText w:val="%1."/>
      <w:lvlJc w:val="left"/>
      <w:pPr>
        <w:ind w:left="720" w:hanging="360"/>
      </w:pPr>
      <w:rPr>
        <w:rFonts w:asciiTheme="minorHAnsi" w:eastAsia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43C36"/>
    <w:multiLevelType w:val="multilevel"/>
    <w:tmpl w:val="24CE803C"/>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1C56690"/>
    <w:multiLevelType w:val="hybridMultilevel"/>
    <w:tmpl w:val="C12AD974"/>
    <w:lvl w:ilvl="0" w:tplc="DD383340">
      <w:start w:val="7"/>
      <w:numFmt w:val="decimal"/>
      <w:lvlText w:val="%1."/>
      <w:lvlJc w:val="left"/>
      <w:pPr>
        <w:ind w:left="720" w:hanging="360"/>
      </w:pPr>
    </w:lvl>
    <w:lvl w:ilvl="1" w:tplc="8472B1BE">
      <w:start w:val="1"/>
      <w:numFmt w:val="lowerLetter"/>
      <w:lvlText w:val="%2."/>
      <w:lvlJc w:val="left"/>
      <w:pPr>
        <w:ind w:left="1440" w:hanging="360"/>
      </w:pPr>
    </w:lvl>
    <w:lvl w:ilvl="2" w:tplc="6116F3F4">
      <w:start w:val="1"/>
      <w:numFmt w:val="lowerRoman"/>
      <w:lvlText w:val="%3."/>
      <w:lvlJc w:val="right"/>
      <w:pPr>
        <w:ind w:left="2160" w:hanging="180"/>
      </w:pPr>
    </w:lvl>
    <w:lvl w:ilvl="3" w:tplc="8B441248">
      <w:start w:val="1"/>
      <w:numFmt w:val="decimal"/>
      <w:lvlText w:val="%4."/>
      <w:lvlJc w:val="left"/>
      <w:pPr>
        <w:ind w:left="2880" w:hanging="360"/>
      </w:pPr>
    </w:lvl>
    <w:lvl w:ilvl="4" w:tplc="DA7C5A7E">
      <w:start w:val="1"/>
      <w:numFmt w:val="lowerLetter"/>
      <w:lvlText w:val="%5."/>
      <w:lvlJc w:val="left"/>
      <w:pPr>
        <w:ind w:left="3600" w:hanging="360"/>
      </w:pPr>
    </w:lvl>
    <w:lvl w:ilvl="5" w:tplc="E7F4FE06">
      <w:start w:val="1"/>
      <w:numFmt w:val="lowerRoman"/>
      <w:lvlText w:val="%6."/>
      <w:lvlJc w:val="right"/>
      <w:pPr>
        <w:ind w:left="4320" w:hanging="180"/>
      </w:pPr>
    </w:lvl>
    <w:lvl w:ilvl="6" w:tplc="DA5231F2">
      <w:start w:val="1"/>
      <w:numFmt w:val="decimal"/>
      <w:lvlText w:val="%7."/>
      <w:lvlJc w:val="left"/>
      <w:pPr>
        <w:ind w:left="5040" w:hanging="360"/>
      </w:pPr>
    </w:lvl>
    <w:lvl w:ilvl="7" w:tplc="5F2233C0">
      <w:start w:val="1"/>
      <w:numFmt w:val="lowerLetter"/>
      <w:lvlText w:val="%8."/>
      <w:lvlJc w:val="left"/>
      <w:pPr>
        <w:ind w:left="5760" w:hanging="360"/>
      </w:pPr>
    </w:lvl>
    <w:lvl w:ilvl="8" w:tplc="BCB278AE">
      <w:start w:val="1"/>
      <w:numFmt w:val="lowerRoman"/>
      <w:lvlText w:val="%9."/>
      <w:lvlJc w:val="right"/>
      <w:pPr>
        <w:ind w:left="6480" w:hanging="180"/>
      </w:pPr>
    </w:lvl>
  </w:abstractNum>
  <w:abstractNum w:abstractNumId="27" w15:restartNumberingAfterBreak="0">
    <w:nsid w:val="44006558"/>
    <w:multiLevelType w:val="hybridMultilevel"/>
    <w:tmpl w:val="FF6EA36C"/>
    <w:lvl w:ilvl="0" w:tplc="88C225F4">
      <w:start w:val="1"/>
      <w:numFmt w:val="decimal"/>
      <w:lvlText w:val="%1."/>
      <w:lvlJc w:val="left"/>
      <w:pPr>
        <w:ind w:left="720" w:hanging="360"/>
      </w:pPr>
      <w:rPr>
        <w:rFonts w:hint="default"/>
        <w:b w:val="0"/>
        <w:i w:val="0"/>
        <w:iCs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836652"/>
    <w:multiLevelType w:val="hybridMultilevel"/>
    <w:tmpl w:val="07545A52"/>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922F51"/>
    <w:multiLevelType w:val="hybridMultilevel"/>
    <w:tmpl w:val="DBC822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D45103F"/>
    <w:multiLevelType w:val="hybridMultilevel"/>
    <w:tmpl w:val="07545A52"/>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7135A6"/>
    <w:multiLevelType w:val="hybridMultilevel"/>
    <w:tmpl w:val="D124EB0E"/>
    <w:lvl w:ilvl="0" w:tplc="04150011">
      <w:start w:val="1"/>
      <w:numFmt w:val="decimal"/>
      <w:lvlText w:val="%1)"/>
      <w:lvlJc w:val="left"/>
      <w:pPr>
        <w:ind w:left="936" w:hanging="360"/>
      </w:pPr>
    </w:lvl>
    <w:lvl w:ilvl="1" w:tplc="04150017">
      <w:start w:val="1"/>
      <w:numFmt w:val="lowerLetter"/>
      <w:lvlText w:val="%2)"/>
      <w:lvlJc w:val="left"/>
      <w:pPr>
        <w:ind w:left="1656" w:hanging="360"/>
      </w:pPr>
    </w:lvl>
    <w:lvl w:ilvl="2" w:tplc="0415001B">
      <w:start w:val="1"/>
      <w:numFmt w:val="lowerRoman"/>
      <w:lvlText w:val="%3."/>
      <w:lvlJc w:val="right"/>
      <w:pPr>
        <w:ind w:left="2376" w:hanging="180"/>
      </w:pPr>
    </w:lvl>
    <w:lvl w:ilvl="3" w:tplc="0415000F">
      <w:start w:val="1"/>
      <w:numFmt w:val="decimal"/>
      <w:lvlText w:val="%4."/>
      <w:lvlJc w:val="left"/>
      <w:pPr>
        <w:ind w:left="3096" w:hanging="360"/>
      </w:pPr>
    </w:lvl>
    <w:lvl w:ilvl="4" w:tplc="04150019">
      <w:start w:val="1"/>
      <w:numFmt w:val="lowerLetter"/>
      <w:lvlText w:val="%5."/>
      <w:lvlJc w:val="left"/>
      <w:pPr>
        <w:ind w:left="3816" w:hanging="360"/>
      </w:pPr>
    </w:lvl>
    <w:lvl w:ilvl="5" w:tplc="0415001B">
      <w:start w:val="1"/>
      <w:numFmt w:val="lowerRoman"/>
      <w:lvlText w:val="%6."/>
      <w:lvlJc w:val="right"/>
      <w:pPr>
        <w:ind w:left="4536" w:hanging="180"/>
      </w:pPr>
    </w:lvl>
    <w:lvl w:ilvl="6" w:tplc="0415000F">
      <w:start w:val="1"/>
      <w:numFmt w:val="decimal"/>
      <w:lvlText w:val="%7."/>
      <w:lvlJc w:val="left"/>
      <w:pPr>
        <w:ind w:left="5256" w:hanging="360"/>
      </w:pPr>
    </w:lvl>
    <w:lvl w:ilvl="7" w:tplc="04150019">
      <w:start w:val="1"/>
      <w:numFmt w:val="lowerLetter"/>
      <w:lvlText w:val="%8."/>
      <w:lvlJc w:val="left"/>
      <w:pPr>
        <w:ind w:left="5976" w:hanging="360"/>
      </w:pPr>
    </w:lvl>
    <w:lvl w:ilvl="8" w:tplc="0415001B">
      <w:start w:val="1"/>
      <w:numFmt w:val="lowerRoman"/>
      <w:lvlText w:val="%9."/>
      <w:lvlJc w:val="right"/>
      <w:pPr>
        <w:ind w:left="6696" w:hanging="180"/>
      </w:pPr>
    </w:lvl>
  </w:abstractNum>
  <w:abstractNum w:abstractNumId="32" w15:restartNumberingAfterBreak="0">
    <w:nsid w:val="54993B0D"/>
    <w:multiLevelType w:val="hybridMultilevel"/>
    <w:tmpl w:val="CC0A5A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9F7F60"/>
    <w:multiLevelType w:val="hybridMultilevel"/>
    <w:tmpl w:val="51FCBA3E"/>
    <w:lvl w:ilvl="0" w:tplc="81D683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735331"/>
    <w:multiLevelType w:val="hybridMultilevel"/>
    <w:tmpl w:val="0A942026"/>
    <w:lvl w:ilvl="0" w:tplc="C6263CA8">
      <w:start w:val="1"/>
      <w:numFmt w:val="decimal"/>
      <w:lvlText w:val="%1)"/>
      <w:lvlJc w:val="left"/>
      <w:pPr>
        <w:ind w:left="720" w:hanging="360"/>
      </w:pPr>
      <w:rPr>
        <w:rFonts w:asciiTheme="minorHAnsi" w:eastAsiaTheme="minorHAnsi" w:hAnsiTheme="min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E36A99"/>
    <w:multiLevelType w:val="multilevel"/>
    <w:tmpl w:val="DE9CA6AA"/>
    <w:lvl w:ilvl="0">
      <w:start w:val="1"/>
      <w:numFmt w:val="upperRoman"/>
      <w:lvlText w:val="%1."/>
      <w:lvlJc w:val="right"/>
      <w:pPr>
        <w:ind w:left="720" w:hanging="360"/>
      </w:pPr>
      <w:rPr>
        <w:rFonts w:asciiTheme="minorHAnsi" w:hAnsiTheme="minorHAnsi" w:cstheme="minorHAnsi" w:hint="default"/>
        <w:b/>
        <w:color w:val="C00000"/>
        <w:sz w:val="24"/>
        <w:szCs w:val="24"/>
      </w:rPr>
    </w:lvl>
    <w:lvl w:ilvl="1">
      <w:start w:val="1"/>
      <w:numFmt w:val="decimal"/>
      <w:isLgl/>
      <w:lvlText w:val="%1.%2."/>
      <w:lvlJc w:val="left"/>
      <w:pPr>
        <w:ind w:left="1004" w:hanging="720"/>
      </w:pPr>
      <w:rPr>
        <w:rFonts w:asciiTheme="minorHAnsi" w:hAnsiTheme="minorHAnsi" w:hint="default"/>
        <w:b/>
        <w:color w:val="C0000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4753832"/>
    <w:multiLevelType w:val="hybridMultilevel"/>
    <w:tmpl w:val="DC508B12"/>
    <w:lvl w:ilvl="0" w:tplc="50345F6A">
      <w:start w:val="3"/>
      <w:numFmt w:val="decimal"/>
      <w:lvlText w:val="%1."/>
      <w:lvlJc w:val="left"/>
      <w:pPr>
        <w:ind w:left="862" w:hanging="360"/>
      </w:pPr>
      <w:rPr>
        <w:rFonts w:hint="default"/>
      </w:r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671675A7"/>
    <w:multiLevelType w:val="hybridMultilevel"/>
    <w:tmpl w:val="C86ED5EE"/>
    <w:lvl w:ilvl="0" w:tplc="712E67B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1C22A82">
      <w:start w:val="1"/>
      <w:numFmt w:val="decimal"/>
      <w:lvlText w:val="%4)"/>
      <w:lvlJc w:val="left"/>
      <w:pPr>
        <w:ind w:left="2880" w:hanging="360"/>
      </w:pPr>
      <w:rPr>
        <w:rFonts w:hint="default"/>
      </w:r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766F9"/>
    <w:multiLevelType w:val="hybridMultilevel"/>
    <w:tmpl w:val="4CF013E6"/>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3">
      <w:start w:val="1"/>
      <w:numFmt w:val="upperRoman"/>
      <w:lvlText w:val="%4."/>
      <w:lvlJc w:val="righ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414316"/>
    <w:multiLevelType w:val="hybridMultilevel"/>
    <w:tmpl w:val="02A4BA2E"/>
    <w:lvl w:ilvl="0" w:tplc="2DE87342">
      <w:start w:val="1"/>
      <w:numFmt w:val="decimal"/>
      <w:lvlText w:val="%1."/>
      <w:lvlJc w:val="left"/>
      <w:pPr>
        <w:ind w:left="720" w:hanging="360"/>
      </w:pPr>
      <w:rPr>
        <w:rFonts w:asciiTheme="minorHAnsi" w:eastAsiaTheme="minorHAnsi" w:hAnsiTheme="minorHAnsi" w:cstheme="majorHAnsi" w:hint="default"/>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E316C1"/>
    <w:multiLevelType w:val="hybridMultilevel"/>
    <w:tmpl w:val="191C8708"/>
    <w:lvl w:ilvl="0" w:tplc="BF52523C">
      <w:start w:val="1"/>
      <w:numFmt w:val="decimal"/>
      <w:lvlText w:val="%1."/>
      <w:lvlJc w:val="left"/>
      <w:pPr>
        <w:ind w:left="288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562AD"/>
    <w:multiLevelType w:val="hybridMultilevel"/>
    <w:tmpl w:val="9CBC582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7B0F544B"/>
    <w:multiLevelType w:val="hybridMultilevel"/>
    <w:tmpl w:val="B988064C"/>
    <w:lvl w:ilvl="0" w:tplc="5A7466FE">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EE1FAF"/>
    <w:multiLevelType w:val="hybridMultilevel"/>
    <w:tmpl w:val="29F4C25E"/>
    <w:lvl w:ilvl="0" w:tplc="1AAA3D34">
      <w:start w:val="1"/>
      <w:numFmt w:val="decimal"/>
      <w:lvlText w:val="%1."/>
      <w:lvlJc w:val="left"/>
      <w:pPr>
        <w:ind w:left="360" w:hanging="360"/>
      </w:pPr>
      <w:rPr>
        <w:rFonts w:hint="default"/>
        <w:color w:val="auto"/>
        <w:sz w:val="22"/>
        <w:szCs w:val="22"/>
      </w:rPr>
    </w:lvl>
    <w:lvl w:ilvl="1" w:tplc="E0BAF3AE">
      <w:start w:val="1"/>
      <w:numFmt w:val="decimal"/>
      <w:lvlText w:val="%2)"/>
      <w:lvlJc w:val="left"/>
      <w:pPr>
        <w:ind w:left="1440" w:hanging="360"/>
      </w:pPr>
      <w:rPr>
        <w:rFonts w:hint="default"/>
      </w:rPr>
    </w:lvl>
    <w:lvl w:ilvl="2" w:tplc="006814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E5032E"/>
    <w:multiLevelType w:val="hybridMultilevel"/>
    <w:tmpl w:val="6C6E43DC"/>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num w:numId="1">
    <w:abstractNumId w:val="15"/>
  </w:num>
  <w:num w:numId="2">
    <w:abstractNumId w:val="26"/>
  </w:num>
  <w:num w:numId="3">
    <w:abstractNumId w:val="17"/>
  </w:num>
  <w:num w:numId="4">
    <w:abstractNumId w:val="25"/>
  </w:num>
  <w:num w:numId="5">
    <w:abstractNumId w:val="34"/>
  </w:num>
  <w:num w:numId="6">
    <w:abstractNumId w:val="9"/>
  </w:num>
  <w:num w:numId="7">
    <w:abstractNumId w:val="18"/>
  </w:num>
  <w:num w:numId="8">
    <w:abstractNumId w:val="19"/>
  </w:num>
  <w:num w:numId="9">
    <w:abstractNumId w:val="23"/>
  </w:num>
  <w:num w:numId="10">
    <w:abstractNumId w:val="39"/>
  </w:num>
  <w:num w:numId="11">
    <w:abstractNumId w:val="0"/>
  </w:num>
  <w:num w:numId="12">
    <w:abstractNumId w:val="37"/>
  </w:num>
  <w:num w:numId="13">
    <w:abstractNumId w:val="38"/>
  </w:num>
  <w:num w:numId="14">
    <w:abstractNumId w:val="13"/>
  </w:num>
  <w:num w:numId="15">
    <w:abstractNumId w:val="35"/>
  </w:num>
  <w:num w:numId="16">
    <w:abstractNumId w:val="42"/>
  </w:num>
  <w:num w:numId="17">
    <w:abstractNumId w:val="6"/>
  </w:num>
  <w:num w:numId="18">
    <w:abstractNumId w:val="12"/>
  </w:num>
  <w:num w:numId="19">
    <w:abstractNumId w:val="33"/>
  </w:num>
  <w:num w:numId="20">
    <w:abstractNumId w:val="43"/>
  </w:num>
  <w:num w:numId="21">
    <w:abstractNumId w:val="16"/>
  </w:num>
  <w:num w:numId="22">
    <w:abstractNumId w:val="32"/>
  </w:num>
  <w:num w:numId="23">
    <w:abstractNumId w:val="10"/>
  </w:num>
  <w:num w:numId="24">
    <w:abstractNumId w:val="8"/>
  </w:num>
  <w:num w:numId="25">
    <w:abstractNumId w:val="40"/>
  </w:num>
  <w:num w:numId="26">
    <w:abstractNumId w:val="30"/>
  </w:num>
  <w:num w:numId="27">
    <w:abstractNumId w:val="14"/>
  </w:num>
  <w:num w:numId="28">
    <w:abstractNumId w:val="31"/>
  </w:num>
  <w:num w:numId="29">
    <w:abstractNumId w:val="36"/>
  </w:num>
  <w:num w:numId="30">
    <w:abstractNumId w:val="20"/>
  </w:num>
  <w:num w:numId="31">
    <w:abstractNumId w:val="1"/>
  </w:num>
  <w:num w:numId="32">
    <w:abstractNumId w:val="24"/>
  </w:num>
  <w:num w:numId="33">
    <w:abstractNumId w:val="4"/>
  </w:num>
  <w:num w:numId="34">
    <w:abstractNumId w:val="41"/>
  </w:num>
  <w:num w:numId="35">
    <w:abstractNumId w:val="27"/>
  </w:num>
  <w:num w:numId="36">
    <w:abstractNumId w:val="2"/>
  </w:num>
  <w:num w:numId="37">
    <w:abstractNumId w:val="7"/>
  </w:num>
  <w:num w:numId="38">
    <w:abstractNumId w:val="21"/>
  </w:num>
  <w:num w:numId="39">
    <w:abstractNumId w:val="3"/>
  </w:num>
  <w:num w:numId="40">
    <w:abstractNumId w:val="11"/>
  </w:num>
  <w:num w:numId="41">
    <w:abstractNumId w:val="28"/>
  </w:num>
  <w:num w:numId="42">
    <w:abstractNumId w:val="9"/>
  </w:num>
  <w:num w:numId="43">
    <w:abstractNumId w:val="5"/>
  </w:num>
  <w:num w:numId="44">
    <w:abstractNumId w:val="9"/>
  </w:num>
  <w:num w:numId="45">
    <w:abstractNumId w:val="29"/>
  </w:num>
  <w:num w:numId="46">
    <w:abstractNumId w:val="44"/>
  </w:num>
  <w:num w:numId="4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D9E"/>
    <w:rsid w:val="00000198"/>
    <w:rsid w:val="00000DF9"/>
    <w:rsid w:val="00001449"/>
    <w:rsid w:val="000028F0"/>
    <w:rsid w:val="00005196"/>
    <w:rsid w:val="00005970"/>
    <w:rsid w:val="00005F4C"/>
    <w:rsid w:val="0000658C"/>
    <w:rsid w:val="000065CB"/>
    <w:rsid w:val="0000670F"/>
    <w:rsid w:val="00007B98"/>
    <w:rsid w:val="000108E8"/>
    <w:rsid w:val="00011F84"/>
    <w:rsid w:val="00012490"/>
    <w:rsid w:val="00012579"/>
    <w:rsid w:val="00012A09"/>
    <w:rsid w:val="0001310E"/>
    <w:rsid w:val="000135C4"/>
    <w:rsid w:val="00013E22"/>
    <w:rsid w:val="00014616"/>
    <w:rsid w:val="000168ED"/>
    <w:rsid w:val="00016F4F"/>
    <w:rsid w:val="00017929"/>
    <w:rsid w:val="00017FB4"/>
    <w:rsid w:val="00020C1E"/>
    <w:rsid w:val="000212E6"/>
    <w:rsid w:val="000215CA"/>
    <w:rsid w:val="00021DA9"/>
    <w:rsid w:val="00022259"/>
    <w:rsid w:val="0002227A"/>
    <w:rsid w:val="00022552"/>
    <w:rsid w:val="000225A4"/>
    <w:rsid w:val="000226F5"/>
    <w:rsid w:val="00022B20"/>
    <w:rsid w:val="00023BAC"/>
    <w:rsid w:val="00024767"/>
    <w:rsid w:val="00025081"/>
    <w:rsid w:val="0002531D"/>
    <w:rsid w:val="00025A2E"/>
    <w:rsid w:val="00025ED2"/>
    <w:rsid w:val="000267C6"/>
    <w:rsid w:val="00026C29"/>
    <w:rsid w:val="0002707A"/>
    <w:rsid w:val="00027AAD"/>
    <w:rsid w:val="00030582"/>
    <w:rsid w:val="000310F5"/>
    <w:rsid w:val="00031173"/>
    <w:rsid w:val="00031F27"/>
    <w:rsid w:val="00031FED"/>
    <w:rsid w:val="00032D06"/>
    <w:rsid w:val="00033928"/>
    <w:rsid w:val="00034791"/>
    <w:rsid w:val="00034E99"/>
    <w:rsid w:val="00035152"/>
    <w:rsid w:val="0003684D"/>
    <w:rsid w:val="00037037"/>
    <w:rsid w:val="00037723"/>
    <w:rsid w:val="00037730"/>
    <w:rsid w:val="000403D6"/>
    <w:rsid w:val="00040DDE"/>
    <w:rsid w:val="0004102E"/>
    <w:rsid w:val="0004269C"/>
    <w:rsid w:val="00042A14"/>
    <w:rsid w:val="00044140"/>
    <w:rsid w:val="00044370"/>
    <w:rsid w:val="0004483A"/>
    <w:rsid w:val="00045255"/>
    <w:rsid w:val="00045621"/>
    <w:rsid w:val="00045848"/>
    <w:rsid w:val="00045B2F"/>
    <w:rsid w:val="000461A1"/>
    <w:rsid w:val="000465B7"/>
    <w:rsid w:val="00046BC9"/>
    <w:rsid w:val="0005055A"/>
    <w:rsid w:val="000508C0"/>
    <w:rsid w:val="00051069"/>
    <w:rsid w:val="000515D4"/>
    <w:rsid w:val="00051E84"/>
    <w:rsid w:val="000524A3"/>
    <w:rsid w:val="000526A5"/>
    <w:rsid w:val="000526AE"/>
    <w:rsid w:val="0005271B"/>
    <w:rsid w:val="00052B44"/>
    <w:rsid w:val="00052C27"/>
    <w:rsid w:val="0005369C"/>
    <w:rsid w:val="00053A70"/>
    <w:rsid w:val="00054427"/>
    <w:rsid w:val="0005553E"/>
    <w:rsid w:val="00056485"/>
    <w:rsid w:val="000566C1"/>
    <w:rsid w:val="00057757"/>
    <w:rsid w:val="00057FEE"/>
    <w:rsid w:val="00060297"/>
    <w:rsid w:val="000607C6"/>
    <w:rsid w:val="000608B6"/>
    <w:rsid w:val="000619B7"/>
    <w:rsid w:val="00061C21"/>
    <w:rsid w:val="0006227E"/>
    <w:rsid w:val="000627A0"/>
    <w:rsid w:val="00062B9D"/>
    <w:rsid w:val="00062D24"/>
    <w:rsid w:val="00063290"/>
    <w:rsid w:val="000635EC"/>
    <w:rsid w:val="0006588E"/>
    <w:rsid w:val="000659DC"/>
    <w:rsid w:val="00066E60"/>
    <w:rsid w:val="000672C2"/>
    <w:rsid w:val="000677C2"/>
    <w:rsid w:val="00070575"/>
    <w:rsid w:val="000717A7"/>
    <w:rsid w:val="0007265D"/>
    <w:rsid w:val="0007283D"/>
    <w:rsid w:val="000736B9"/>
    <w:rsid w:val="00073745"/>
    <w:rsid w:val="00073BFE"/>
    <w:rsid w:val="0007623E"/>
    <w:rsid w:val="00076999"/>
    <w:rsid w:val="00077729"/>
    <w:rsid w:val="0007777F"/>
    <w:rsid w:val="00080763"/>
    <w:rsid w:val="00081643"/>
    <w:rsid w:val="000830A2"/>
    <w:rsid w:val="000830CF"/>
    <w:rsid w:val="000835AF"/>
    <w:rsid w:val="0008442B"/>
    <w:rsid w:val="00085852"/>
    <w:rsid w:val="00085CF5"/>
    <w:rsid w:val="0008641D"/>
    <w:rsid w:val="00086DC0"/>
    <w:rsid w:val="00086E67"/>
    <w:rsid w:val="00087F8C"/>
    <w:rsid w:val="000901D6"/>
    <w:rsid w:val="00090444"/>
    <w:rsid w:val="0009055A"/>
    <w:rsid w:val="00090953"/>
    <w:rsid w:val="000912EA"/>
    <w:rsid w:val="000918F7"/>
    <w:rsid w:val="00091A19"/>
    <w:rsid w:val="000930F4"/>
    <w:rsid w:val="00093DFC"/>
    <w:rsid w:val="0009424E"/>
    <w:rsid w:val="0009468B"/>
    <w:rsid w:val="00094AC1"/>
    <w:rsid w:val="00095E7E"/>
    <w:rsid w:val="000968D8"/>
    <w:rsid w:val="00096C00"/>
    <w:rsid w:val="0009730B"/>
    <w:rsid w:val="000A0171"/>
    <w:rsid w:val="000A0A34"/>
    <w:rsid w:val="000A144A"/>
    <w:rsid w:val="000A1A80"/>
    <w:rsid w:val="000A1D82"/>
    <w:rsid w:val="000A3A2D"/>
    <w:rsid w:val="000A4325"/>
    <w:rsid w:val="000A48D3"/>
    <w:rsid w:val="000A4AF4"/>
    <w:rsid w:val="000A4CA4"/>
    <w:rsid w:val="000A4EA5"/>
    <w:rsid w:val="000A513C"/>
    <w:rsid w:val="000A60FA"/>
    <w:rsid w:val="000A610D"/>
    <w:rsid w:val="000A74FF"/>
    <w:rsid w:val="000B0042"/>
    <w:rsid w:val="000B041F"/>
    <w:rsid w:val="000B0816"/>
    <w:rsid w:val="000B15CB"/>
    <w:rsid w:val="000B1AE7"/>
    <w:rsid w:val="000B2875"/>
    <w:rsid w:val="000B3D16"/>
    <w:rsid w:val="000B4C94"/>
    <w:rsid w:val="000B50C3"/>
    <w:rsid w:val="000B58EB"/>
    <w:rsid w:val="000B5C9F"/>
    <w:rsid w:val="000B6542"/>
    <w:rsid w:val="000B7C58"/>
    <w:rsid w:val="000B7CF0"/>
    <w:rsid w:val="000C0428"/>
    <w:rsid w:val="000C074D"/>
    <w:rsid w:val="000C0921"/>
    <w:rsid w:val="000C0BC9"/>
    <w:rsid w:val="000C0CB6"/>
    <w:rsid w:val="000C22D3"/>
    <w:rsid w:val="000C3571"/>
    <w:rsid w:val="000C40FF"/>
    <w:rsid w:val="000C4A37"/>
    <w:rsid w:val="000C4EEA"/>
    <w:rsid w:val="000C55AF"/>
    <w:rsid w:val="000D0622"/>
    <w:rsid w:val="000D08C3"/>
    <w:rsid w:val="000D241A"/>
    <w:rsid w:val="000D28A1"/>
    <w:rsid w:val="000D2A59"/>
    <w:rsid w:val="000D3133"/>
    <w:rsid w:val="000D37EA"/>
    <w:rsid w:val="000D4822"/>
    <w:rsid w:val="000D5090"/>
    <w:rsid w:val="000D7B57"/>
    <w:rsid w:val="000D7EC8"/>
    <w:rsid w:val="000D7EF2"/>
    <w:rsid w:val="000E1AFA"/>
    <w:rsid w:val="000E230A"/>
    <w:rsid w:val="000E29D1"/>
    <w:rsid w:val="000E2DC7"/>
    <w:rsid w:val="000E2F03"/>
    <w:rsid w:val="000E2FEE"/>
    <w:rsid w:val="000E3193"/>
    <w:rsid w:val="000E3AA1"/>
    <w:rsid w:val="000E3DB1"/>
    <w:rsid w:val="000E3E21"/>
    <w:rsid w:val="000E40C1"/>
    <w:rsid w:val="000E4DEA"/>
    <w:rsid w:val="000E4F29"/>
    <w:rsid w:val="000E5B56"/>
    <w:rsid w:val="000E6E3A"/>
    <w:rsid w:val="000E6EC0"/>
    <w:rsid w:val="000E7029"/>
    <w:rsid w:val="000E763A"/>
    <w:rsid w:val="000E774A"/>
    <w:rsid w:val="000F048C"/>
    <w:rsid w:val="000F04E0"/>
    <w:rsid w:val="000F0AA7"/>
    <w:rsid w:val="000F2D54"/>
    <w:rsid w:val="000F2D70"/>
    <w:rsid w:val="000F2FDB"/>
    <w:rsid w:val="000F3412"/>
    <w:rsid w:val="000F3425"/>
    <w:rsid w:val="000F359C"/>
    <w:rsid w:val="000F381E"/>
    <w:rsid w:val="000F51B0"/>
    <w:rsid w:val="000F6CEC"/>
    <w:rsid w:val="000F70AD"/>
    <w:rsid w:val="000F70C9"/>
    <w:rsid w:val="000F760A"/>
    <w:rsid w:val="000F7DC2"/>
    <w:rsid w:val="001001A2"/>
    <w:rsid w:val="0010071C"/>
    <w:rsid w:val="00100C37"/>
    <w:rsid w:val="00102200"/>
    <w:rsid w:val="00103987"/>
    <w:rsid w:val="00103A4A"/>
    <w:rsid w:val="00103D4D"/>
    <w:rsid w:val="00104286"/>
    <w:rsid w:val="001046E7"/>
    <w:rsid w:val="00105316"/>
    <w:rsid w:val="001066B4"/>
    <w:rsid w:val="00106A0E"/>
    <w:rsid w:val="001105CE"/>
    <w:rsid w:val="00110CE8"/>
    <w:rsid w:val="0011133C"/>
    <w:rsid w:val="001127E5"/>
    <w:rsid w:val="00112B9B"/>
    <w:rsid w:val="0011356E"/>
    <w:rsid w:val="00113AB7"/>
    <w:rsid w:val="00114773"/>
    <w:rsid w:val="0011699F"/>
    <w:rsid w:val="00116D3F"/>
    <w:rsid w:val="001170F8"/>
    <w:rsid w:val="001207B3"/>
    <w:rsid w:val="001208F9"/>
    <w:rsid w:val="00120ABE"/>
    <w:rsid w:val="00121AFC"/>
    <w:rsid w:val="00121E8F"/>
    <w:rsid w:val="001226C6"/>
    <w:rsid w:val="001231DC"/>
    <w:rsid w:val="001233A3"/>
    <w:rsid w:val="00124BA3"/>
    <w:rsid w:val="00125A04"/>
    <w:rsid w:val="00125C28"/>
    <w:rsid w:val="001260F3"/>
    <w:rsid w:val="00127071"/>
    <w:rsid w:val="0012738A"/>
    <w:rsid w:val="001273AF"/>
    <w:rsid w:val="001273D7"/>
    <w:rsid w:val="001275C9"/>
    <w:rsid w:val="00127AA9"/>
    <w:rsid w:val="00127B43"/>
    <w:rsid w:val="00127EC8"/>
    <w:rsid w:val="00130144"/>
    <w:rsid w:val="00130448"/>
    <w:rsid w:val="00130FF0"/>
    <w:rsid w:val="001315AB"/>
    <w:rsid w:val="00132C1F"/>
    <w:rsid w:val="0013332C"/>
    <w:rsid w:val="001340AC"/>
    <w:rsid w:val="00134BA8"/>
    <w:rsid w:val="00134C15"/>
    <w:rsid w:val="001356A9"/>
    <w:rsid w:val="001358A9"/>
    <w:rsid w:val="00135DCB"/>
    <w:rsid w:val="001360E0"/>
    <w:rsid w:val="00136A80"/>
    <w:rsid w:val="00137809"/>
    <w:rsid w:val="00137EA1"/>
    <w:rsid w:val="0014190F"/>
    <w:rsid w:val="00141A81"/>
    <w:rsid w:val="00141D58"/>
    <w:rsid w:val="001420B9"/>
    <w:rsid w:val="00142483"/>
    <w:rsid w:val="0014347A"/>
    <w:rsid w:val="00143662"/>
    <w:rsid w:val="00143684"/>
    <w:rsid w:val="001437D3"/>
    <w:rsid w:val="00143B9C"/>
    <w:rsid w:val="00144FDF"/>
    <w:rsid w:val="001451E7"/>
    <w:rsid w:val="001459AE"/>
    <w:rsid w:val="00145A02"/>
    <w:rsid w:val="00145ED9"/>
    <w:rsid w:val="001468DC"/>
    <w:rsid w:val="001500CE"/>
    <w:rsid w:val="001502F8"/>
    <w:rsid w:val="00150948"/>
    <w:rsid w:val="00151D87"/>
    <w:rsid w:val="00151FCD"/>
    <w:rsid w:val="00153DF5"/>
    <w:rsid w:val="00154EB2"/>
    <w:rsid w:val="0015563F"/>
    <w:rsid w:val="001559C6"/>
    <w:rsid w:val="00155A24"/>
    <w:rsid w:val="00160C28"/>
    <w:rsid w:val="00161292"/>
    <w:rsid w:val="00163340"/>
    <w:rsid w:val="001640DF"/>
    <w:rsid w:val="00164FE6"/>
    <w:rsid w:val="00165F42"/>
    <w:rsid w:val="00166E39"/>
    <w:rsid w:val="00166F4B"/>
    <w:rsid w:val="001676C6"/>
    <w:rsid w:val="00170516"/>
    <w:rsid w:val="00170B3E"/>
    <w:rsid w:val="00170F84"/>
    <w:rsid w:val="0017272E"/>
    <w:rsid w:val="00172756"/>
    <w:rsid w:val="00172E81"/>
    <w:rsid w:val="00172F9A"/>
    <w:rsid w:val="001735B6"/>
    <w:rsid w:val="00173A65"/>
    <w:rsid w:val="00174115"/>
    <w:rsid w:val="00174531"/>
    <w:rsid w:val="00174745"/>
    <w:rsid w:val="00174D13"/>
    <w:rsid w:val="00174E41"/>
    <w:rsid w:val="001751D8"/>
    <w:rsid w:val="00175BC2"/>
    <w:rsid w:val="00176744"/>
    <w:rsid w:val="00176AC0"/>
    <w:rsid w:val="00176AFC"/>
    <w:rsid w:val="001772C4"/>
    <w:rsid w:val="00177613"/>
    <w:rsid w:val="0017795F"/>
    <w:rsid w:val="0017799F"/>
    <w:rsid w:val="00177AA2"/>
    <w:rsid w:val="00177D80"/>
    <w:rsid w:val="00180062"/>
    <w:rsid w:val="001801A7"/>
    <w:rsid w:val="0018021C"/>
    <w:rsid w:val="00180E59"/>
    <w:rsid w:val="001810D4"/>
    <w:rsid w:val="00181247"/>
    <w:rsid w:val="00181860"/>
    <w:rsid w:val="00181D89"/>
    <w:rsid w:val="001826E0"/>
    <w:rsid w:val="00182768"/>
    <w:rsid w:val="00182CFD"/>
    <w:rsid w:val="00182F8B"/>
    <w:rsid w:val="0018379B"/>
    <w:rsid w:val="00183960"/>
    <w:rsid w:val="00183AE9"/>
    <w:rsid w:val="00183D79"/>
    <w:rsid w:val="00183F4A"/>
    <w:rsid w:val="001850FC"/>
    <w:rsid w:val="00185201"/>
    <w:rsid w:val="0018553F"/>
    <w:rsid w:val="001855AE"/>
    <w:rsid w:val="00186801"/>
    <w:rsid w:val="00186CEA"/>
    <w:rsid w:val="00186E0B"/>
    <w:rsid w:val="00186E9B"/>
    <w:rsid w:val="001876D8"/>
    <w:rsid w:val="00187B78"/>
    <w:rsid w:val="00190044"/>
    <w:rsid w:val="00190AD7"/>
    <w:rsid w:val="00191BF0"/>
    <w:rsid w:val="00191EC5"/>
    <w:rsid w:val="00191F21"/>
    <w:rsid w:val="0019216B"/>
    <w:rsid w:val="001921AC"/>
    <w:rsid w:val="001925EC"/>
    <w:rsid w:val="00192DC9"/>
    <w:rsid w:val="00193C72"/>
    <w:rsid w:val="001940EB"/>
    <w:rsid w:val="00194925"/>
    <w:rsid w:val="00194E5D"/>
    <w:rsid w:val="00196DB4"/>
    <w:rsid w:val="001A0C5C"/>
    <w:rsid w:val="001A1410"/>
    <w:rsid w:val="001A1939"/>
    <w:rsid w:val="001A2110"/>
    <w:rsid w:val="001A233F"/>
    <w:rsid w:val="001A3A8F"/>
    <w:rsid w:val="001A4603"/>
    <w:rsid w:val="001A5E59"/>
    <w:rsid w:val="001A608E"/>
    <w:rsid w:val="001A6E2E"/>
    <w:rsid w:val="001B0632"/>
    <w:rsid w:val="001B0CEA"/>
    <w:rsid w:val="001B1296"/>
    <w:rsid w:val="001B14FF"/>
    <w:rsid w:val="001B1823"/>
    <w:rsid w:val="001B1B1B"/>
    <w:rsid w:val="001B1B21"/>
    <w:rsid w:val="001B1E66"/>
    <w:rsid w:val="001B2019"/>
    <w:rsid w:val="001B2185"/>
    <w:rsid w:val="001B2D7B"/>
    <w:rsid w:val="001B306D"/>
    <w:rsid w:val="001B3BD3"/>
    <w:rsid w:val="001B4F92"/>
    <w:rsid w:val="001B56CF"/>
    <w:rsid w:val="001B58D4"/>
    <w:rsid w:val="001B615C"/>
    <w:rsid w:val="001B6C45"/>
    <w:rsid w:val="001B6EB7"/>
    <w:rsid w:val="001B72DC"/>
    <w:rsid w:val="001B7F13"/>
    <w:rsid w:val="001C1E73"/>
    <w:rsid w:val="001C2577"/>
    <w:rsid w:val="001C3029"/>
    <w:rsid w:val="001C35BA"/>
    <w:rsid w:val="001C4877"/>
    <w:rsid w:val="001C4E3C"/>
    <w:rsid w:val="001C5625"/>
    <w:rsid w:val="001C59B4"/>
    <w:rsid w:val="001C5C67"/>
    <w:rsid w:val="001C61A9"/>
    <w:rsid w:val="001C6DD9"/>
    <w:rsid w:val="001C7A6D"/>
    <w:rsid w:val="001C7AFB"/>
    <w:rsid w:val="001C7D81"/>
    <w:rsid w:val="001D1443"/>
    <w:rsid w:val="001D16DE"/>
    <w:rsid w:val="001D190D"/>
    <w:rsid w:val="001D1DF3"/>
    <w:rsid w:val="001D1FB2"/>
    <w:rsid w:val="001D2446"/>
    <w:rsid w:val="001D2710"/>
    <w:rsid w:val="001D2C89"/>
    <w:rsid w:val="001D3DCF"/>
    <w:rsid w:val="001D43B2"/>
    <w:rsid w:val="001D6B4D"/>
    <w:rsid w:val="001E05E8"/>
    <w:rsid w:val="001E0B0E"/>
    <w:rsid w:val="001E1220"/>
    <w:rsid w:val="001E1518"/>
    <w:rsid w:val="001E1583"/>
    <w:rsid w:val="001E16C5"/>
    <w:rsid w:val="001E1E6B"/>
    <w:rsid w:val="001E2EFD"/>
    <w:rsid w:val="001E363F"/>
    <w:rsid w:val="001E3F31"/>
    <w:rsid w:val="001E4D23"/>
    <w:rsid w:val="001E56EA"/>
    <w:rsid w:val="001E5852"/>
    <w:rsid w:val="001E5A27"/>
    <w:rsid w:val="001E61ED"/>
    <w:rsid w:val="001E670E"/>
    <w:rsid w:val="001E7E41"/>
    <w:rsid w:val="001E7FFD"/>
    <w:rsid w:val="001F018E"/>
    <w:rsid w:val="001F0B3A"/>
    <w:rsid w:val="001F0CB3"/>
    <w:rsid w:val="001F18E7"/>
    <w:rsid w:val="001F19C8"/>
    <w:rsid w:val="001F218B"/>
    <w:rsid w:val="001F21B9"/>
    <w:rsid w:val="001F2561"/>
    <w:rsid w:val="001F26C5"/>
    <w:rsid w:val="001F2843"/>
    <w:rsid w:val="001F3EDB"/>
    <w:rsid w:val="001F4002"/>
    <w:rsid w:val="001F46CC"/>
    <w:rsid w:val="001F5776"/>
    <w:rsid w:val="001F6646"/>
    <w:rsid w:val="001F6E22"/>
    <w:rsid w:val="001F6F2A"/>
    <w:rsid w:val="001F7796"/>
    <w:rsid w:val="001F79F6"/>
    <w:rsid w:val="001F7F65"/>
    <w:rsid w:val="00201312"/>
    <w:rsid w:val="00201B19"/>
    <w:rsid w:val="00201F17"/>
    <w:rsid w:val="00202606"/>
    <w:rsid w:val="00202858"/>
    <w:rsid w:val="00202D24"/>
    <w:rsid w:val="00203183"/>
    <w:rsid w:val="00204228"/>
    <w:rsid w:val="0020475E"/>
    <w:rsid w:val="002055EF"/>
    <w:rsid w:val="0020684C"/>
    <w:rsid w:val="002068AE"/>
    <w:rsid w:val="00207521"/>
    <w:rsid w:val="00207B79"/>
    <w:rsid w:val="0021085F"/>
    <w:rsid w:val="00211369"/>
    <w:rsid w:val="0021314D"/>
    <w:rsid w:val="00213689"/>
    <w:rsid w:val="00213C1F"/>
    <w:rsid w:val="00216375"/>
    <w:rsid w:val="002168E3"/>
    <w:rsid w:val="00216B81"/>
    <w:rsid w:val="002173ED"/>
    <w:rsid w:val="002205C7"/>
    <w:rsid w:val="002215B0"/>
    <w:rsid w:val="00222E8E"/>
    <w:rsid w:val="0022311B"/>
    <w:rsid w:val="0022369A"/>
    <w:rsid w:val="00223745"/>
    <w:rsid w:val="00225AE5"/>
    <w:rsid w:val="00225CA9"/>
    <w:rsid w:val="00226F21"/>
    <w:rsid w:val="002279E3"/>
    <w:rsid w:val="0022FB35"/>
    <w:rsid w:val="00232426"/>
    <w:rsid w:val="00232F4B"/>
    <w:rsid w:val="0023306D"/>
    <w:rsid w:val="002334F8"/>
    <w:rsid w:val="002339A7"/>
    <w:rsid w:val="00234FA4"/>
    <w:rsid w:val="002352CE"/>
    <w:rsid w:val="00235B70"/>
    <w:rsid w:val="002362BC"/>
    <w:rsid w:val="0023675E"/>
    <w:rsid w:val="0023788B"/>
    <w:rsid w:val="00240347"/>
    <w:rsid w:val="002411E1"/>
    <w:rsid w:val="0024136A"/>
    <w:rsid w:val="002419E0"/>
    <w:rsid w:val="002428BC"/>
    <w:rsid w:val="0024365B"/>
    <w:rsid w:val="002438CD"/>
    <w:rsid w:val="00243A79"/>
    <w:rsid w:val="00244390"/>
    <w:rsid w:val="00244AE7"/>
    <w:rsid w:val="00246DB2"/>
    <w:rsid w:val="00250347"/>
    <w:rsid w:val="00250452"/>
    <w:rsid w:val="002509AE"/>
    <w:rsid w:val="002510BB"/>
    <w:rsid w:val="002523F1"/>
    <w:rsid w:val="002526D9"/>
    <w:rsid w:val="00252CDC"/>
    <w:rsid w:val="00252E43"/>
    <w:rsid w:val="0025342E"/>
    <w:rsid w:val="002539CB"/>
    <w:rsid w:val="00254504"/>
    <w:rsid w:val="00254BAF"/>
    <w:rsid w:val="00255DD6"/>
    <w:rsid w:val="00256507"/>
    <w:rsid w:val="002571A9"/>
    <w:rsid w:val="002577EC"/>
    <w:rsid w:val="00260166"/>
    <w:rsid w:val="00261035"/>
    <w:rsid w:val="00261445"/>
    <w:rsid w:val="00262212"/>
    <w:rsid w:val="00262F39"/>
    <w:rsid w:val="00263944"/>
    <w:rsid w:val="00264356"/>
    <w:rsid w:val="00264E57"/>
    <w:rsid w:val="0026574C"/>
    <w:rsid w:val="00265DB0"/>
    <w:rsid w:val="00265DBE"/>
    <w:rsid w:val="00265E49"/>
    <w:rsid w:val="0026611C"/>
    <w:rsid w:val="00266C42"/>
    <w:rsid w:val="002676CD"/>
    <w:rsid w:val="00270502"/>
    <w:rsid w:val="00272F31"/>
    <w:rsid w:val="002737C8"/>
    <w:rsid w:val="00273A61"/>
    <w:rsid w:val="002743A9"/>
    <w:rsid w:val="00274CC3"/>
    <w:rsid w:val="00274F5A"/>
    <w:rsid w:val="00275128"/>
    <w:rsid w:val="00275DBD"/>
    <w:rsid w:val="00277CA6"/>
    <w:rsid w:val="00280667"/>
    <w:rsid w:val="00280A7F"/>
    <w:rsid w:val="00280CBE"/>
    <w:rsid w:val="002813D4"/>
    <w:rsid w:val="002814E7"/>
    <w:rsid w:val="0028195C"/>
    <w:rsid w:val="00281ACA"/>
    <w:rsid w:val="00282056"/>
    <w:rsid w:val="00282149"/>
    <w:rsid w:val="00282734"/>
    <w:rsid w:val="00282A6A"/>
    <w:rsid w:val="00282EEB"/>
    <w:rsid w:val="002834C6"/>
    <w:rsid w:val="002835BC"/>
    <w:rsid w:val="002836BC"/>
    <w:rsid w:val="002838A3"/>
    <w:rsid w:val="00283DFD"/>
    <w:rsid w:val="00283F9B"/>
    <w:rsid w:val="00284073"/>
    <w:rsid w:val="00284510"/>
    <w:rsid w:val="00284655"/>
    <w:rsid w:val="0028490E"/>
    <w:rsid w:val="0028542F"/>
    <w:rsid w:val="002855D0"/>
    <w:rsid w:val="00285F61"/>
    <w:rsid w:val="00286E21"/>
    <w:rsid w:val="002873F5"/>
    <w:rsid w:val="002878AF"/>
    <w:rsid w:val="00287ACF"/>
    <w:rsid w:val="00287C55"/>
    <w:rsid w:val="0029074E"/>
    <w:rsid w:val="00291C1E"/>
    <w:rsid w:val="00292A94"/>
    <w:rsid w:val="00292DF7"/>
    <w:rsid w:val="00293233"/>
    <w:rsid w:val="0029390E"/>
    <w:rsid w:val="00293C9D"/>
    <w:rsid w:val="00293D64"/>
    <w:rsid w:val="002940AA"/>
    <w:rsid w:val="00294F33"/>
    <w:rsid w:val="00295626"/>
    <w:rsid w:val="00295C42"/>
    <w:rsid w:val="00296B52"/>
    <w:rsid w:val="00296C6F"/>
    <w:rsid w:val="00296EAA"/>
    <w:rsid w:val="002973D0"/>
    <w:rsid w:val="00297430"/>
    <w:rsid w:val="00297DF8"/>
    <w:rsid w:val="00297ECF"/>
    <w:rsid w:val="002A03CD"/>
    <w:rsid w:val="002A15E1"/>
    <w:rsid w:val="002A191B"/>
    <w:rsid w:val="002A1DCB"/>
    <w:rsid w:val="002A2603"/>
    <w:rsid w:val="002A36CC"/>
    <w:rsid w:val="002A3F7B"/>
    <w:rsid w:val="002A4486"/>
    <w:rsid w:val="002A4890"/>
    <w:rsid w:val="002A4B3D"/>
    <w:rsid w:val="002A5D26"/>
    <w:rsid w:val="002A61AB"/>
    <w:rsid w:val="002A68E2"/>
    <w:rsid w:val="002A7A0F"/>
    <w:rsid w:val="002B04C6"/>
    <w:rsid w:val="002B1873"/>
    <w:rsid w:val="002B1959"/>
    <w:rsid w:val="002B231B"/>
    <w:rsid w:val="002B2535"/>
    <w:rsid w:val="002B352C"/>
    <w:rsid w:val="002B589A"/>
    <w:rsid w:val="002B5FE8"/>
    <w:rsid w:val="002B66E9"/>
    <w:rsid w:val="002B7A3C"/>
    <w:rsid w:val="002B7C95"/>
    <w:rsid w:val="002C0C21"/>
    <w:rsid w:val="002C1000"/>
    <w:rsid w:val="002C158A"/>
    <w:rsid w:val="002C182B"/>
    <w:rsid w:val="002C1CE3"/>
    <w:rsid w:val="002C2147"/>
    <w:rsid w:val="002C242F"/>
    <w:rsid w:val="002C3651"/>
    <w:rsid w:val="002C3861"/>
    <w:rsid w:val="002C4319"/>
    <w:rsid w:val="002C4864"/>
    <w:rsid w:val="002C4D05"/>
    <w:rsid w:val="002C61F3"/>
    <w:rsid w:val="002C62BE"/>
    <w:rsid w:val="002C636E"/>
    <w:rsid w:val="002C7823"/>
    <w:rsid w:val="002D10DF"/>
    <w:rsid w:val="002D13F3"/>
    <w:rsid w:val="002D20AC"/>
    <w:rsid w:val="002D2516"/>
    <w:rsid w:val="002D2F2E"/>
    <w:rsid w:val="002D31EB"/>
    <w:rsid w:val="002D551E"/>
    <w:rsid w:val="002D5562"/>
    <w:rsid w:val="002D5A1E"/>
    <w:rsid w:val="002D5ED9"/>
    <w:rsid w:val="002D63D8"/>
    <w:rsid w:val="002D70E2"/>
    <w:rsid w:val="002D78A0"/>
    <w:rsid w:val="002D7E0E"/>
    <w:rsid w:val="002D7E34"/>
    <w:rsid w:val="002E0732"/>
    <w:rsid w:val="002E1158"/>
    <w:rsid w:val="002E18C9"/>
    <w:rsid w:val="002E1CC0"/>
    <w:rsid w:val="002E1F78"/>
    <w:rsid w:val="002E282D"/>
    <w:rsid w:val="002E2890"/>
    <w:rsid w:val="002E3458"/>
    <w:rsid w:val="002E3741"/>
    <w:rsid w:val="002E3A85"/>
    <w:rsid w:val="002E3B64"/>
    <w:rsid w:val="002E4691"/>
    <w:rsid w:val="002E495A"/>
    <w:rsid w:val="002E5715"/>
    <w:rsid w:val="002E6213"/>
    <w:rsid w:val="002E70BD"/>
    <w:rsid w:val="002E71C0"/>
    <w:rsid w:val="002F01B4"/>
    <w:rsid w:val="002F02B4"/>
    <w:rsid w:val="002F05EC"/>
    <w:rsid w:val="002F0A74"/>
    <w:rsid w:val="002F1546"/>
    <w:rsid w:val="002F15EC"/>
    <w:rsid w:val="002F2650"/>
    <w:rsid w:val="002F2CDC"/>
    <w:rsid w:val="002F344B"/>
    <w:rsid w:val="002F3717"/>
    <w:rsid w:val="002F3DF6"/>
    <w:rsid w:val="002F4040"/>
    <w:rsid w:val="002F4199"/>
    <w:rsid w:val="002F58B1"/>
    <w:rsid w:val="002F6392"/>
    <w:rsid w:val="002F64BF"/>
    <w:rsid w:val="002F6C7F"/>
    <w:rsid w:val="002F75A7"/>
    <w:rsid w:val="002F7987"/>
    <w:rsid w:val="003000C3"/>
    <w:rsid w:val="00301170"/>
    <w:rsid w:val="00302823"/>
    <w:rsid w:val="00302991"/>
    <w:rsid w:val="00302D2F"/>
    <w:rsid w:val="003031F6"/>
    <w:rsid w:val="0030393D"/>
    <w:rsid w:val="003039CF"/>
    <w:rsid w:val="003047C7"/>
    <w:rsid w:val="00304BE9"/>
    <w:rsid w:val="003053ED"/>
    <w:rsid w:val="00305475"/>
    <w:rsid w:val="003057A3"/>
    <w:rsid w:val="00305B0A"/>
    <w:rsid w:val="00305C36"/>
    <w:rsid w:val="003063CE"/>
    <w:rsid w:val="00306948"/>
    <w:rsid w:val="003075CB"/>
    <w:rsid w:val="003075D9"/>
    <w:rsid w:val="003103F0"/>
    <w:rsid w:val="003109D8"/>
    <w:rsid w:val="00310FC7"/>
    <w:rsid w:val="0031174F"/>
    <w:rsid w:val="00311ED6"/>
    <w:rsid w:val="00312770"/>
    <w:rsid w:val="003127C4"/>
    <w:rsid w:val="00315B50"/>
    <w:rsid w:val="0031635A"/>
    <w:rsid w:val="00316C92"/>
    <w:rsid w:val="0031751F"/>
    <w:rsid w:val="00317572"/>
    <w:rsid w:val="0031787E"/>
    <w:rsid w:val="00320ECE"/>
    <w:rsid w:val="0032377B"/>
    <w:rsid w:val="00324423"/>
    <w:rsid w:val="003248F9"/>
    <w:rsid w:val="00324F05"/>
    <w:rsid w:val="00325C9B"/>
    <w:rsid w:val="00326790"/>
    <w:rsid w:val="00326B98"/>
    <w:rsid w:val="003271CD"/>
    <w:rsid w:val="0033022E"/>
    <w:rsid w:val="00330BB1"/>
    <w:rsid w:val="003310B0"/>
    <w:rsid w:val="0033159B"/>
    <w:rsid w:val="003319E1"/>
    <w:rsid w:val="00331CB3"/>
    <w:rsid w:val="00331F73"/>
    <w:rsid w:val="003325B2"/>
    <w:rsid w:val="003335C7"/>
    <w:rsid w:val="00333F83"/>
    <w:rsid w:val="003340D1"/>
    <w:rsid w:val="003346B5"/>
    <w:rsid w:val="003354CE"/>
    <w:rsid w:val="00335537"/>
    <w:rsid w:val="003355DD"/>
    <w:rsid w:val="00335601"/>
    <w:rsid w:val="003371DC"/>
    <w:rsid w:val="003371F2"/>
    <w:rsid w:val="00337F69"/>
    <w:rsid w:val="00341FD0"/>
    <w:rsid w:val="00342169"/>
    <w:rsid w:val="0034330E"/>
    <w:rsid w:val="00343AC0"/>
    <w:rsid w:val="00343AD2"/>
    <w:rsid w:val="00344C82"/>
    <w:rsid w:val="00345633"/>
    <w:rsid w:val="00345B2A"/>
    <w:rsid w:val="003462BD"/>
    <w:rsid w:val="003464E4"/>
    <w:rsid w:val="00346A21"/>
    <w:rsid w:val="00347BBC"/>
    <w:rsid w:val="0035019A"/>
    <w:rsid w:val="003507A6"/>
    <w:rsid w:val="00350C08"/>
    <w:rsid w:val="00351104"/>
    <w:rsid w:val="0035156C"/>
    <w:rsid w:val="00351904"/>
    <w:rsid w:val="00352818"/>
    <w:rsid w:val="00353A83"/>
    <w:rsid w:val="003545A9"/>
    <w:rsid w:val="003555F6"/>
    <w:rsid w:val="00355D32"/>
    <w:rsid w:val="00355FCF"/>
    <w:rsid w:val="003563A9"/>
    <w:rsid w:val="00356D72"/>
    <w:rsid w:val="00357138"/>
    <w:rsid w:val="00357E3D"/>
    <w:rsid w:val="00357EDC"/>
    <w:rsid w:val="00357F73"/>
    <w:rsid w:val="00360CF2"/>
    <w:rsid w:val="00360F19"/>
    <w:rsid w:val="00362D14"/>
    <w:rsid w:val="00363C29"/>
    <w:rsid w:val="00363C6F"/>
    <w:rsid w:val="003640D2"/>
    <w:rsid w:val="00364350"/>
    <w:rsid w:val="003645E1"/>
    <w:rsid w:val="003646BC"/>
    <w:rsid w:val="00364DC0"/>
    <w:rsid w:val="00364FE7"/>
    <w:rsid w:val="00366AF3"/>
    <w:rsid w:val="00366DF4"/>
    <w:rsid w:val="00367282"/>
    <w:rsid w:val="00371645"/>
    <w:rsid w:val="00371FAC"/>
    <w:rsid w:val="00372CA9"/>
    <w:rsid w:val="00373824"/>
    <w:rsid w:val="00373DEF"/>
    <w:rsid w:val="003743EA"/>
    <w:rsid w:val="00374DD5"/>
    <w:rsid w:val="00375269"/>
    <w:rsid w:val="003754C4"/>
    <w:rsid w:val="0037603A"/>
    <w:rsid w:val="0038051D"/>
    <w:rsid w:val="00380A6A"/>
    <w:rsid w:val="00382908"/>
    <w:rsid w:val="0038301A"/>
    <w:rsid w:val="00383045"/>
    <w:rsid w:val="003830B1"/>
    <w:rsid w:val="0038311D"/>
    <w:rsid w:val="00383223"/>
    <w:rsid w:val="00383A24"/>
    <w:rsid w:val="00383B6A"/>
    <w:rsid w:val="00383C32"/>
    <w:rsid w:val="00383CBE"/>
    <w:rsid w:val="0038420A"/>
    <w:rsid w:val="0038431E"/>
    <w:rsid w:val="003846AA"/>
    <w:rsid w:val="00385FAE"/>
    <w:rsid w:val="003868E0"/>
    <w:rsid w:val="0038691C"/>
    <w:rsid w:val="003875D5"/>
    <w:rsid w:val="00387955"/>
    <w:rsid w:val="00390FB3"/>
    <w:rsid w:val="00391EA0"/>
    <w:rsid w:val="00391F85"/>
    <w:rsid w:val="0039306F"/>
    <w:rsid w:val="00393207"/>
    <w:rsid w:val="00393DDA"/>
    <w:rsid w:val="00394D20"/>
    <w:rsid w:val="00395B17"/>
    <w:rsid w:val="00395C4C"/>
    <w:rsid w:val="00396115"/>
    <w:rsid w:val="0039764F"/>
    <w:rsid w:val="00397B5B"/>
    <w:rsid w:val="00397D36"/>
    <w:rsid w:val="003A048A"/>
    <w:rsid w:val="003A092E"/>
    <w:rsid w:val="003A0BC1"/>
    <w:rsid w:val="003A0CFA"/>
    <w:rsid w:val="003A2B6B"/>
    <w:rsid w:val="003A49B4"/>
    <w:rsid w:val="003A5C23"/>
    <w:rsid w:val="003A623A"/>
    <w:rsid w:val="003A658B"/>
    <w:rsid w:val="003A67F9"/>
    <w:rsid w:val="003A6B7D"/>
    <w:rsid w:val="003A6BC1"/>
    <w:rsid w:val="003A6FDA"/>
    <w:rsid w:val="003B0208"/>
    <w:rsid w:val="003B062F"/>
    <w:rsid w:val="003B070C"/>
    <w:rsid w:val="003B088A"/>
    <w:rsid w:val="003B1312"/>
    <w:rsid w:val="003B1D94"/>
    <w:rsid w:val="003B285B"/>
    <w:rsid w:val="003B29B1"/>
    <w:rsid w:val="003B2F39"/>
    <w:rsid w:val="003B3BBD"/>
    <w:rsid w:val="003B4551"/>
    <w:rsid w:val="003B46E4"/>
    <w:rsid w:val="003B4909"/>
    <w:rsid w:val="003B4C75"/>
    <w:rsid w:val="003B4F79"/>
    <w:rsid w:val="003B51CF"/>
    <w:rsid w:val="003B54DA"/>
    <w:rsid w:val="003B6325"/>
    <w:rsid w:val="003B6E7E"/>
    <w:rsid w:val="003B7092"/>
    <w:rsid w:val="003B775B"/>
    <w:rsid w:val="003B7C5C"/>
    <w:rsid w:val="003B7D18"/>
    <w:rsid w:val="003C056F"/>
    <w:rsid w:val="003C1806"/>
    <w:rsid w:val="003C2DB8"/>
    <w:rsid w:val="003C64B2"/>
    <w:rsid w:val="003C6691"/>
    <w:rsid w:val="003C6F23"/>
    <w:rsid w:val="003C7500"/>
    <w:rsid w:val="003D0102"/>
    <w:rsid w:val="003D08C3"/>
    <w:rsid w:val="003D0D38"/>
    <w:rsid w:val="003D11FE"/>
    <w:rsid w:val="003D161E"/>
    <w:rsid w:val="003D17A8"/>
    <w:rsid w:val="003D1B23"/>
    <w:rsid w:val="003D1BA6"/>
    <w:rsid w:val="003D1F09"/>
    <w:rsid w:val="003D32B4"/>
    <w:rsid w:val="003D387A"/>
    <w:rsid w:val="003D4AD2"/>
    <w:rsid w:val="003D4D61"/>
    <w:rsid w:val="003D594F"/>
    <w:rsid w:val="003D5A91"/>
    <w:rsid w:val="003D5B8F"/>
    <w:rsid w:val="003D67AB"/>
    <w:rsid w:val="003D6E99"/>
    <w:rsid w:val="003D718D"/>
    <w:rsid w:val="003D7FA6"/>
    <w:rsid w:val="003E110E"/>
    <w:rsid w:val="003E1DC9"/>
    <w:rsid w:val="003E2326"/>
    <w:rsid w:val="003E353D"/>
    <w:rsid w:val="003E3772"/>
    <w:rsid w:val="003E43EC"/>
    <w:rsid w:val="003E441A"/>
    <w:rsid w:val="003E4934"/>
    <w:rsid w:val="003E50B9"/>
    <w:rsid w:val="003E6356"/>
    <w:rsid w:val="003E6DD8"/>
    <w:rsid w:val="003E73E7"/>
    <w:rsid w:val="003E7E3E"/>
    <w:rsid w:val="003F016A"/>
    <w:rsid w:val="003F0CE9"/>
    <w:rsid w:val="003F2145"/>
    <w:rsid w:val="003F27B8"/>
    <w:rsid w:val="003F2911"/>
    <w:rsid w:val="003F3451"/>
    <w:rsid w:val="003F366E"/>
    <w:rsid w:val="003F3894"/>
    <w:rsid w:val="003F41DA"/>
    <w:rsid w:val="003F4494"/>
    <w:rsid w:val="003F6208"/>
    <w:rsid w:val="003F683B"/>
    <w:rsid w:val="003F71DA"/>
    <w:rsid w:val="003F7310"/>
    <w:rsid w:val="003F75B0"/>
    <w:rsid w:val="003F76A6"/>
    <w:rsid w:val="003F76D1"/>
    <w:rsid w:val="003F7D41"/>
    <w:rsid w:val="0040046F"/>
    <w:rsid w:val="00400A34"/>
    <w:rsid w:val="00400DB6"/>
    <w:rsid w:val="00401CAA"/>
    <w:rsid w:val="00401E7A"/>
    <w:rsid w:val="004024FD"/>
    <w:rsid w:val="004025BC"/>
    <w:rsid w:val="00402D38"/>
    <w:rsid w:val="0040357C"/>
    <w:rsid w:val="00403E44"/>
    <w:rsid w:val="0040594E"/>
    <w:rsid w:val="00405AF5"/>
    <w:rsid w:val="0040617A"/>
    <w:rsid w:val="00411036"/>
    <w:rsid w:val="004111D0"/>
    <w:rsid w:val="004126A1"/>
    <w:rsid w:val="00412B5D"/>
    <w:rsid w:val="00412C21"/>
    <w:rsid w:val="00412E2D"/>
    <w:rsid w:val="00412E63"/>
    <w:rsid w:val="004130B7"/>
    <w:rsid w:val="0041333B"/>
    <w:rsid w:val="00413D03"/>
    <w:rsid w:val="00413DF5"/>
    <w:rsid w:val="00415104"/>
    <w:rsid w:val="00415523"/>
    <w:rsid w:val="00415F65"/>
    <w:rsid w:val="004174FF"/>
    <w:rsid w:val="00417F1B"/>
    <w:rsid w:val="00420037"/>
    <w:rsid w:val="004200CA"/>
    <w:rsid w:val="00420246"/>
    <w:rsid w:val="00422D63"/>
    <w:rsid w:val="00423206"/>
    <w:rsid w:val="00423782"/>
    <w:rsid w:val="004240AC"/>
    <w:rsid w:val="00424C1C"/>
    <w:rsid w:val="00424E82"/>
    <w:rsid w:val="00425351"/>
    <w:rsid w:val="00425C73"/>
    <w:rsid w:val="004271F0"/>
    <w:rsid w:val="00427D1B"/>
    <w:rsid w:val="00430079"/>
    <w:rsid w:val="004305E5"/>
    <w:rsid w:val="00430CD9"/>
    <w:rsid w:val="00430DC8"/>
    <w:rsid w:val="004310FF"/>
    <w:rsid w:val="00431A21"/>
    <w:rsid w:val="00432627"/>
    <w:rsid w:val="00432FA8"/>
    <w:rsid w:val="004332F3"/>
    <w:rsid w:val="00433A52"/>
    <w:rsid w:val="00433A86"/>
    <w:rsid w:val="00433BB4"/>
    <w:rsid w:val="00434525"/>
    <w:rsid w:val="00434AB1"/>
    <w:rsid w:val="00434CA9"/>
    <w:rsid w:val="00434D84"/>
    <w:rsid w:val="004356EE"/>
    <w:rsid w:val="00435D56"/>
    <w:rsid w:val="0043651D"/>
    <w:rsid w:val="00436AF8"/>
    <w:rsid w:val="0043708F"/>
    <w:rsid w:val="0043785B"/>
    <w:rsid w:val="00437DCD"/>
    <w:rsid w:val="004402D7"/>
    <w:rsid w:val="00440422"/>
    <w:rsid w:val="004407A9"/>
    <w:rsid w:val="00440815"/>
    <w:rsid w:val="00440915"/>
    <w:rsid w:val="00441174"/>
    <w:rsid w:val="00441497"/>
    <w:rsid w:val="004415BA"/>
    <w:rsid w:val="0044190F"/>
    <w:rsid w:val="00441BFD"/>
    <w:rsid w:val="00442F63"/>
    <w:rsid w:val="00443771"/>
    <w:rsid w:val="00446098"/>
    <w:rsid w:val="0044681C"/>
    <w:rsid w:val="00447FA9"/>
    <w:rsid w:val="004502F3"/>
    <w:rsid w:val="004508E2"/>
    <w:rsid w:val="0045091C"/>
    <w:rsid w:val="00450FA5"/>
    <w:rsid w:val="00453641"/>
    <w:rsid w:val="00453C18"/>
    <w:rsid w:val="004552CF"/>
    <w:rsid w:val="004553C1"/>
    <w:rsid w:val="00455D70"/>
    <w:rsid w:val="004570B3"/>
    <w:rsid w:val="004571C4"/>
    <w:rsid w:val="004573A4"/>
    <w:rsid w:val="004576E7"/>
    <w:rsid w:val="004600B8"/>
    <w:rsid w:val="00460261"/>
    <w:rsid w:val="004603A7"/>
    <w:rsid w:val="004610F7"/>
    <w:rsid w:val="00462452"/>
    <w:rsid w:val="004625F3"/>
    <w:rsid w:val="0046433F"/>
    <w:rsid w:val="004643F2"/>
    <w:rsid w:val="00465053"/>
    <w:rsid w:val="00465C80"/>
    <w:rsid w:val="00465ECD"/>
    <w:rsid w:val="0046786E"/>
    <w:rsid w:val="004679C0"/>
    <w:rsid w:val="00467E0B"/>
    <w:rsid w:val="00467EE7"/>
    <w:rsid w:val="00470292"/>
    <w:rsid w:val="00470EF1"/>
    <w:rsid w:val="00471B54"/>
    <w:rsid w:val="00471CD1"/>
    <w:rsid w:val="00471FB4"/>
    <w:rsid w:val="0047207E"/>
    <w:rsid w:val="004728C6"/>
    <w:rsid w:val="00472930"/>
    <w:rsid w:val="00473099"/>
    <w:rsid w:val="00473638"/>
    <w:rsid w:val="00473971"/>
    <w:rsid w:val="00473B54"/>
    <w:rsid w:val="00473F22"/>
    <w:rsid w:val="0047430D"/>
    <w:rsid w:val="0047607E"/>
    <w:rsid w:val="00476DC8"/>
    <w:rsid w:val="0048001E"/>
    <w:rsid w:val="00480153"/>
    <w:rsid w:val="004803B7"/>
    <w:rsid w:val="0048108C"/>
    <w:rsid w:val="0048174A"/>
    <w:rsid w:val="0048177B"/>
    <w:rsid w:val="00481D63"/>
    <w:rsid w:val="00482243"/>
    <w:rsid w:val="00483A33"/>
    <w:rsid w:val="00483B4F"/>
    <w:rsid w:val="00484084"/>
    <w:rsid w:val="00484BA6"/>
    <w:rsid w:val="00484BE0"/>
    <w:rsid w:val="004850B4"/>
    <w:rsid w:val="00485322"/>
    <w:rsid w:val="00485BFC"/>
    <w:rsid w:val="00486C8A"/>
    <w:rsid w:val="004878BE"/>
    <w:rsid w:val="004879CA"/>
    <w:rsid w:val="00487C64"/>
    <w:rsid w:val="00490DAC"/>
    <w:rsid w:val="004914D0"/>
    <w:rsid w:val="00491916"/>
    <w:rsid w:val="00491CE6"/>
    <w:rsid w:val="00491EAE"/>
    <w:rsid w:val="00492A26"/>
    <w:rsid w:val="00493172"/>
    <w:rsid w:val="0049421C"/>
    <w:rsid w:val="00494230"/>
    <w:rsid w:val="00494691"/>
    <w:rsid w:val="004969DD"/>
    <w:rsid w:val="00496B0F"/>
    <w:rsid w:val="004973FD"/>
    <w:rsid w:val="0049740E"/>
    <w:rsid w:val="0049754A"/>
    <w:rsid w:val="00497DFD"/>
    <w:rsid w:val="004A00FE"/>
    <w:rsid w:val="004A04F2"/>
    <w:rsid w:val="004A05E9"/>
    <w:rsid w:val="004A13FD"/>
    <w:rsid w:val="004A22C4"/>
    <w:rsid w:val="004A2651"/>
    <w:rsid w:val="004A346A"/>
    <w:rsid w:val="004A3F0F"/>
    <w:rsid w:val="004A46E2"/>
    <w:rsid w:val="004A4C80"/>
    <w:rsid w:val="004A4EFF"/>
    <w:rsid w:val="004A4FC8"/>
    <w:rsid w:val="004A506D"/>
    <w:rsid w:val="004A5608"/>
    <w:rsid w:val="004A58F2"/>
    <w:rsid w:val="004A5A56"/>
    <w:rsid w:val="004A601C"/>
    <w:rsid w:val="004A636C"/>
    <w:rsid w:val="004A6B1A"/>
    <w:rsid w:val="004A7086"/>
    <w:rsid w:val="004A708A"/>
    <w:rsid w:val="004A73CA"/>
    <w:rsid w:val="004B05B1"/>
    <w:rsid w:val="004B0A4D"/>
    <w:rsid w:val="004B11B5"/>
    <w:rsid w:val="004B1833"/>
    <w:rsid w:val="004B1B2D"/>
    <w:rsid w:val="004B1BEF"/>
    <w:rsid w:val="004B30E9"/>
    <w:rsid w:val="004B3474"/>
    <w:rsid w:val="004B3592"/>
    <w:rsid w:val="004B3B4A"/>
    <w:rsid w:val="004B42E6"/>
    <w:rsid w:val="004B4E71"/>
    <w:rsid w:val="004B5106"/>
    <w:rsid w:val="004B6CDB"/>
    <w:rsid w:val="004B7605"/>
    <w:rsid w:val="004B7914"/>
    <w:rsid w:val="004C1E3B"/>
    <w:rsid w:val="004C1EE0"/>
    <w:rsid w:val="004C28DB"/>
    <w:rsid w:val="004C2A0F"/>
    <w:rsid w:val="004C2F94"/>
    <w:rsid w:val="004C3F29"/>
    <w:rsid w:val="004C495F"/>
    <w:rsid w:val="004C6086"/>
    <w:rsid w:val="004C64B7"/>
    <w:rsid w:val="004C6D19"/>
    <w:rsid w:val="004C7DD4"/>
    <w:rsid w:val="004D141A"/>
    <w:rsid w:val="004D21E4"/>
    <w:rsid w:val="004D378F"/>
    <w:rsid w:val="004D4858"/>
    <w:rsid w:val="004D4A1F"/>
    <w:rsid w:val="004D4AD6"/>
    <w:rsid w:val="004D50F2"/>
    <w:rsid w:val="004D5865"/>
    <w:rsid w:val="004D6E9C"/>
    <w:rsid w:val="004D770A"/>
    <w:rsid w:val="004D7C41"/>
    <w:rsid w:val="004E02BC"/>
    <w:rsid w:val="004E0747"/>
    <w:rsid w:val="004E09D7"/>
    <w:rsid w:val="004E0A54"/>
    <w:rsid w:val="004E15C3"/>
    <w:rsid w:val="004E1920"/>
    <w:rsid w:val="004E2254"/>
    <w:rsid w:val="004E26D9"/>
    <w:rsid w:val="004E2AD9"/>
    <w:rsid w:val="004E2D42"/>
    <w:rsid w:val="004E310D"/>
    <w:rsid w:val="004E334D"/>
    <w:rsid w:val="004E38A6"/>
    <w:rsid w:val="004E4B20"/>
    <w:rsid w:val="004E4FAF"/>
    <w:rsid w:val="004E54CC"/>
    <w:rsid w:val="004E6A11"/>
    <w:rsid w:val="004E6BED"/>
    <w:rsid w:val="004E73EE"/>
    <w:rsid w:val="004E79FC"/>
    <w:rsid w:val="004F094F"/>
    <w:rsid w:val="004F0BAB"/>
    <w:rsid w:val="004F12E6"/>
    <w:rsid w:val="004F1A70"/>
    <w:rsid w:val="004F2AAE"/>
    <w:rsid w:val="004F2CD3"/>
    <w:rsid w:val="004F3617"/>
    <w:rsid w:val="004F3EAB"/>
    <w:rsid w:val="004F3FA2"/>
    <w:rsid w:val="004F42AE"/>
    <w:rsid w:val="004F57A6"/>
    <w:rsid w:val="004F5A8B"/>
    <w:rsid w:val="004F5BD5"/>
    <w:rsid w:val="004F5C86"/>
    <w:rsid w:val="004F6F88"/>
    <w:rsid w:val="004F7427"/>
    <w:rsid w:val="004F7510"/>
    <w:rsid w:val="004F7DA1"/>
    <w:rsid w:val="004F7E3A"/>
    <w:rsid w:val="004F7ED8"/>
    <w:rsid w:val="00500AC8"/>
    <w:rsid w:val="00501035"/>
    <w:rsid w:val="00501784"/>
    <w:rsid w:val="00501990"/>
    <w:rsid w:val="00501B6A"/>
    <w:rsid w:val="00502461"/>
    <w:rsid w:val="00502A23"/>
    <w:rsid w:val="00503512"/>
    <w:rsid w:val="0050359D"/>
    <w:rsid w:val="005035AF"/>
    <w:rsid w:val="005037F1"/>
    <w:rsid w:val="00503FBC"/>
    <w:rsid w:val="005040B2"/>
    <w:rsid w:val="00504D3E"/>
    <w:rsid w:val="00505FB9"/>
    <w:rsid w:val="0050608D"/>
    <w:rsid w:val="005068B7"/>
    <w:rsid w:val="00507106"/>
    <w:rsid w:val="005114DC"/>
    <w:rsid w:val="00511AB3"/>
    <w:rsid w:val="005121BB"/>
    <w:rsid w:val="005125C9"/>
    <w:rsid w:val="0051296B"/>
    <w:rsid w:val="00512E56"/>
    <w:rsid w:val="00513161"/>
    <w:rsid w:val="005131CE"/>
    <w:rsid w:val="005157F9"/>
    <w:rsid w:val="005168D5"/>
    <w:rsid w:val="00517628"/>
    <w:rsid w:val="00517A2D"/>
    <w:rsid w:val="0052215E"/>
    <w:rsid w:val="0052269F"/>
    <w:rsid w:val="00522855"/>
    <w:rsid w:val="005235AD"/>
    <w:rsid w:val="005249D0"/>
    <w:rsid w:val="00525192"/>
    <w:rsid w:val="00525C19"/>
    <w:rsid w:val="0052636D"/>
    <w:rsid w:val="005266E8"/>
    <w:rsid w:val="00526B96"/>
    <w:rsid w:val="00527FE3"/>
    <w:rsid w:val="00530B07"/>
    <w:rsid w:val="00530D89"/>
    <w:rsid w:val="00530FD9"/>
    <w:rsid w:val="005318B1"/>
    <w:rsid w:val="00531AC9"/>
    <w:rsid w:val="00531DE0"/>
    <w:rsid w:val="0053247D"/>
    <w:rsid w:val="00532594"/>
    <w:rsid w:val="0053263C"/>
    <w:rsid w:val="005339F4"/>
    <w:rsid w:val="00534B8D"/>
    <w:rsid w:val="00534D77"/>
    <w:rsid w:val="00535407"/>
    <w:rsid w:val="005357FA"/>
    <w:rsid w:val="00540B68"/>
    <w:rsid w:val="00540CD0"/>
    <w:rsid w:val="00540F02"/>
    <w:rsid w:val="005414C3"/>
    <w:rsid w:val="005425AC"/>
    <w:rsid w:val="005425AD"/>
    <w:rsid w:val="00542AFB"/>
    <w:rsid w:val="00542CF5"/>
    <w:rsid w:val="00543184"/>
    <w:rsid w:val="00543BD8"/>
    <w:rsid w:val="005444BC"/>
    <w:rsid w:val="00545662"/>
    <w:rsid w:val="0054571A"/>
    <w:rsid w:val="00545A5D"/>
    <w:rsid w:val="00545E24"/>
    <w:rsid w:val="00545F11"/>
    <w:rsid w:val="00545F4A"/>
    <w:rsid w:val="00546086"/>
    <w:rsid w:val="005467A9"/>
    <w:rsid w:val="00546CF1"/>
    <w:rsid w:val="00546D20"/>
    <w:rsid w:val="00547981"/>
    <w:rsid w:val="00547CD9"/>
    <w:rsid w:val="00547CE5"/>
    <w:rsid w:val="00550C9F"/>
    <w:rsid w:val="0055190A"/>
    <w:rsid w:val="00552958"/>
    <w:rsid w:val="00552BCF"/>
    <w:rsid w:val="00552FC2"/>
    <w:rsid w:val="0055344F"/>
    <w:rsid w:val="0055364D"/>
    <w:rsid w:val="00554E04"/>
    <w:rsid w:val="00555415"/>
    <w:rsid w:val="00556284"/>
    <w:rsid w:val="00556345"/>
    <w:rsid w:val="005565D9"/>
    <w:rsid w:val="00556BEC"/>
    <w:rsid w:val="00560107"/>
    <w:rsid w:val="005611C2"/>
    <w:rsid w:val="0056123C"/>
    <w:rsid w:val="00561DEB"/>
    <w:rsid w:val="00561EF2"/>
    <w:rsid w:val="005626FF"/>
    <w:rsid w:val="005630EC"/>
    <w:rsid w:val="005641D2"/>
    <w:rsid w:val="00564219"/>
    <w:rsid w:val="005645BA"/>
    <w:rsid w:val="00564C2C"/>
    <w:rsid w:val="00564DA4"/>
    <w:rsid w:val="00565F75"/>
    <w:rsid w:val="00566237"/>
    <w:rsid w:val="005662BA"/>
    <w:rsid w:val="00566C82"/>
    <w:rsid w:val="005671B5"/>
    <w:rsid w:val="00567BB5"/>
    <w:rsid w:val="00570BF8"/>
    <w:rsid w:val="00570C8F"/>
    <w:rsid w:val="0057152C"/>
    <w:rsid w:val="00571912"/>
    <w:rsid w:val="00571E7B"/>
    <w:rsid w:val="005720EA"/>
    <w:rsid w:val="00572FBB"/>
    <w:rsid w:val="005747A4"/>
    <w:rsid w:val="00574DA2"/>
    <w:rsid w:val="00575FCC"/>
    <w:rsid w:val="005764F5"/>
    <w:rsid w:val="00576843"/>
    <w:rsid w:val="00576848"/>
    <w:rsid w:val="00576EB0"/>
    <w:rsid w:val="00577248"/>
    <w:rsid w:val="005778F2"/>
    <w:rsid w:val="00577E7B"/>
    <w:rsid w:val="00581301"/>
    <w:rsid w:val="00581542"/>
    <w:rsid w:val="00581993"/>
    <w:rsid w:val="0058269F"/>
    <w:rsid w:val="00582A5F"/>
    <w:rsid w:val="00583341"/>
    <w:rsid w:val="00584719"/>
    <w:rsid w:val="0058502D"/>
    <w:rsid w:val="00585BCD"/>
    <w:rsid w:val="00586E2C"/>
    <w:rsid w:val="00586FAC"/>
    <w:rsid w:val="0059073C"/>
    <w:rsid w:val="00591609"/>
    <w:rsid w:val="005917DE"/>
    <w:rsid w:val="0059290D"/>
    <w:rsid w:val="00592D17"/>
    <w:rsid w:val="00593383"/>
    <w:rsid w:val="0059384D"/>
    <w:rsid w:val="005944C2"/>
    <w:rsid w:val="005948AE"/>
    <w:rsid w:val="00594A71"/>
    <w:rsid w:val="00594DBC"/>
    <w:rsid w:val="00595359"/>
    <w:rsid w:val="0059535F"/>
    <w:rsid w:val="0059563B"/>
    <w:rsid w:val="00597836"/>
    <w:rsid w:val="00597BA6"/>
    <w:rsid w:val="005A0D39"/>
    <w:rsid w:val="005A0E19"/>
    <w:rsid w:val="005A14BC"/>
    <w:rsid w:val="005A15E9"/>
    <w:rsid w:val="005A16F8"/>
    <w:rsid w:val="005A2EE5"/>
    <w:rsid w:val="005A3852"/>
    <w:rsid w:val="005A39A3"/>
    <w:rsid w:val="005A4403"/>
    <w:rsid w:val="005A4681"/>
    <w:rsid w:val="005A4B6C"/>
    <w:rsid w:val="005A53BA"/>
    <w:rsid w:val="005A53E3"/>
    <w:rsid w:val="005A5983"/>
    <w:rsid w:val="005A69C2"/>
    <w:rsid w:val="005A6C7A"/>
    <w:rsid w:val="005A7378"/>
    <w:rsid w:val="005A7396"/>
    <w:rsid w:val="005A76F4"/>
    <w:rsid w:val="005B13D2"/>
    <w:rsid w:val="005B194F"/>
    <w:rsid w:val="005B2C16"/>
    <w:rsid w:val="005B363F"/>
    <w:rsid w:val="005B420F"/>
    <w:rsid w:val="005B4943"/>
    <w:rsid w:val="005B4CC0"/>
    <w:rsid w:val="005B5729"/>
    <w:rsid w:val="005B5971"/>
    <w:rsid w:val="005B5A3D"/>
    <w:rsid w:val="005B5B47"/>
    <w:rsid w:val="005B6866"/>
    <w:rsid w:val="005B6944"/>
    <w:rsid w:val="005B6BD0"/>
    <w:rsid w:val="005B6D01"/>
    <w:rsid w:val="005C048E"/>
    <w:rsid w:val="005C05D5"/>
    <w:rsid w:val="005C10D1"/>
    <w:rsid w:val="005C14A4"/>
    <w:rsid w:val="005C24A1"/>
    <w:rsid w:val="005C2CAE"/>
    <w:rsid w:val="005C3AE3"/>
    <w:rsid w:val="005C3C77"/>
    <w:rsid w:val="005C459C"/>
    <w:rsid w:val="005C573D"/>
    <w:rsid w:val="005C6BBC"/>
    <w:rsid w:val="005C74BC"/>
    <w:rsid w:val="005C797B"/>
    <w:rsid w:val="005C7D77"/>
    <w:rsid w:val="005CF5CF"/>
    <w:rsid w:val="005D09E0"/>
    <w:rsid w:val="005D0FA4"/>
    <w:rsid w:val="005D1DB8"/>
    <w:rsid w:val="005D2796"/>
    <w:rsid w:val="005D2D8F"/>
    <w:rsid w:val="005D3993"/>
    <w:rsid w:val="005D3A17"/>
    <w:rsid w:val="005D3A6B"/>
    <w:rsid w:val="005D3F7F"/>
    <w:rsid w:val="005D3FB1"/>
    <w:rsid w:val="005D41B2"/>
    <w:rsid w:val="005D4D93"/>
    <w:rsid w:val="005D6180"/>
    <w:rsid w:val="005D713B"/>
    <w:rsid w:val="005D7608"/>
    <w:rsid w:val="005D7BBB"/>
    <w:rsid w:val="005E02F1"/>
    <w:rsid w:val="005E07F8"/>
    <w:rsid w:val="005E0874"/>
    <w:rsid w:val="005E1306"/>
    <w:rsid w:val="005E17C1"/>
    <w:rsid w:val="005E2182"/>
    <w:rsid w:val="005E22BB"/>
    <w:rsid w:val="005E2468"/>
    <w:rsid w:val="005E42F4"/>
    <w:rsid w:val="005E4DA4"/>
    <w:rsid w:val="005E4FFB"/>
    <w:rsid w:val="005E505F"/>
    <w:rsid w:val="005E52A4"/>
    <w:rsid w:val="005E5FAA"/>
    <w:rsid w:val="005F0F7D"/>
    <w:rsid w:val="005F1CC8"/>
    <w:rsid w:val="005F1E37"/>
    <w:rsid w:val="005F2794"/>
    <w:rsid w:val="005F2A6E"/>
    <w:rsid w:val="005F322D"/>
    <w:rsid w:val="005F3D54"/>
    <w:rsid w:val="005F414D"/>
    <w:rsid w:val="005F43E5"/>
    <w:rsid w:val="005F478E"/>
    <w:rsid w:val="005F5453"/>
    <w:rsid w:val="005F5965"/>
    <w:rsid w:val="005F5A88"/>
    <w:rsid w:val="005F5ADA"/>
    <w:rsid w:val="005F6918"/>
    <w:rsid w:val="005F6C28"/>
    <w:rsid w:val="005F6D3B"/>
    <w:rsid w:val="005F7C69"/>
    <w:rsid w:val="006007DD"/>
    <w:rsid w:val="00602C7C"/>
    <w:rsid w:val="00603772"/>
    <w:rsid w:val="00603954"/>
    <w:rsid w:val="00603BE2"/>
    <w:rsid w:val="00604695"/>
    <w:rsid w:val="00604835"/>
    <w:rsid w:val="006052AA"/>
    <w:rsid w:val="00605643"/>
    <w:rsid w:val="00606291"/>
    <w:rsid w:val="00606982"/>
    <w:rsid w:val="0060733B"/>
    <w:rsid w:val="00607477"/>
    <w:rsid w:val="00607D9C"/>
    <w:rsid w:val="00610135"/>
    <w:rsid w:val="0061021B"/>
    <w:rsid w:val="00610AAD"/>
    <w:rsid w:val="0061113F"/>
    <w:rsid w:val="0061155F"/>
    <w:rsid w:val="0061207D"/>
    <w:rsid w:val="0061215F"/>
    <w:rsid w:val="00612742"/>
    <w:rsid w:val="006127D7"/>
    <w:rsid w:val="00612927"/>
    <w:rsid w:val="00612CB9"/>
    <w:rsid w:val="00613B8D"/>
    <w:rsid w:val="00613D58"/>
    <w:rsid w:val="006152A1"/>
    <w:rsid w:val="006152AE"/>
    <w:rsid w:val="0061576E"/>
    <w:rsid w:val="00616B77"/>
    <w:rsid w:val="006172B8"/>
    <w:rsid w:val="006203C9"/>
    <w:rsid w:val="00620843"/>
    <w:rsid w:val="0062236E"/>
    <w:rsid w:val="006225E0"/>
    <w:rsid w:val="0062269F"/>
    <w:rsid w:val="00623388"/>
    <w:rsid w:val="00623434"/>
    <w:rsid w:val="00624315"/>
    <w:rsid w:val="006248D3"/>
    <w:rsid w:val="00624D3D"/>
    <w:rsid w:val="00625288"/>
    <w:rsid w:val="0062560D"/>
    <w:rsid w:val="00625B7D"/>
    <w:rsid w:val="00626489"/>
    <w:rsid w:val="00627451"/>
    <w:rsid w:val="0062751C"/>
    <w:rsid w:val="006279A4"/>
    <w:rsid w:val="006303F7"/>
    <w:rsid w:val="00631DDA"/>
    <w:rsid w:val="006322B3"/>
    <w:rsid w:val="006327E1"/>
    <w:rsid w:val="006347DC"/>
    <w:rsid w:val="006357BA"/>
    <w:rsid w:val="0063585C"/>
    <w:rsid w:val="00635A2F"/>
    <w:rsid w:val="00635B9D"/>
    <w:rsid w:val="00635FFA"/>
    <w:rsid w:val="00636FAE"/>
    <w:rsid w:val="0063763C"/>
    <w:rsid w:val="00637F09"/>
    <w:rsid w:val="006400EB"/>
    <w:rsid w:val="006408D5"/>
    <w:rsid w:val="00640AED"/>
    <w:rsid w:val="00640D60"/>
    <w:rsid w:val="006429D4"/>
    <w:rsid w:val="00643061"/>
    <w:rsid w:val="006432A0"/>
    <w:rsid w:val="00644223"/>
    <w:rsid w:val="006446EF"/>
    <w:rsid w:val="00645026"/>
    <w:rsid w:val="00645C4E"/>
    <w:rsid w:val="00646337"/>
    <w:rsid w:val="00646920"/>
    <w:rsid w:val="00646BEF"/>
    <w:rsid w:val="00650656"/>
    <w:rsid w:val="00650BD4"/>
    <w:rsid w:val="00651880"/>
    <w:rsid w:val="00651B8D"/>
    <w:rsid w:val="0065207A"/>
    <w:rsid w:val="006536A1"/>
    <w:rsid w:val="006547D5"/>
    <w:rsid w:val="006561FB"/>
    <w:rsid w:val="00657485"/>
    <w:rsid w:val="00657FA3"/>
    <w:rsid w:val="0066051D"/>
    <w:rsid w:val="00660D7B"/>
    <w:rsid w:val="00660EAF"/>
    <w:rsid w:val="0066155B"/>
    <w:rsid w:val="00661B48"/>
    <w:rsid w:val="00662BC9"/>
    <w:rsid w:val="0066324F"/>
    <w:rsid w:val="00663763"/>
    <w:rsid w:val="00663A23"/>
    <w:rsid w:val="00664877"/>
    <w:rsid w:val="00664AE8"/>
    <w:rsid w:val="00664EFA"/>
    <w:rsid w:val="0066514F"/>
    <w:rsid w:val="00665448"/>
    <w:rsid w:val="00666F7E"/>
    <w:rsid w:val="006677C9"/>
    <w:rsid w:val="00667944"/>
    <w:rsid w:val="00670749"/>
    <w:rsid w:val="006716C1"/>
    <w:rsid w:val="00671BA8"/>
    <w:rsid w:val="00672B95"/>
    <w:rsid w:val="0067349B"/>
    <w:rsid w:val="00675769"/>
    <w:rsid w:val="00675C9A"/>
    <w:rsid w:val="00675EDF"/>
    <w:rsid w:val="006763C2"/>
    <w:rsid w:val="00676B7D"/>
    <w:rsid w:val="00676B86"/>
    <w:rsid w:val="00676D1C"/>
    <w:rsid w:val="00677555"/>
    <w:rsid w:val="006803E1"/>
    <w:rsid w:val="00680490"/>
    <w:rsid w:val="006825FF"/>
    <w:rsid w:val="00682CEF"/>
    <w:rsid w:val="0068549F"/>
    <w:rsid w:val="00685610"/>
    <w:rsid w:val="00685CAE"/>
    <w:rsid w:val="00685D0C"/>
    <w:rsid w:val="00685F12"/>
    <w:rsid w:val="006865A6"/>
    <w:rsid w:val="006869CE"/>
    <w:rsid w:val="00687EF5"/>
    <w:rsid w:val="006911FB"/>
    <w:rsid w:val="006917F0"/>
    <w:rsid w:val="00692CA1"/>
    <w:rsid w:val="00692FDB"/>
    <w:rsid w:val="0069348C"/>
    <w:rsid w:val="006935D2"/>
    <w:rsid w:val="00693B5C"/>
    <w:rsid w:val="00693E94"/>
    <w:rsid w:val="00693F66"/>
    <w:rsid w:val="00693F8A"/>
    <w:rsid w:val="006940E2"/>
    <w:rsid w:val="0069444D"/>
    <w:rsid w:val="00694DF1"/>
    <w:rsid w:val="00695F02"/>
    <w:rsid w:val="00696A76"/>
    <w:rsid w:val="00697A23"/>
    <w:rsid w:val="006A0808"/>
    <w:rsid w:val="006A0809"/>
    <w:rsid w:val="006A0906"/>
    <w:rsid w:val="006A0A56"/>
    <w:rsid w:val="006A0D7A"/>
    <w:rsid w:val="006A12E6"/>
    <w:rsid w:val="006A16A9"/>
    <w:rsid w:val="006A16F0"/>
    <w:rsid w:val="006A3040"/>
    <w:rsid w:val="006A37CE"/>
    <w:rsid w:val="006A3A35"/>
    <w:rsid w:val="006A3D20"/>
    <w:rsid w:val="006A49EF"/>
    <w:rsid w:val="006A5056"/>
    <w:rsid w:val="006A5228"/>
    <w:rsid w:val="006A526F"/>
    <w:rsid w:val="006A53E4"/>
    <w:rsid w:val="006A554F"/>
    <w:rsid w:val="006A5C5C"/>
    <w:rsid w:val="006A5FA3"/>
    <w:rsid w:val="006A7696"/>
    <w:rsid w:val="006B0513"/>
    <w:rsid w:val="006B10BA"/>
    <w:rsid w:val="006B135D"/>
    <w:rsid w:val="006B15E5"/>
    <w:rsid w:val="006B17A5"/>
    <w:rsid w:val="006B2196"/>
    <w:rsid w:val="006B296C"/>
    <w:rsid w:val="006B2B40"/>
    <w:rsid w:val="006B2C91"/>
    <w:rsid w:val="006B4096"/>
    <w:rsid w:val="006B4359"/>
    <w:rsid w:val="006B4B17"/>
    <w:rsid w:val="006B4BAB"/>
    <w:rsid w:val="006B4CCE"/>
    <w:rsid w:val="006B5B5C"/>
    <w:rsid w:val="006B5F72"/>
    <w:rsid w:val="006B75F2"/>
    <w:rsid w:val="006B795D"/>
    <w:rsid w:val="006C0A19"/>
    <w:rsid w:val="006C10B7"/>
    <w:rsid w:val="006C124F"/>
    <w:rsid w:val="006C1B7A"/>
    <w:rsid w:val="006C1CE7"/>
    <w:rsid w:val="006C2273"/>
    <w:rsid w:val="006C27E4"/>
    <w:rsid w:val="006C2A89"/>
    <w:rsid w:val="006C2A9D"/>
    <w:rsid w:val="006C2D1E"/>
    <w:rsid w:val="006C2DDA"/>
    <w:rsid w:val="006C368D"/>
    <w:rsid w:val="006C390B"/>
    <w:rsid w:val="006C3F3B"/>
    <w:rsid w:val="006C554B"/>
    <w:rsid w:val="006C5681"/>
    <w:rsid w:val="006C58B3"/>
    <w:rsid w:val="006C61B9"/>
    <w:rsid w:val="006C651C"/>
    <w:rsid w:val="006C7421"/>
    <w:rsid w:val="006C7F09"/>
    <w:rsid w:val="006D1D79"/>
    <w:rsid w:val="006D402B"/>
    <w:rsid w:val="006D470C"/>
    <w:rsid w:val="006D4DDA"/>
    <w:rsid w:val="006D75D3"/>
    <w:rsid w:val="006E123B"/>
    <w:rsid w:val="006E1D52"/>
    <w:rsid w:val="006E2B92"/>
    <w:rsid w:val="006E2DEB"/>
    <w:rsid w:val="006E41C2"/>
    <w:rsid w:val="006E42D3"/>
    <w:rsid w:val="006E45AA"/>
    <w:rsid w:val="006E4B16"/>
    <w:rsid w:val="006E4C31"/>
    <w:rsid w:val="006E595A"/>
    <w:rsid w:val="006E6139"/>
    <w:rsid w:val="006E6397"/>
    <w:rsid w:val="006E6FAB"/>
    <w:rsid w:val="006E77A1"/>
    <w:rsid w:val="006E7991"/>
    <w:rsid w:val="006E7ED0"/>
    <w:rsid w:val="006F10D0"/>
    <w:rsid w:val="006F1107"/>
    <w:rsid w:val="006F1427"/>
    <w:rsid w:val="006F144E"/>
    <w:rsid w:val="006F20F6"/>
    <w:rsid w:val="006F23D0"/>
    <w:rsid w:val="006F43F0"/>
    <w:rsid w:val="006F452C"/>
    <w:rsid w:val="006F4A4C"/>
    <w:rsid w:val="006F4D09"/>
    <w:rsid w:val="006F536D"/>
    <w:rsid w:val="006F7343"/>
    <w:rsid w:val="006F7E53"/>
    <w:rsid w:val="00701BA0"/>
    <w:rsid w:val="00701BE9"/>
    <w:rsid w:val="0070285C"/>
    <w:rsid w:val="00702A55"/>
    <w:rsid w:val="00703105"/>
    <w:rsid w:val="00704601"/>
    <w:rsid w:val="007055BA"/>
    <w:rsid w:val="00705916"/>
    <w:rsid w:val="007066EB"/>
    <w:rsid w:val="0070764E"/>
    <w:rsid w:val="00707C67"/>
    <w:rsid w:val="00707D23"/>
    <w:rsid w:val="00710118"/>
    <w:rsid w:val="007102A9"/>
    <w:rsid w:val="007116A0"/>
    <w:rsid w:val="00712129"/>
    <w:rsid w:val="0071538F"/>
    <w:rsid w:val="00715A9B"/>
    <w:rsid w:val="00715C13"/>
    <w:rsid w:val="0071640C"/>
    <w:rsid w:val="0071641B"/>
    <w:rsid w:val="00716E5C"/>
    <w:rsid w:val="00716F9F"/>
    <w:rsid w:val="00717A46"/>
    <w:rsid w:val="00717D06"/>
    <w:rsid w:val="00720B56"/>
    <w:rsid w:val="00720F2C"/>
    <w:rsid w:val="00721177"/>
    <w:rsid w:val="0072148A"/>
    <w:rsid w:val="007214B8"/>
    <w:rsid w:val="007215E3"/>
    <w:rsid w:val="00722588"/>
    <w:rsid w:val="00722AAE"/>
    <w:rsid w:val="007239C6"/>
    <w:rsid w:val="00724177"/>
    <w:rsid w:val="00724785"/>
    <w:rsid w:val="00724E51"/>
    <w:rsid w:val="007267BB"/>
    <w:rsid w:val="00726F7A"/>
    <w:rsid w:val="00726FC1"/>
    <w:rsid w:val="0073050C"/>
    <w:rsid w:val="00730655"/>
    <w:rsid w:val="007320B3"/>
    <w:rsid w:val="00732456"/>
    <w:rsid w:val="0073355E"/>
    <w:rsid w:val="0073393E"/>
    <w:rsid w:val="007342C9"/>
    <w:rsid w:val="00734A58"/>
    <w:rsid w:val="00735E09"/>
    <w:rsid w:val="007360D1"/>
    <w:rsid w:val="00736773"/>
    <w:rsid w:val="00736E29"/>
    <w:rsid w:val="00737B7F"/>
    <w:rsid w:val="00737CD1"/>
    <w:rsid w:val="00737E99"/>
    <w:rsid w:val="00737F8B"/>
    <w:rsid w:val="007407E3"/>
    <w:rsid w:val="00741583"/>
    <w:rsid w:val="00741E4D"/>
    <w:rsid w:val="00742454"/>
    <w:rsid w:val="00742DF8"/>
    <w:rsid w:val="00743DE2"/>
    <w:rsid w:val="00743EA4"/>
    <w:rsid w:val="00744887"/>
    <w:rsid w:val="0074568D"/>
    <w:rsid w:val="007463B0"/>
    <w:rsid w:val="0074646A"/>
    <w:rsid w:val="00746488"/>
    <w:rsid w:val="00746C8C"/>
    <w:rsid w:val="00746ED0"/>
    <w:rsid w:val="00747112"/>
    <w:rsid w:val="00747FC4"/>
    <w:rsid w:val="00750C02"/>
    <w:rsid w:val="00752D16"/>
    <w:rsid w:val="00752E7E"/>
    <w:rsid w:val="0075353F"/>
    <w:rsid w:val="007535E4"/>
    <w:rsid w:val="00753A20"/>
    <w:rsid w:val="007547C8"/>
    <w:rsid w:val="007547D8"/>
    <w:rsid w:val="0075495D"/>
    <w:rsid w:val="00754D70"/>
    <w:rsid w:val="0075689F"/>
    <w:rsid w:val="00756B43"/>
    <w:rsid w:val="00756D2F"/>
    <w:rsid w:val="00756D58"/>
    <w:rsid w:val="00757216"/>
    <w:rsid w:val="007572E0"/>
    <w:rsid w:val="007575FA"/>
    <w:rsid w:val="007577B9"/>
    <w:rsid w:val="00757AED"/>
    <w:rsid w:val="00760A79"/>
    <w:rsid w:val="00761A85"/>
    <w:rsid w:val="00761AC8"/>
    <w:rsid w:val="00761C50"/>
    <w:rsid w:val="00761DC5"/>
    <w:rsid w:val="007628B2"/>
    <w:rsid w:val="0076290A"/>
    <w:rsid w:val="00762917"/>
    <w:rsid w:val="00763383"/>
    <w:rsid w:val="00765B62"/>
    <w:rsid w:val="0076717A"/>
    <w:rsid w:val="00770308"/>
    <w:rsid w:val="00770512"/>
    <w:rsid w:val="00770777"/>
    <w:rsid w:val="00770CA7"/>
    <w:rsid w:val="00770D5E"/>
    <w:rsid w:val="0077145B"/>
    <w:rsid w:val="0077196B"/>
    <w:rsid w:val="007719AB"/>
    <w:rsid w:val="00771EC6"/>
    <w:rsid w:val="007723A1"/>
    <w:rsid w:val="00772497"/>
    <w:rsid w:val="00773354"/>
    <w:rsid w:val="00774D2F"/>
    <w:rsid w:val="00775C3D"/>
    <w:rsid w:val="00775D48"/>
    <w:rsid w:val="0077687A"/>
    <w:rsid w:val="00776CE5"/>
    <w:rsid w:val="00777237"/>
    <w:rsid w:val="00777F50"/>
    <w:rsid w:val="007803D1"/>
    <w:rsid w:val="007803E5"/>
    <w:rsid w:val="00780DC3"/>
    <w:rsid w:val="0078163B"/>
    <w:rsid w:val="00781947"/>
    <w:rsid w:val="00781B40"/>
    <w:rsid w:val="0078223F"/>
    <w:rsid w:val="00782C2E"/>
    <w:rsid w:val="00782E5B"/>
    <w:rsid w:val="007833A4"/>
    <w:rsid w:val="00783DE4"/>
    <w:rsid w:val="0078429A"/>
    <w:rsid w:val="00784C7B"/>
    <w:rsid w:val="00784EEC"/>
    <w:rsid w:val="00787301"/>
    <w:rsid w:val="007873AE"/>
    <w:rsid w:val="00790148"/>
    <w:rsid w:val="00790A3F"/>
    <w:rsid w:val="00790BFE"/>
    <w:rsid w:val="00791147"/>
    <w:rsid w:val="00794B7B"/>
    <w:rsid w:val="0079519D"/>
    <w:rsid w:val="00795F53"/>
    <w:rsid w:val="0079608B"/>
    <w:rsid w:val="007965B7"/>
    <w:rsid w:val="007968E6"/>
    <w:rsid w:val="00796BFA"/>
    <w:rsid w:val="00796CF0"/>
    <w:rsid w:val="00796D3C"/>
    <w:rsid w:val="00797BF5"/>
    <w:rsid w:val="007A07E5"/>
    <w:rsid w:val="007A0952"/>
    <w:rsid w:val="007A0D79"/>
    <w:rsid w:val="007A1711"/>
    <w:rsid w:val="007A1CF1"/>
    <w:rsid w:val="007A2225"/>
    <w:rsid w:val="007A247E"/>
    <w:rsid w:val="007A2960"/>
    <w:rsid w:val="007A2A31"/>
    <w:rsid w:val="007A43F6"/>
    <w:rsid w:val="007A453A"/>
    <w:rsid w:val="007A5761"/>
    <w:rsid w:val="007A59FE"/>
    <w:rsid w:val="007A5C62"/>
    <w:rsid w:val="007A65F1"/>
    <w:rsid w:val="007A6E27"/>
    <w:rsid w:val="007B1273"/>
    <w:rsid w:val="007B2437"/>
    <w:rsid w:val="007B2AFD"/>
    <w:rsid w:val="007B3C46"/>
    <w:rsid w:val="007B43F1"/>
    <w:rsid w:val="007B4FFD"/>
    <w:rsid w:val="007B5FEB"/>
    <w:rsid w:val="007B6578"/>
    <w:rsid w:val="007B6C6E"/>
    <w:rsid w:val="007B6F49"/>
    <w:rsid w:val="007C09AA"/>
    <w:rsid w:val="007C13E4"/>
    <w:rsid w:val="007C20AA"/>
    <w:rsid w:val="007C2A6D"/>
    <w:rsid w:val="007C32F0"/>
    <w:rsid w:val="007C3661"/>
    <w:rsid w:val="007C39CC"/>
    <w:rsid w:val="007C3D8A"/>
    <w:rsid w:val="007C4583"/>
    <w:rsid w:val="007C4763"/>
    <w:rsid w:val="007C567A"/>
    <w:rsid w:val="007C5FDF"/>
    <w:rsid w:val="007D196B"/>
    <w:rsid w:val="007D1BDC"/>
    <w:rsid w:val="007D1FA1"/>
    <w:rsid w:val="007D24FB"/>
    <w:rsid w:val="007D2ADF"/>
    <w:rsid w:val="007D2F07"/>
    <w:rsid w:val="007D3099"/>
    <w:rsid w:val="007D333E"/>
    <w:rsid w:val="007D5388"/>
    <w:rsid w:val="007D6673"/>
    <w:rsid w:val="007D6CD8"/>
    <w:rsid w:val="007D6ED0"/>
    <w:rsid w:val="007D77E5"/>
    <w:rsid w:val="007E05B7"/>
    <w:rsid w:val="007E10BB"/>
    <w:rsid w:val="007E1DDA"/>
    <w:rsid w:val="007E229E"/>
    <w:rsid w:val="007E233E"/>
    <w:rsid w:val="007E4E05"/>
    <w:rsid w:val="007E584F"/>
    <w:rsid w:val="007E5E0D"/>
    <w:rsid w:val="007E75AC"/>
    <w:rsid w:val="007E75F1"/>
    <w:rsid w:val="007E7A48"/>
    <w:rsid w:val="007E7CC6"/>
    <w:rsid w:val="007E7DF8"/>
    <w:rsid w:val="007E7E8A"/>
    <w:rsid w:val="007F0DB1"/>
    <w:rsid w:val="007F11EF"/>
    <w:rsid w:val="007F392E"/>
    <w:rsid w:val="007F39AB"/>
    <w:rsid w:val="007F4DB2"/>
    <w:rsid w:val="007F4ECC"/>
    <w:rsid w:val="007F511D"/>
    <w:rsid w:val="007F59AB"/>
    <w:rsid w:val="007F5A1B"/>
    <w:rsid w:val="007F622D"/>
    <w:rsid w:val="007F656F"/>
    <w:rsid w:val="007F6B85"/>
    <w:rsid w:val="007F6CE8"/>
    <w:rsid w:val="007F6E28"/>
    <w:rsid w:val="00800600"/>
    <w:rsid w:val="00800ACA"/>
    <w:rsid w:val="00800F33"/>
    <w:rsid w:val="00800FF7"/>
    <w:rsid w:val="00801251"/>
    <w:rsid w:val="008014AE"/>
    <w:rsid w:val="0080203E"/>
    <w:rsid w:val="008036E9"/>
    <w:rsid w:val="00803E92"/>
    <w:rsid w:val="0080432B"/>
    <w:rsid w:val="00804386"/>
    <w:rsid w:val="0080474C"/>
    <w:rsid w:val="00804886"/>
    <w:rsid w:val="00805467"/>
    <w:rsid w:val="008069AF"/>
    <w:rsid w:val="00806BAD"/>
    <w:rsid w:val="0080763E"/>
    <w:rsid w:val="0080780E"/>
    <w:rsid w:val="00810A31"/>
    <w:rsid w:val="00810FFE"/>
    <w:rsid w:val="008112F4"/>
    <w:rsid w:val="00812357"/>
    <w:rsid w:val="00812E8E"/>
    <w:rsid w:val="00815366"/>
    <w:rsid w:val="008155F5"/>
    <w:rsid w:val="00815E55"/>
    <w:rsid w:val="008176AC"/>
    <w:rsid w:val="00817FCB"/>
    <w:rsid w:val="008205AB"/>
    <w:rsid w:val="008206EE"/>
    <w:rsid w:val="008206FD"/>
    <w:rsid w:val="00820DE0"/>
    <w:rsid w:val="00820FEB"/>
    <w:rsid w:val="008218E4"/>
    <w:rsid w:val="00821CE1"/>
    <w:rsid w:val="008220AA"/>
    <w:rsid w:val="008220BB"/>
    <w:rsid w:val="00822283"/>
    <w:rsid w:val="008227C1"/>
    <w:rsid w:val="00822B30"/>
    <w:rsid w:val="00822CFE"/>
    <w:rsid w:val="00823884"/>
    <w:rsid w:val="00823A88"/>
    <w:rsid w:val="00823ACD"/>
    <w:rsid w:val="0082425D"/>
    <w:rsid w:val="0082457F"/>
    <w:rsid w:val="008256C6"/>
    <w:rsid w:val="00826348"/>
    <w:rsid w:val="00826387"/>
    <w:rsid w:val="008265A1"/>
    <w:rsid w:val="00826C54"/>
    <w:rsid w:val="00827316"/>
    <w:rsid w:val="00827C92"/>
    <w:rsid w:val="00830C8D"/>
    <w:rsid w:val="008310D8"/>
    <w:rsid w:val="00831548"/>
    <w:rsid w:val="008317FF"/>
    <w:rsid w:val="00834AD7"/>
    <w:rsid w:val="0083520D"/>
    <w:rsid w:val="0083523E"/>
    <w:rsid w:val="008354C9"/>
    <w:rsid w:val="00836153"/>
    <w:rsid w:val="00836A29"/>
    <w:rsid w:val="00837C7D"/>
    <w:rsid w:val="0084020E"/>
    <w:rsid w:val="00840522"/>
    <w:rsid w:val="00840A63"/>
    <w:rsid w:val="00840EC5"/>
    <w:rsid w:val="00840F59"/>
    <w:rsid w:val="00841F8C"/>
    <w:rsid w:val="00842797"/>
    <w:rsid w:val="008438E6"/>
    <w:rsid w:val="00843EC1"/>
    <w:rsid w:val="00844417"/>
    <w:rsid w:val="00844BDC"/>
    <w:rsid w:val="008458D4"/>
    <w:rsid w:val="00845A09"/>
    <w:rsid w:val="008461EE"/>
    <w:rsid w:val="0084699E"/>
    <w:rsid w:val="0084745D"/>
    <w:rsid w:val="008507C3"/>
    <w:rsid w:val="008509DF"/>
    <w:rsid w:val="00850B11"/>
    <w:rsid w:val="00851328"/>
    <w:rsid w:val="00851F20"/>
    <w:rsid w:val="00852AFA"/>
    <w:rsid w:val="0085309B"/>
    <w:rsid w:val="00853408"/>
    <w:rsid w:val="00853490"/>
    <w:rsid w:val="00853889"/>
    <w:rsid w:val="00853EDA"/>
    <w:rsid w:val="008545BC"/>
    <w:rsid w:val="008549A9"/>
    <w:rsid w:val="00855287"/>
    <w:rsid w:val="0085555A"/>
    <w:rsid w:val="00855D4A"/>
    <w:rsid w:val="00855FD1"/>
    <w:rsid w:val="00856926"/>
    <w:rsid w:val="00857167"/>
    <w:rsid w:val="00860262"/>
    <w:rsid w:val="00860927"/>
    <w:rsid w:val="00861081"/>
    <w:rsid w:val="00861138"/>
    <w:rsid w:val="00861722"/>
    <w:rsid w:val="008617AB"/>
    <w:rsid w:val="00861B01"/>
    <w:rsid w:val="00863D87"/>
    <w:rsid w:val="00864FB1"/>
    <w:rsid w:val="008657E0"/>
    <w:rsid w:val="00865A76"/>
    <w:rsid w:val="00865FB4"/>
    <w:rsid w:val="00866758"/>
    <w:rsid w:val="0086712A"/>
    <w:rsid w:val="00867E30"/>
    <w:rsid w:val="00870072"/>
    <w:rsid w:val="00870D55"/>
    <w:rsid w:val="008710B0"/>
    <w:rsid w:val="008711AF"/>
    <w:rsid w:val="00873EB6"/>
    <w:rsid w:val="00874785"/>
    <w:rsid w:val="008748AA"/>
    <w:rsid w:val="00874AF5"/>
    <w:rsid w:val="00875CCF"/>
    <w:rsid w:val="00876410"/>
    <w:rsid w:val="00876A1E"/>
    <w:rsid w:val="008772B4"/>
    <w:rsid w:val="0087797C"/>
    <w:rsid w:val="00877ADA"/>
    <w:rsid w:val="008803ED"/>
    <w:rsid w:val="00880C33"/>
    <w:rsid w:val="008816ED"/>
    <w:rsid w:val="00883607"/>
    <w:rsid w:val="00883867"/>
    <w:rsid w:val="008840D1"/>
    <w:rsid w:val="008841A2"/>
    <w:rsid w:val="008845D3"/>
    <w:rsid w:val="00884D08"/>
    <w:rsid w:val="008856FC"/>
    <w:rsid w:val="00885A78"/>
    <w:rsid w:val="00885AF6"/>
    <w:rsid w:val="00886A1F"/>
    <w:rsid w:val="008870B2"/>
    <w:rsid w:val="00887722"/>
    <w:rsid w:val="00887815"/>
    <w:rsid w:val="00891317"/>
    <w:rsid w:val="008915B4"/>
    <w:rsid w:val="008920C2"/>
    <w:rsid w:val="00892CB2"/>
    <w:rsid w:val="0089366F"/>
    <w:rsid w:val="00893D4C"/>
    <w:rsid w:val="008948FC"/>
    <w:rsid w:val="00894A47"/>
    <w:rsid w:val="008957FD"/>
    <w:rsid w:val="00896C1E"/>
    <w:rsid w:val="008975A7"/>
    <w:rsid w:val="008A07B9"/>
    <w:rsid w:val="008A0C0B"/>
    <w:rsid w:val="008A26DA"/>
    <w:rsid w:val="008A29CB"/>
    <w:rsid w:val="008A3B66"/>
    <w:rsid w:val="008A46B9"/>
    <w:rsid w:val="008A4B20"/>
    <w:rsid w:val="008A5030"/>
    <w:rsid w:val="008A51DD"/>
    <w:rsid w:val="008A5586"/>
    <w:rsid w:val="008A61F8"/>
    <w:rsid w:val="008A6E1E"/>
    <w:rsid w:val="008A6FA9"/>
    <w:rsid w:val="008A77F4"/>
    <w:rsid w:val="008A7FC1"/>
    <w:rsid w:val="008B01E6"/>
    <w:rsid w:val="008B14CE"/>
    <w:rsid w:val="008B1CDA"/>
    <w:rsid w:val="008B24CA"/>
    <w:rsid w:val="008B2B75"/>
    <w:rsid w:val="008B2D2E"/>
    <w:rsid w:val="008B2FC3"/>
    <w:rsid w:val="008B307F"/>
    <w:rsid w:val="008B32AF"/>
    <w:rsid w:val="008B353D"/>
    <w:rsid w:val="008B3763"/>
    <w:rsid w:val="008B3793"/>
    <w:rsid w:val="008B3B92"/>
    <w:rsid w:val="008B3D0E"/>
    <w:rsid w:val="008B3E48"/>
    <w:rsid w:val="008B45A2"/>
    <w:rsid w:val="008B463F"/>
    <w:rsid w:val="008B5108"/>
    <w:rsid w:val="008B5321"/>
    <w:rsid w:val="008B7AEE"/>
    <w:rsid w:val="008C02CA"/>
    <w:rsid w:val="008C0349"/>
    <w:rsid w:val="008C0516"/>
    <w:rsid w:val="008C0B49"/>
    <w:rsid w:val="008C2908"/>
    <w:rsid w:val="008C2B06"/>
    <w:rsid w:val="008C3802"/>
    <w:rsid w:val="008C529A"/>
    <w:rsid w:val="008C57C7"/>
    <w:rsid w:val="008C5841"/>
    <w:rsid w:val="008C5CDA"/>
    <w:rsid w:val="008C63BD"/>
    <w:rsid w:val="008C6C03"/>
    <w:rsid w:val="008C6C7D"/>
    <w:rsid w:val="008C74E6"/>
    <w:rsid w:val="008D227C"/>
    <w:rsid w:val="008D256B"/>
    <w:rsid w:val="008D26FF"/>
    <w:rsid w:val="008D3204"/>
    <w:rsid w:val="008D38F8"/>
    <w:rsid w:val="008D3F0B"/>
    <w:rsid w:val="008D45B0"/>
    <w:rsid w:val="008D4A89"/>
    <w:rsid w:val="008D525F"/>
    <w:rsid w:val="008D5292"/>
    <w:rsid w:val="008D545A"/>
    <w:rsid w:val="008D563F"/>
    <w:rsid w:val="008D5C2D"/>
    <w:rsid w:val="008D648B"/>
    <w:rsid w:val="008D6BA2"/>
    <w:rsid w:val="008D7332"/>
    <w:rsid w:val="008D783B"/>
    <w:rsid w:val="008E0028"/>
    <w:rsid w:val="008E10F8"/>
    <w:rsid w:val="008E14DC"/>
    <w:rsid w:val="008E1FFB"/>
    <w:rsid w:val="008E2A49"/>
    <w:rsid w:val="008E3AF1"/>
    <w:rsid w:val="008E3F45"/>
    <w:rsid w:val="008E4386"/>
    <w:rsid w:val="008E4EA2"/>
    <w:rsid w:val="008E5544"/>
    <w:rsid w:val="008E59A4"/>
    <w:rsid w:val="008E5D60"/>
    <w:rsid w:val="008E63D4"/>
    <w:rsid w:val="008E6DB5"/>
    <w:rsid w:val="008E703A"/>
    <w:rsid w:val="008E7687"/>
    <w:rsid w:val="008F0E56"/>
    <w:rsid w:val="008F0FE0"/>
    <w:rsid w:val="008F4E24"/>
    <w:rsid w:val="008F54EF"/>
    <w:rsid w:val="008F6020"/>
    <w:rsid w:val="008F7374"/>
    <w:rsid w:val="008F7E16"/>
    <w:rsid w:val="00900019"/>
    <w:rsid w:val="00900431"/>
    <w:rsid w:val="00900982"/>
    <w:rsid w:val="00900E7E"/>
    <w:rsid w:val="00902C6A"/>
    <w:rsid w:val="00902D60"/>
    <w:rsid w:val="0090370B"/>
    <w:rsid w:val="00904360"/>
    <w:rsid w:val="00904679"/>
    <w:rsid w:val="00905708"/>
    <w:rsid w:val="00905E4C"/>
    <w:rsid w:val="0090649D"/>
    <w:rsid w:val="00907693"/>
    <w:rsid w:val="00910416"/>
    <w:rsid w:val="0091041D"/>
    <w:rsid w:val="0091107B"/>
    <w:rsid w:val="0091148F"/>
    <w:rsid w:val="009127D2"/>
    <w:rsid w:val="00912E36"/>
    <w:rsid w:val="009131AE"/>
    <w:rsid w:val="00913527"/>
    <w:rsid w:val="009142BC"/>
    <w:rsid w:val="009145F9"/>
    <w:rsid w:val="00914A2F"/>
    <w:rsid w:val="00914A86"/>
    <w:rsid w:val="00914CB6"/>
    <w:rsid w:val="00914F3E"/>
    <w:rsid w:val="00915D6F"/>
    <w:rsid w:val="0091676B"/>
    <w:rsid w:val="00916A3A"/>
    <w:rsid w:val="009170EE"/>
    <w:rsid w:val="009204F5"/>
    <w:rsid w:val="00920E49"/>
    <w:rsid w:val="00920FF1"/>
    <w:rsid w:val="00921044"/>
    <w:rsid w:val="00922565"/>
    <w:rsid w:val="00923E3C"/>
    <w:rsid w:val="00924386"/>
    <w:rsid w:val="00924A6D"/>
    <w:rsid w:val="0092535F"/>
    <w:rsid w:val="00925511"/>
    <w:rsid w:val="0092592F"/>
    <w:rsid w:val="00925F04"/>
    <w:rsid w:val="0092700E"/>
    <w:rsid w:val="009300F1"/>
    <w:rsid w:val="0093029C"/>
    <w:rsid w:val="00930575"/>
    <w:rsid w:val="009311C3"/>
    <w:rsid w:val="009312B9"/>
    <w:rsid w:val="009316AB"/>
    <w:rsid w:val="00931A35"/>
    <w:rsid w:val="00931A6D"/>
    <w:rsid w:val="00933314"/>
    <w:rsid w:val="009333A7"/>
    <w:rsid w:val="00934FE1"/>
    <w:rsid w:val="00936C62"/>
    <w:rsid w:val="00936EC5"/>
    <w:rsid w:val="0093756E"/>
    <w:rsid w:val="00941806"/>
    <w:rsid w:val="00941824"/>
    <w:rsid w:val="0094212A"/>
    <w:rsid w:val="009423FD"/>
    <w:rsid w:val="009439A1"/>
    <w:rsid w:val="009444BE"/>
    <w:rsid w:val="00944908"/>
    <w:rsid w:val="00944B84"/>
    <w:rsid w:val="00945B59"/>
    <w:rsid w:val="009461F8"/>
    <w:rsid w:val="009465AB"/>
    <w:rsid w:val="00946801"/>
    <w:rsid w:val="00946CA7"/>
    <w:rsid w:val="009477E2"/>
    <w:rsid w:val="00950CE2"/>
    <w:rsid w:val="00953846"/>
    <w:rsid w:val="00955525"/>
    <w:rsid w:val="00956A07"/>
    <w:rsid w:val="00956AC8"/>
    <w:rsid w:val="00957CB2"/>
    <w:rsid w:val="00960B19"/>
    <w:rsid w:val="00960C97"/>
    <w:rsid w:val="009626CD"/>
    <w:rsid w:val="00963135"/>
    <w:rsid w:val="009631D6"/>
    <w:rsid w:val="009634FD"/>
    <w:rsid w:val="0096362A"/>
    <w:rsid w:val="009637E6"/>
    <w:rsid w:val="009645CF"/>
    <w:rsid w:val="00964799"/>
    <w:rsid w:val="00966DB2"/>
    <w:rsid w:val="009670B9"/>
    <w:rsid w:val="00967B8E"/>
    <w:rsid w:val="009718A0"/>
    <w:rsid w:val="00971BCE"/>
    <w:rsid w:val="0097241F"/>
    <w:rsid w:val="009737AF"/>
    <w:rsid w:val="00973C62"/>
    <w:rsid w:val="00974A71"/>
    <w:rsid w:val="00975234"/>
    <w:rsid w:val="00975450"/>
    <w:rsid w:val="00975837"/>
    <w:rsid w:val="009759FE"/>
    <w:rsid w:val="0097664B"/>
    <w:rsid w:val="0097691E"/>
    <w:rsid w:val="00977059"/>
    <w:rsid w:val="009778B0"/>
    <w:rsid w:val="00977B5C"/>
    <w:rsid w:val="00977E1A"/>
    <w:rsid w:val="00980420"/>
    <w:rsid w:val="009805A2"/>
    <w:rsid w:val="00980BDB"/>
    <w:rsid w:val="00981154"/>
    <w:rsid w:val="00985521"/>
    <w:rsid w:val="009856CF"/>
    <w:rsid w:val="0098620C"/>
    <w:rsid w:val="00986722"/>
    <w:rsid w:val="00986728"/>
    <w:rsid w:val="00986E05"/>
    <w:rsid w:val="0098734A"/>
    <w:rsid w:val="0098779F"/>
    <w:rsid w:val="00987C4C"/>
    <w:rsid w:val="009909ED"/>
    <w:rsid w:val="00990C0D"/>
    <w:rsid w:val="00990CE5"/>
    <w:rsid w:val="009911C5"/>
    <w:rsid w:val="00991D97"/>
    <w:rsid w:val="0099299F"/>
    <w:rsid w:val="00992D25"/>
    <w:rsid w:val="00993184"/>
    <w:rsid w:val="00993A68"/>
    <w:rsid w:val="00995162"/>
    <w:rsid w:val="00995CDB"/>
    <w:rsid w:val="00996AFB"/>
    <w:rsid w:val="00997264"/>
    <w:rsid w:val="009A0038"/>
    <w:rsid w:val="009A0456"/>
    <w:rsid w:val="009A0972"/>
    <w:rsid w:val="009A26C0"/>
    <w:rsid w:val="009A33E9"/>
    <w:rsid w:val="009A4528"/>
    <w:rsid w:val="009A522A"/>
    <w:rsid w:val="009A7290"/>
    <w:rsid w:val="009A7CA0"/>
    <w:rsid w:val="009B03F8"/>
    <w:rsid w:val="009B03FD"/>
    <w:rsid w:val="009B0F57"/>
    <w:rsid w:val="009B12DF"/>
    <w:rsid w:val="009B12F1"/>
    <w:rsid w:val="009B175B"/>
    <w:rsid w:val="009B19D0"/>
    <w:rsid w:val="009B1B29"/>
    <w:rsid w:val="009B386B"/>
    <w:rsid w:val="009B3BAB"/>
    <w:rsid w:val="009B4493"/>
    <w:rsid w:val="009B4892"/>
    <w:rsid w:val="009B4CE5"/>
    <w:rsid w:val="009B4D79"/>
    <w:rsid w:val="009B535C"/>
    <w:rsid w:val="009B6EF8"/>
    <w:rsid w:val="009B72C9"/>
    <w:rsid w:val="009B72D5"/>
    <w:rsid w:val="009B7528"/>
    <w:rsid w:val="009C08B8"/>
    <w:rsid w:val="009C094D"/>
    <w:rsid w:val="009C0C09"/>
    <w:rsid w:val="009C0F1B"/>
    <w:rsid w:val="009C10AC"/>
    <w:rsid w:val="009C1117"/>
    <w:rsid w:val="009C14D5"/>
    <w:rsid w:val="009C19D2"/>
    <w:rsid w:val="009C1BE5"/>
    <w:rsid w:val="009C1D2B"/>
    <w:rsid w:val="009C2115"/>
    <w:rsid w:val="009C2998"/>
    <w:rsid w:val="009C3051"/>
    <w:rsid w:val="009C3723"/>
    <w:rsid w:val="009C3F59"/>
    <w:rsid w:val="009C4130"/>
    <w:rsid w:val="009C5885"/>
    <w:rsid w:val="009C5BC9"/>
    <w:rsid w:val="009C5E5B"/>
    <w:rsid w:val="009C6723"/>
    <w:rsid w:val="009D00B3"/>
    <w:rsid w:val="009D0115"/>
    <w:rsid w:val="009D0308"/>
    <w:rsid w:val="009D03CE"/>
    <w:rsid w:val="009D0527"/>
    <w:rsid w:val="009D0A68"/>
    <w:rsid w:val="009D1806"/>
    <w:rsid w:val="009D1874"/>
    <w:rsid w:val="009D18AD"/>
    <w:rsid w:val="009D24FC"/>
    <w:rsid w:val="009D2D77"/>
    <w:rsid w:val="009D30E2"/>
    <w:rsid w:val="009D3D5B"/>
    <w:rsid w:val="009D4DF9"/>
    <w:rsid w:val="009D542E"/>
    <w:rsid w:val="009D549B"/>
    <w:rsid w:val="009D5625"/>
    <w:rsid w:val="009D640A"/>
    <w:rsid w:val="009D7E38"/>
    <w:rsid w:val="009E043D"/>
    <w:rsid w:val="009E0B21"/>
    <w:rsid w:val="009E15E0"/>
    <w:rsid w:val="009E19B7"/>
    <w:rsid w:val="009E1B6D"/>
    <w:rsid w:val="009E237A"/>
    <w:rsid w:val="009E26F0"/>
    <w:rsid w:val="009E2A87"/>
    <w:rsid w:val="009E363D"/>
    <w:rsid w:val="009E36DF"/>
    <w:rsid w:val="009E37B3"/>
    <w:rsid w:val="009E3AB6"/>
    <w:rsid w:val="009E3B12"/>
    <w:rsid w:val="009E3D9E"/>
    <w:rsid w:val="009E4633"/>
    <w:rsid w:val="009E4C97"/>
    <w:rsid w:val="009E5F6E"/>
    <w:rsid w:val="009E5F8B"/>
    <w:rsid w:val="009E642A"/>
    <w:rsid w:val="009E71F0"/>
    <w:rsid w:val="009E7D6F"/>
    <w:rsid w:val="009E7EAD"/>
    <w:rsid w:val="009E7F94"/>
    <w:rsid w:val="009F15CE"/>
    <w:rsid w:val="009F16E4"/>
    <w:rsid w:val="009F1AF4"/>
    <w:rsid w:val="009F20E6"/>
    <w:rsid w:val="009F2181"/>
    <w:rsid w:val="009F2265"/>
    <w:rsid w:val="009F2449"/>
    <w:rsid w:val="009F245E"/>
    <w:rsid w:val="009F2B16"/>
    <w:rsid w:val="009F2EFE"/>
    <w:rsid w:val="009F3125"/>
    <w:rsid w:val="009F3768"/>
    <w:rsid w:val="009F40E0"/>
    <w:rsid w:val="009F561D"/>
    <w:rsid w:val="009F5D46"/>
    <w:rsid w:val="009F62FE"/>
    <w:rsid w:val="009F6BF1"/>
    <w:rsid w:val="009F7026"/>
    <w:rsid w:val="009F7629"/>
    <w:rsid w:val="009F7745"/>
    <w:rsid w:val="009F7C23"/>
    <w:rsid w:val="00A00243"/>
    <w:rsid w:val="00A0034C"/>
    <w:rsid w:val="00A007D5"/>
    <w:rsid w:val="00A00CC6"/>
    <w:rsid w:val="00A03146"/>
    <w:rsid w:val="00A03BFA"/>
    <w:rsid w:val="00A04BB2"/>
    <w:rsid w:val="00A0504C"/>
    <w:rsid w:val="00A05619"/>
    <w:rsid w:val="00A06BA4"/>
    <w:rsid w:val="00A06C8A"/>
    <w:rsid w:val="00A078F3"/>
    <w:rsid w:val="00A11C09"/>
    <w:rsid w:val="00A11F18"/>
    <w:rsid w:val="00A12121"/>
    <w:rsid w:val="00A12CC3"/>
    <w:rsid w:val="00A12F3C"/>
    <w:rsid w:val="00A130F3"/>
    <w:rsid w:val="00A1312D"/>
    <w:rsid w:val="00A1312E"/>
    <w:rsid w:val="00A14C37"/>
    <w:rsid w:val="00A15063"/>
    <w:rsid w:val="00A15E83"/>
    <w:rsid w:val="00A167B1"/>
    <w:rsid w:val="00A16D26"/>
    <w:rsid w:val="00A17567"/>
    <w:rsid w:val="00A17831"/>
    <w:rsid w:val="00A17B62"/>
    <w:rsid w:val="00A17EEE"/>
    <w:rsid w:val="00A20D4B"/>
    <w:rsid w:val="00A21299"/>
    <w:rsid w:val="00A21641"/>
    <w:rsid w:val="00A231A3"/>
    <w:rsid w:val="00A23BBA"/>
    <w:rsid w:val="00A24241"/>
    <w:rsid w:val="00A24261"/>
    <w:rsid w:val="00A2440E"/>
    <w:rsid w:val="00A24A77"/>
    <w:rsid w:val="00A24E18"/>
    <w:rsid w:val="00A2669F"/>
    <w:rsid w:val="00A26CCA"/>
    <w:rsid w:val="00A27853"/>
    <w:rsid w:val="00A2786D"/>
    <w:rsid w:val="00A3013C"/>
    <w:rsid w:val="00A302E9"/>
    <w:rsid w:val="00A303F2"/>
    <w:rsid w:val="00A31779"/>
    <w:rsid w:val="00A31BB5"/>
    <w:rsid w:val="00A32F25"/>
    <w:rsid w:val="00A33825"/>
    <w:rsid w:val="00A34114"/>
    <w:rsid w:val="00A34A32"/>
    <w:rsid w:val="00A34EB9"/>
    <w:rsid w:val="00A35548"/>
    <w:rsid w:val="00A36E84"/>
    <w:rsid w:val="00A370AC"/>
    <w:rsid w:val="00A376D0"/>
    <w:rsid w:val="00A3787C"/>
    <w:rsid w:val="00A40EF3"/>
    <w:rsid w:val="00A41606"/>
    <w:rsid w:val="00A4216D"/>
    <w:rsid w:val="00A42760"/>
    <w:rsid w:val="00A42B53"/>
    <w:rsid w:val="00A4352E"/>
    <w:rsid w:val="00A4399A"/>
    <w:rsid w:val="00A43FA8"/>
    <w:rsid w:val="00A45731"/>
    <w:rsid w:val="00A45E43"/>
    <w:rsid w:val="00A46CC2"/>
    <w:rsid w:val="00A47421"/>
    <w:rsid w:val="00A47A21"/>
    <w:rsid w:val="00A47A5C"/>
    <w:rsid w:val="00A47BF6"/>
    <w:rsid w:val="00A47DDE"/>
    <w:rsid w:val="00A50060"/>
    <w:rsid w:val="00A503DE"/>
    <w:rsid w:val="00A506B3"/>
    <w:rsid w:val="00A507D1"/>
    <w:rsid w:val="00A50A29"/>
    <w:rsid w:val="00A514B8"/>
    <w:rsid w:val="00A532B4"/>
    <w:rsid w:val="00A5337A"/>
    <w:rsid w:val="00A53656"/>
    <w:rsid w:val="00A5372A"/>
    <w:rsid w:val="00A5508B"/>
    <w:rsid w:val="00A55330"/>
    <w:rsid w:val="00A56120"/>
    <w:rsid w:val="00A5615E"/>
    <w:rsid w:val="00A5712E"/>
    <w:rsid w:val="00A578AD"/>
    <w:rsid w:val="00A57B56"/>
    <w:rsid w:val="00A57C78"/>
    <w:rsid w:val="00A61707"/>
    <w:rsid w:val="00A61962"/>
    <w:rsid w:val="00A61A6B"/>
    <w:rsid w:val="00A61CDF"/>
    <w:rsid w:val="00A62571"/>
    <w:rsid w:val="00A62BAF"/>
    <w:rsid w:val="00A62D3D"/>
    <w:rsid w:val="00A63695"/>
    <w:rsid w:val="00A63947"/>
    <w:rsid w:val="00A64121"/>
    <w:rsid w:val="00A655DA"/>
    <w:rsid w:val="00A65A55"/>
    <w:rsid w:val="00A66DE4"/>
    <w:rsid w:val="00A66FFB"/>
    <w:rsid w:val="00A67D69"/>
    <w:rsid w:val="00A7122A"/>
    <w:rsid w:val="00A71433"/>
    <w:rsid w:val="00A71979"/>
    <w:rsid w:val="00A72330"/>
    <w:rsid w:val="00A72A4A"/>
    <w:rsid w:val="00A72B70"/>
    <w:rsid w:val="00A73124"/>
    <w:rsid w:val="00A732B5"/>
    <w:rsid w:val="00A7346C"/>
    <w:rsid w:val="00A73663"/>
    <w:rsid w:val="00A738B3"/>
    <w:rsid w:val="00A73C29"/>
    <w:rsid w:val="00A73EB8"/>
    <w:rsid w:val="00A7448F"/>
    <w:rsid w:val="00A74521"/>
    <w:rsid w:val="00A747F8"/>
    <w:rsid w:val="00A74B3E"/>
    <w:rsid w:val="00A74E27"/>
    <w:rsid w:val="00A757CD"/>
    <w:rsid w:val="00A75B32"/>
    <w:rsid w:val="00A76007"/>
    <w:rsid w:val="00A7739B"/>
    <w:rsid w:val="00A807A1"/>
    <w:rsid w:val="00A82ACE"/>
    <w:rsid w:val="00A82C6F"/>
    <w:rsid w:val="00A83009"/>
    <w:rsid w:val="00A840F7"/>
    <w:rsid w:val="00A843FB"/>
    <w:rsid w:val="00A84895"/>
    <w:rsid w:val="00A84F62"/>
    <w:rsid w:val="00A85A97"/>
    <w:rsid w:val="00A85B80"/>
    <w:rsid w:val="00A90917"/>
    <w:rsid w:val="00A909BC"/>
    <w:rsid w:val="00A91B9D"/>
    <w:rsid w:val="00A91D53"/>
    <w:rsid w:val="00A9233B"/>
    <w:rsid w:val="00A92F81"/>
    <w:rsid w:val="00A92FF6"/>
    <w:rsid w:val="00A935D2"/>
    <w:rsid w:val="00A93D42"/>
    <w:rsid w:val="00A957E8"/>
    <w:rsid w:val="00A95D12"/>
    <w:rsid w:val="00A96B04"/>
    <w:rsid w:val="00A97027"/>
    <w:rsid w:val="00A97123"/>
    <w:rsid w:val="00A97293"/>
    <w:rsid w:val="00AA02EF"/>
    <w:rsid w:val="00AA091B"/>
    <w:rsid w:val="00AA0F08"/>
    <w:rsid w:val="00AA191A"/>
    <w:rsid w:val="00AA1C84"/>
    <w:rsid w:val="00AA21F0"/>
    <w:rsid w:val="00AA28C3"/>
    <w:rsid w:val="00AA2C16"/>
    <w:rsid w:val="00AA3E15"/>
    <w:rsid w:val="00AA4D2F"/>
    <w:rsid w:val="00AA6571"/>
    <w:rsid w:val="00AA6742"/>
    <w:rsid w:val="00AA6A82"/>
    <w:rsid w:val="00AA763B"/>
    <w:rsid w:val="00AB0321"/>
    <w:rsid w:val="00AB12CD"/>
    <w:rsid w:val="00AB1C73"/>
    <w:rsid w:val="00AB1DC0"/>
    <w:rsid w:val="00AB21D9"/>
    <w:rsid w:val="00AB22CB"/>
    <w:rsid w:val="00AB33F4"/>
    <w:rsid w:val="00AB5EE0"/>
    <w:rsid w:val="00AB77F8"/>
    <w:rsid w:val="00AB7AB5"/>
    <w:rsid w:val="00AB7AC2"/>
    <w:rsid w:val="00AC0C52"/>
    <w:rsid w:val="00AC1342"/>
    <w:rsid w:val="00AC1411"/>
    <w:rsid w:val="00AC1AE8"/>
    <w:rsid w:val="00AC244E"/>
    <w:rsid w:val="00AC24E2"/>
    <w:rsid w:val="00AC2693"/>
    <w:rsid w:val="00AC2DDA"/>
    <w:rsid w:val="00AC3A8C"/>
    <w:rsid w:val="00AC42A5"/>
    <w:rsid w:val="00AC4581"/>
    <w:rsid w:val="00AC463A"/>
    <w:rsid w:val="00AC5866"/>
    <w:rsid w:val="00AC5A31"/>
    <w:rsid w:val="00AC5F62"/>
    <w:rsid w:val="00AC62D6"/>
    <w:rsid w:val="00AC6AE5"/>
    <w:rsid w:val="00AD0187"/>
    <w:rsid w:val="00AD0203"/>
    <w:rsid w:val="00AD0775"/>
    <w:rsid w:val="00AD14FE"/>
    <w:rsid w:val="00AD183C"/>
    <w:rsid w:val="00AD2930"/>
    <w:rsid w:val="00AD32A2"/>
    <w:rsid w:val="00AD3C9E"/>
    <w:rsid w:val="00AD41B6"/>
    <w:rsid w:val="00AD5314"/>
    <w:rsid w:val="00AD66BE"/>
    <w:rsid w:val="00AE1310"/>
    <w:rsid w:val="00AE1746"/>
    <w:rsid w:val="00AE1ECB"/>
    <w:rsid w:val="00AE2796"/>
    <w:rsid w:val="00AE2B03"/>
    <w:rsid w:val="00AE32FC"/>
    <w:rsid w:val="00AE333E"/>
    <w:rsid w:val="00AE3493"/>
    <w:rsid w:val="00AE37D6"/>
    <w:rsid w:val="00AE3FE3"/>
    <w:rsid w:val="00AE4147"/>
    <w:rsid w:val="00AE4C9D"/>
    <w:rsid w:val="00AE5395"/>
    <w:rsid w:val="00AE55D1"/>
    <w:rsid w:val="00AE5C89"/>
    <w:rsid w:val="00AE5E03"/>
    <w:rsid w:val="00AE6706"/>
    <w:rsid w:val="00AE69EB"/>
    <w:rsid w:val="00AE6C42"/>
    <w:rsid w:val="00AE70B4"/>
    <w:rsid w:val="00AF044F"/>
    <w:rsid w:val="00AF1C98"/>
    <w:rsid w:val="00AF1E81"/>
    <w:rsid w:val="00AF1F61"/>
    <w:rsid w:val="00AF284B"/>
    <w:rsid w:val="00AF2930"/>
    <w:rsid w:val="00AF3916"/>
    <w:rsid w:val="00AF5530"/>
    <w:rsid w:val="00AF5E25"/>
    <w:rsid w:val="00AF60C1"/>
    <w:rsid w:val="00AF6494"/>
    <w:rsid w:val="00AF6CF9"/>
    <w:rsid w:val="00AF6FCD"/>
    <w:rsid w:val="00AF78F5"/>
    <w:rsid w:val="00AF7DC3"/>
    <w:rsid w:val="00B0010C"/>
    <w:rsid w:val="00B00841"/>
    <w:rsid w:val="00B01A47"/>
    <w:rsid w:val="00B02BF8"/>
    <w:rsid w:val="00B0417C"/>
    <w:rsid w:val="00B043F9"/>
    <w:rsid w:val="00B0464B"/>
    <w:rsid w:val="00B055C4"/>
    <w:rsid w:val="00B05B8D"/>
    <w:rsid w:val="00B0731D"/>
    <w:rsid w:val="00B078EC"/>
    <w:rsid w:val="00B10598"/>
    <w:rsid w:val="00B1062B"/>
    <w:rsid w:val="00B10E2F"/>
    <w:rsid w:val="00B115AC"/>
    <w:rsid w:val="00B11E67"/>
    <w:rsid w:val="00B12C86"/>
    <w:rsid w:val="00B142A6"/>
    <w:rsid w:val="00B142BC"/>
    <w:rsid w:val="00B159A6"/>
    <w:rsid w:val="00B16EC6"/>
    <w:rsid w:val="00B171AB"/>
    <w:rsid w:val="00B177B9"/>
    <w:rsid w:val="00B202A3"/>
    <w:rsid w:val="00B21748"/>
    <w:rsid w:val="00B218E7"/>
    <w:rsid w:val="00B219E8"/>
    <w:rsid w:val="00B22181"/>
    <w:rsid w:val="00B22E9C"/>
    <w:rsid w:val="00B23D60"/>
    <w:rsid w:val="00B2519D"/>
    <w:rsid w:val="00B25516"/>
    <w:rsid w:val="00B25E4D"/>
    <w:rsid w:val="00B261DD"/>
    <w:rsid w:val="00B262D4"/>
    <w:rsid w:val="00B2752D"/>
    <w:rsid w:val="00B276FC"/>
    <w:rsid w:val="00B303AA"/>
    <w:rsid w:val="00B3088E"/>
    <w:rsid w:val="00B30CFE"/>
    <w:rsid w:val="00B31353"/>
    <w:rsid w:val="00B31A72"/>
    <w:rsid w:val="00B33323"/>
    <w:rsid w:val="00B34F3B"/>
    <w:rsid w:val="00B35EC2"/>
    <w:rsid w:val="00B36B4B"/>
    <w:rsid w:val="00B36C7A"/>
    <w:rsid w:val="00B3736C"/>
    <w:rsid w:val="00B401D6"/>
    <w:rsid w:val="00B41024"/>
    <w:rsid w:val="00B413B3"/>
    <w:rsid w:val="00B422C2"/>
    <w:rsid w:val="00B42716"/>
    <w:rsid w:val="00B42AB0"/>
    <w:rsid w:val="00B446E8"/>
    <w:rsid w:val="00B44B99"/>
    <w:rsid w:val="00B45096"/>
    <w:rsid w:val="00B468D0"/>
    <w:rsid w:val="00B46946"/>
    <w:rsid w:val="00B47140"/>
    <w:rsid w:val="00B47811"/>
    <w:rsid w:val="00B50162"/>
    <w:rsid w:val="00B50165"/>
    <w:rsid w:val="00B514BF"/>
    <w:rsid w:val="00B51762"/>
    <w:rsid w:val="00B52CAA"/>
    <w:rsid w:val="00B53867"/>
    <w:rsid w:val="00B53AA3"/>
    <w:rsid w:val="00B53CD1"/>
    <w:rsid w:val="00B53FB8"/>
    <w:rsid w:val="00B54100"/>
    <w:rsid w:val="00B553A1"/>
    <w:rsid w:val="00B559E3"/>
    <w:rsid w:val="00B564A6"/>
    <w:rsid w:val="00B56C6C"/>
    <w:rsid w:val="00B57468"/>
    <w:rsid w:val="00B57592"/>
    <w:rsid w:val="00B57BF4"/>
    <w:rsid w:val="00B608B6"/>
    <w:rsid w:val="00B60D4C"/>
    <w:rsid w:val="00B60E92"/>
    <w:rsid w:val="00B60EF9"/>
    <w:rsid w:val="00B61CDA"/>
    <w:rsid w:val="00B61D8D"/>
    <w:rsid w:val="00B629EE"/>
    <w:rsid w:val="00B63C65"/>
    <w:rsid w:val="00B64981"/>
    <w:rsid w:val="00B64C1A"/>
    <w:rsid w:val="00B658BC"/>
    <w:rsid w:val="00B66315"/>
    <w:rsid w:val="00B6635C"/>
    <w:rsid w:val="00B66462"/>
    <w:rsid w:val="00B7022E"/>
    <w:rsid w:val="00B702EA"/>
    <w:rsid w:val="00B7117E"/>
    <w:rsid w:val="00B72931"/>
    <w:rsid w:val="00B73961"/>
    <w:rsid w:val="00B739AF"/>
    <w:rsid w:val="00B73F09"/>
    <w:rsid w:val="00B73FAC"/>
    <w:rsid w:val="00B73FB3"/>
    <w:rsid w:val="00B7425B"/>
    <w:rsid w:val="00B749FE"/>
    <w:rsid w:val="00B75471"/>
    <w:rsid w:val="00B76EB9"/>
    <w:rsid w:val="00B772AD"/>
    <w:rsid w:val="00B80286"/>
    <w:rsid w:val="00B80880"/>
    <w:rsid w:val="00B80BD7"/>
    <w:rsid w:val="00B811D6"/>
    <w:rsid w:val="00B812EA"/>
    <w:rsid w:val="00B81B6C"/>
    <w:rsid w:val="00B82E31"/>
    <w:rsid w:val="00B839CD"/>
    <w:rsid w:val="00B839F0"/>
    <w:rsid w:val="00B83F87"/>
    <w:rsid w:val="00B84980"/>
    <w:rsid w:val="00B85308"/>
    <w:rsid w:val="00B86AD6"/>
    <w:rsid w:val="00B86B58"/>
    <w:rsid w:val="00B86CB2"/>
    <w:rsid w:val="00B87BE7"/>
    <w:rsid w:val="00B906B7"/>
    <w:rsid w:val="00B90FA0"/>
    <w:rsid w:val="00B92A2E"/>
    <w:rsid w:val="00B931A9"/>
    <w:rsid w:val="00B93EB1"/>
    <w:rsid w:val="00B93F97"/>
    <w:rsid w:val="00B94499"/>
    <w:rsid w:val="00B94AE9"/>
    <w:rsid w:val="00B94B5E"/>
    <w:rsid w:val="00B95029"/>
    <w:rsid w:val="00B9523E"/>
    <w:rsid w:val="00B952C0"/>
    <w:rsid w:val="00B95FC4"/>
    <w:rsid w:val="00B97256"/>
    <w:rsid w:val="00B97289"/>
    <w:rsid w:val="00B97389"/>
    <w:rsid w:val="00B9742B"/>
    <w:rsid w:val="00B9769D"/>
    <w:rsid w:val="00B97ABE"/>
    <w:rsid w:val="00BA031D"/>
    <w:rsid w:val="00BA0468"/>
    <w:rsid w:val="00BA116F"/>
    <w:rsid w:val="00BA1B9E"/>
    <w:rsid w:val="00BA2E13"/>
    <w:rsid w:val="00BA3D2A"/>
    <w:rsid w:val="00BA4DB1"/>
    <w:rsid w:val="00BA5403"/>
    <w:rsid w:val="00BA5F85"/>
    <w:rsid w:val="00BB0C15"/>
    <w:rsid w:val="00BB117E"/>
    <w:rsid w:val="00BB1202"/>
    <w:rsid w:val="00BB1997"/>
    <w:rsid w:val="00BB25C1"/>
    <w:rsid w:val="00BB27E1"/>
    <w:rsid w:val="00BB2A23"/>
    <w:rsid w:val="00BB3029"/>
    <w:rsid w:val="00BB317C"/>
    <w:rsid w:val="00BB31AC"/>
    <w:rsid w:val="00BB3634"/>
    <w:rsid w:val="00BB37CD"/>
    <w:rsid w:val="00BB3A85"/>
    <w:rsid w:val="00BB4DE5"/>
    <w:rsid w:val="00BB5451"/>
    <w:rsid w:val="00BB57BE"/>
    <w:rsid w:val="00BB57D0"/>
    <w:rsid w:val="00BB5A80"/>
    <w:rsid w:val="00BB5B18"/>
    <w:rsid w:val="00BB6129"/>
    <w:rsid w:val="00BB644B"/>
    <w:rsid w:val="00BB6C64"/>
    <w:rsid w:val="00BB79FA"/>
    <w:rsid w:val="00BB7B13"/>
    <w:rsid w:val="00BB7B9D"/>
    <w:rsid w:val="00BC04FB"/>
    <w:rsid w:val="00BC0ECD"/>
    <w:rsid w:val="00BC0F53"/>
    <w:rsid w:val="00BC0F5C"/>
    <w:rsid w:val="00BC109F"/>
    <w:rsid w:val="00BC2879"/>
    <w:rsid w:val="00BC294F"/>
    <w:rsid w:val="00BC2F3E"/>
    <w:rsid w:val="00BC4257"/>
    <w:rsid w:val="00BC4311"/>
    <w:rsid w:val="00BC4D16"/>
    <w:rsid w:val="00BC5BC2"/>
    <w:rsid w:val="00BC6766"/>
    <w:rsid w:val="00BC697E"/>
    <w:rsid w:val="00BC6BF9"/>
    <w:rsid w:val="00BC6E39"/>
    <w:rsid w:val="00BC6ECC"/>
    <w:rsid w:val="00BC7224"/>
    <w:rsid w:val="00BC7970"/>
    <w:rsid w:val="00BC7B30"/>
    <w:rsid w:val="00BD0BAF"/>
    <w:rsid w:val="00BD0C08"/>
    <w:rsid w:val="00BD16A3"/>
    <w:rsid w:val="00BD2611"/>
    <w:rsid w:val="00BD282E"/>
    <w:rsid w:val="00BD2B33"/>
    <w:rsid w:val="00BD3B69"/>
    <w:rsid w:val="00BD4D70"/>
    <w:rsid w:val="00BD5660"/>
    <w:rsid w:val="00BD709F"/>
    <w:rsid w:val="00BD7586"/>
    <w:rsid w:val="00BE023B"/>
    <w:rsid w:val="00BE05F3"/>
    <w:rsid w:val="00BE0B79"/>
    <w:rsid w:val="00BE18F8"/>
    <w:rsid w:val="00BE1987"/>
    <w:rsid w:val="00BE1ADA"/>
    <w:rsid w:val="00BE1B1A"/>
    <w:rsid w:val="00BE1C67"/>
    <w:rsid w:val="00BE2366"/>
    <w:rsid w:val="00BE3C7F"/>
    <w:rsid w:val="00BE3FEF"/>
    <w:rsid w:val="00BE49BC"/>
    <w:rsid w:val="00BE51A7"/>
    <w:rsid w:val="00BE5226"/>
    <w:rsid w:val="00BE58C1"/>
    <w:rsid w:val="00BE673B"/>
    <w:rsid w:val="00BE683B"/>
    <w:rsid w:val="00BE685C"/>
    <w:rsid w:val="00BE68BC"/>
    <w:rsid w:val="00BE7ADB"/>
    <w:rsid w:val="00BF0F16"/>
    <w:rsid w:val="00BF0FB7"/>
    <w:rsid w:val="00BF13F0"/>
    <w:rsid w:val="00BF1EB5"/>
    <w:rsid w:val="00BF1F4A"/>
    <w:rsid w:val="00BF223B"/>
    <w:rsid w:val="00BF2559"/>
    <w:rsid w:val="00BF32D5"/>
    <w:rsid w:val="00BF3C84"/>
    <w:rsid w:val="00BF46EB"/>
    <w:rsid w:val="00BF5C0C"/>
    <w:rsid w:val="00BF6404"/>
    <w:rsid w:val="00BF64ED"/>
    <w:rsid w:val="00BF75F7"/>
    <w:rsid w:val="00C00793"/>
    <w:rsid w:val="00C02026"/>
    <w:rsid w:val="00C021EA"/>
    <w:rsid w:val="00C02DCF"/>
    <w:rsid w:val="00C03553"/>
    <w:rsid w:val="00C0387D"/>
    <w:rsid w:val="00C03C84"/>
    <w:rsid w:val="00C04D3C"/>
    <w:rsid w:val="00C0533F"/>
    <w:rsid w:val="00C06C0F"/>
    <w:rsid w:val="00C07695"/>
    <w:rsid w:val="00C07BCD"/>
    <w:rsid w:val="00C1049B"/>
    <w:rsid w:val="00C114C6"/>
    <w:rsid w:val="00C1247C"/>
    <w:rsid w:val="00C1259F"/>
    <w:rsid w:val="00C12858"/>
    <w:rsid w:val="00C135C6"/>
    <w:rsid w:val="00C14C25"/>
    <w:rsid w:val="00C14F1F"/>
    <w:rsid w:val="00C152D5"/>
    <w:rsid w:val="00C154CC"/>
    <w:rsid w:val="00C1557E"/>
    <w:rsid w:val="00C15A05"/>
    <w:rsid w:val="00C16283"/>
    <w:rsid w:val="00C1657F"/>
    <w:rsid w:val="00C1674B"/>
    <w:rsid w:val="00C16D85"/>
    <w:rsid w:val="00C17B51"/>
    <w:rsid w:val="00C2002A"/>
    <w:rsid w:val="00C207B3"/>
    <w:rsid w:val="00C2096B"/>
    <w:rsid w:val="00C209FD"/>
    <w:rsid w:val="00C210FB"/>
    <w:rsid w:val="00C2113A"/>
    <w:rsid w:val="00C213E2"/>
    <w:rsid w:val="00C216F2"/>
    <w:rsid w:val="00C22379"/>
    <w:rsid w:val="00C2256E"/>
    <w:rsid w:val="00C22F1B"/>
    <w:rsid w:val="00C246A3"/>
    <w:rsid w:val="00C248D9"/>
    <w:rsid w:val="00C2517A"/>
    <w:rsid w:val="00C25292"/>
    <w:rsid w:val="00C25B0C"/>
    <w:rsid w:val="00C25F66"/>
    <w:rsid w:val="00C26176"/>
    <w:rsid w:val="00C262AB"/>
    <w:rsid w:val="00C3074F"/>
    <w:rsid w:val="00C30A5A"/>
    <w:rsid w:val="00C30F38"/>
    <w:rsid w:val="00C314CF"/>
    <w:rsid w:val="00C31A5C"/>
    <w:rsid w:val="00C320EC"/>
    <w:rsid w:val="00C34A04"/>
    <w:rsid w:val="00C34BF6"/>
    <w:rsid w:val="00C35457"/>
    <w:rsid w:val="00C359DB"/>
    <w:rsid w:val="00C36265"/>
    <w:rsid w:val="00C366AB"/>
    <w:rsid w:val="00C36DF0"/>
    <w:rsid w:val="00C4004E"/>
    <w:rsid w:val="00C41DD5"/>
    <w:rsid w:val="00C45379"/>
    <w:rsid w:val="00C45476"/>
    <w:rsid w:val="00C454D1"/>
    <w:rsid w:val="00C45FA6"/>
    <w:rsid w:val="00C475CA"/>
    <w:rsid w:val="00C476D0"/>
    <w:rsid w:val="00C501D7"/>
    <w:rsid w:val="00C50626"/>
    <w:rsid w:val="00C50B3F"/>
    <w:rsid w:val="00C525DE"/>
    <w:rsid w:val="00C52B9B"/>
    <w:rsid w:val="00C53D06"/>
    <w:rsid w:val="00C5463A"/>
    <w:rsid w:val="00C55B3E"/>
    <w:rsid w:val="00C55CB2"/>
    <w:rsid w:val="00C56501"/>
    <w:rsid w:val="00C57DC0"/>
    <w:rsid w:val="00C62A15"/>
    <w:rsid w:val="00C62BBB"/>
    <w:rsid w:val="00C62CFF"/>
    <w:rsid w:val="00C6486D"/>
    <w:rsid w:val="00C64A3A"/>
    <w:rsid w:val="00C657EF"/>
    <w:rsid w:val="00C65F13"/>
    <w:rsid w:val="00C6710D"/>
    <w:rsid w:val="00C676B1"/>
    <w:rsid w:val="00C67853"/>
    <w:rsid w:val="00C679B2"/>
    <w:rsid w:val="00C7048A"/>
    <w:rsid w:val="00C70A88"/>
    <w:rsid w:val="00C71595"/>
    <w:rsid w:val="00C71B38"/>
    <w:rsid w:val="00C72449"/>
    <w:rsid w:val="00C72AB8"/>
    <w:rsid w:val="00C72C54"/>
    <w:rsid w:val="00C73463"/>
    <w:rsid w:val="00C73637"/>
    <w:rsid w:val="00C75C47"/>
    <w:rsid w:val="00C75E97"/>
    <w:rsid w:val="00C75F76"/>
    <w:rsid w:val="00C7722C"/>
    <w:rsid w:val="00C80222"/>
    <w:rsid w:val="00C806FA"/>
    <w:rsid w:val="00C809FC"/>
    <w:rsid w:val="00C81484"/>
    <w:rsid w:val="00C8178C"/>
    <w:rsid w:val="00C81BA9"/>
    <w:rsid w:val="00C8234B"/>
    <w:rsid w:val="00C83DF6"/>
    <w:rsid w:val="00C8432D"/>
    <w:rsid w:val="00C854E2"/>
    <w:rsid w:val="00C85F26"/>
    <w:rsid w:val="00C871ED"/>
    <w:rsid w:val="00C87456"/>
    <w:rsid w:val="00C87D26"/>
    <w:rsid w:val="00C90F0F"/>
    <w:rsid w:val="00C90F5C"/>
    <w:rsid w:val="00C927CC"/>
    <w:rsid w:val="00C92D9F"/>
    <w:rsid w:val="00C937B8"/>
    <w:rsid w:val="00C94308"/>
    <w:rsid w:val="00C94521"/>
    <w:rsid w:val="00C95AB9"/>
    <w:rsid w:val="00C96286"/>
    <w:rsid w:val="00C966EE"/>
    <w:rsid w:val="00C96977"/>
    <w:rsid w:val="00C96D6D"/>
    <w:rsid w:val="00C974D9"/>
    <w:rsid w:val="00C977AF"/>
    <w:rsid w:val="00C97E26"/>
    <w:rsid w:val="00CA0375"/>
    <w:rsid w:val="00CA056E"/>
    <w:rsid w:val="00CA0E22"/>
    <w:rsid w:val="00CA118F"/>
    <w:rsid w:val="00CA2723"/>
    <w:rsid w:val="00CA2808"/>
    <w:rsid w:val="00CA3097"/>
    <w:rsid w:val="00CA3A30"/>
    <w:rsid w:val="00CA3C8E"/>
    <w:rsid w:val="00CA4D76"/>
    <w:rsid w:val="00CA4E62"/>
    <w:rsid w:val="00CA4ED7"/>
    <w:rsid w:val="00CA5A12"/>
    <w:rsid w:val="00CA5E37"/>
    <w:rsid w:val="00CA6F1F"/>
    <w:rsid w:val="00CA74B0"/>
    <w:rsid w:val="00CA77C4"/>
    <w:rsid w:val="00CA7B57"/>
    <w:rsid w:val="00CB0049"/>
    <w:rsid w:val="00CB050C"/>
    <w:rsid w:val="00CB11AD"/>
    <w:rsid w:val="00CB19CC"/>
    <w:rsid w:val="00CB1F4B"/>
    <w:rsid w:val="00CB320C"/>
    <w:rsid w:val="00CB3537"/>
    <w:rsid w:val="00CB40E6"/>
    <w:rsid w:val="00CB4DC7"/>
    <w:rsid w:val="00CB58BD"/>
    <w:rsid w:val="00CB5D23"/>
    <w:rsid w:val="00CB5D51"/>
    <w:rsid w:val="00CB63BF"/>
    <w:rsid w:val="00CB667D"/>
    <w:rsid w:val="00CB7093"/>
    <w:rsid w:val="00CB78CF"/>
    <w:rsid w:val="00CB7DD5"/>
    <w:rsid w:val="00CC0056"/>
    <w:rsid w:val="00CC03B3"/>
    <w:rsid w:val="00CC067B"/>
    <w:rsid w:val="00CC0884"/>
    <w:rsid w:val="00CC09B5"/>
    <w:rsid w:val="00CC10D7"/>
    <w:rsid w:val="00CC12B3"/>
    <w:rsid w:val="00CC1511"/>
    <w:rsid w:val="00CC1712"/>
    <w:rsid w:val="00CC1E0B"/>
    <w:rsid w:val="00CC1E59"/>
    <w:rsid w:val="00CC359D"/>
    <w:rsid w:val="00CC38BE"/>
    <w:rsid w:val="00CC469D"/>
    <w:rsid w:val="00CC4A7D"/>
    <w:rsid w:val="00CC6C67"/>
    <w:rsid w:val="00CC7C44"/>
    <w:rsid w:val="00CC7E1B"/>
    <w:rsid w:val="00CC7E24"/>
    <w:rsid w:val="00CD08E5"/>
    <w:rsid w:val="00CD1984"/>
    <w:rsid w:val="00CD2555"/>
    <w:rsid w:val="00CD2879"/>
    <w:rsid w:val="00CD30C3"/>
    <w:rsid w:val="00CD3C4E"/>
    <w:rsid w:val="00CD44B6"/>
    <w:rsid w:val="00CD474E"/>
    <w:rsid w:val="00CD4A67"/>
    <w:rsid w:val="00CD6E2C"/>
    <w:rsid w:val="00CE01FF"/>
    <w:rsid w:val="00CE0B02"/>
    <w:rsid w:val="00CE0E1B"/>
    <w:rsid w:val="00CE0F82"/>
    <w:rsid w:val="00CE126E"/>
    <w:rsid w:val="00CE24EE"/>
    <w:rsid w:val="00CE25AC"/>
    <w:rsid w:val="00CE2E8D"/>
    <w:rsid w:val="00CE3227"/>
    <w:rsid w:val="00CE3289"/>
    <w:rsid w:val="00CE37F7"/>
    <w:rsid w:val="00CE3FA6"/>
    <w:rsid w:val="00CE4357"/>
    <w:rsid w:val="00CE4360"/>
    <w:rsid w:val="00CE44B8"/>
    <w:rsid w:val="00CE4843"/>
    <w:rsid w:val="00CE49D9"/>
    <w:rsid w:val="00CE5190"/>
    <w:rsid w:val="00CE5867"/>
    <w:rsid w:val="00CE614D"/>
    <w:rsid w:val="00CE62A1"/>
    <w:rsid w:val="00CE6400"/>
    <w:rsid w:val="00CE728B"/>
    <w:rsid w:val="00CE72C3"/>
    <w:rsid w:val="00CE7D77"/>
    <w:rsid w:val="00CE7DEC"/>
    <w:rsid w:val="00CF0972"/>
    <w:rsid w:val="00CF0A4B"/>
    <w:rsid w:val="00CF0F2D"/>
    <w:rsid w:val="00CF18CF"/>
    <w:rsid w:val="00CF1DCF"/>
    <w:rsid w:val="00CF20C8"/>
    <w:rsid w:val="00CF20F5"/>
    <w:rsid w:val="00CF2844"/>
    <w:rsid w:val="00CF3DDC"/>
    <w:rsid w:val="00CF507A"/>
    <w:rsid w:val="00CF5CDA"/>
    <w:rsid w:val="00CF6C7B"/>
    <w:rsid w:val="00CF6FC5"/>
    <w:rsid w:val="00CF7916"/>
    <w:rsid w:val="00CF7BDB"/>
    <w:rsid w:val="00CF7EED"/>
    <w:rsid w:val="00D000AD"/>
    <w:rsid w:val="00D0024D"/>
    <w:rsid w:val="00D01AFC"/>
    <w:rsid w:val="00D02BBF"/>
    <w:rsid w:val="00D037DB"/>
    <w:rsid w:val="00D03B1F"/>
    <w:rsid w:val="00D04A12"/>
    <w:rsid w:val="00D04B8F"/>
    <w:rsid w:val="00D05C15"/>
    <w:rsid w:val="00D06CB0"/>
    <w:rsid w:val="00D1181A"/>
    <w:rsid w:val="00D12236"/>
    <w:rsid w:val="00D14392"/>
    <w:rsid w:val="00D147C5"/>
    <w:rsid w:val="00D15058"/>
    <w:rsid w:val="00D15D22"/>
    <w:rsid w:val="00D15DB4"/>
    <w:rsid w:val="00D1630C"/>
    <w:rsid w:val="00D16EE2"/>
    <w:rsid w:val="00D2047B"/>
    <w:rsid w:val="00D20FB8"/>
    <w:rsid w:val="00D217EE"/>
    <w:rsid w:val="00D21F7C"/>
    <w:rsid w:val="00D2234B"/>
    <w:rsid w:val="00D22ABC"/>
    <w:rsid w:val="00D2316A"/>
    <w:rsid w:val="00D233CB"/>
    <w:rsid w:val="00D234E9"/>
    <w:rsid w:val="00D2359C"/>
    <w:rsid w:val="00D235B9"/>
    <w:rsid w:val="00D2371F"/>
    <w:rsid w:val="00D23D84"/>
    <w:rsid w:val="00D25C20"/>
    <w:rsid w:val="00D26CC5"/>
    <w:rsid w:val="00D30AD7"/>
    <w:rsid w:val="00D3178C"/>
    <w:rsid w:val="00D319E4"/>
    <w:rsid w:val="00D32131"/>
    <w:rsid w:val="00D33B10"/>
    <w:rsid w:val="00D343CB"/>
    <w:rsid w:val="00D34456"/>
    <w:rsid w:val="00D3493B"/>
    <w:rsid w:val="00D34D72"/>
    <w:rsid w:val="00D376B0"/>
    <w:rsid w:val="00D377AD"/>
    <w:rsid w:val="00D37986"/>
    <w:rsid w:val="00D37B87"/>
    <w:rsid w:val="00D37EC7"/>
    <w:rsid w:val="00D4036B"/>
    <w:rsid w:val="00D40BD1"/>
    <w:rsid w:val="00D410EF"/>
    <w:rsid w:val="00D41B4A"/>
    <w:rsid w:val="00D4247B"/>
    <w:rsid w:val="00D431A8"/>
    <w:rsid w:val="00D432B9"/>
    <w:rsid w:val="00D43854"/>
    <w:rsid w:val="00D44949"/>
    <w:rsid w:val="00D44B54"/>
    <w:rsid w:val="00D45E0A"/>
    <w:rsid w:val="00D460C9"/>
    <w:rsid w:val="00D4651E"/>
    <w:rsid w:val="00D4741E"/>
    <w:rsid w:val="00D47724"/>
    <w:rsid w:val="00D4790D"/>
    <w:rsid w:val="00D47A43"/>
    <w:rsid w:val="00D5012B"/>
    <w:rsid w:val="00D50373"/>
    <w:rsid w:val="00D50A04"/>
    <w:rsid w:val="00D50E5D"/>
    <w:rsid w:val="00D510D9"/>
    <w:rsid w:val="00D51D81"/>
    <w:rsid w:val="00D5247D"/>
    <w:rsid w:val="00D52739"/>
    <w:rsid w:val="00D542C9"/>
    <w:rsid w:val="00D54FAD"/>
    <w:rsid w:val="00D550F1"/>
    <w:rsid w:val="00D55A77"/>
    <w:rsid w:val="00D566E6"/>
    <w:rsid w:val="00D56781"/>
    <w:rsid w:val="00D56D3C"/>
    <w:rsid w:val="00D56F65"/>
    <w:rsid w:val="00D604EF"/>
    <w:rsid w:val="00D607FB"/>
    <w:rsid w:val="00D60A38"/>
    <w:rsid w:val="00D61273"/>
    <w:rsid w:val="00D61384"/>
    <w:rsid w:val="00D61658"/>
    <w:rsid w:val="00D616B1"/>
    <w:rsid w:val="00D61CF9"/>
    <w:rsid w:val="00D61FC1"/>
    <w:rsid w:val="00D62151"/>
    <w:rsid w:val="00D62594"/>
    <w:rsid w:val="00D62851"/>
    <w:rsid w:val="00D646B5"/>
    <w:rsid w:val="00D64784"/>
    <w:rsid w:val="00D6528D"/>
    <w:rsid w:val="00D65462"/>
    <w:rsid w:val="00D65CB8"/>
    <w:rsid w:val="00D661AF"/>
    <w:rsid w:val="00D66419"/>
    <w:rsid w:val="00D668E3"/>
    <w:rsid w:val="00D66AAC"/>
    <w:rsid w:val="00D66D51"/>
    <w:rsid w:val="00D704B2"/>
    <w:rsid w:val="00D71068"/>
    <w:rsid w:val="00D7115A"/>
    <w:rsid w:val="00D7182F"/>
    <w:rsid w:val="00D71CD2"/>
    <w:rsid w:val="00D7221C"/>
    <w:rsid w:val="00D72CD0"/>
    <w:rsid w:val="00D732F8"/>
    <w:rsid w:val="00D745B6"/>
    <w:rsid w:val="00D747D3"/>
    <w:rsid w:val="00D74E1C"/>
    <w:rsid w:val="00D74EF3"/>
    <w:rsid w:val="00D7552C"/>
    <w:rsid w:val="00D75F28"/>
    <w:rsid w:val="00D80ED3"/>
    <w:rsid w:val="00D811BB"/>
    <w:rsid w:val="00D81C01"/>
    <w:rsid w:val="00D81C03"/>
    <w:rsid w:val="00D82EA2"/>
    <w:rsid w:val="00D83077"/>
    <w:rsid w:val="00D83189"/>
    <w:rsid w:val="00D834F5"/>
    <w:rsid w:val="00D8372A"/>
    <w:rsid w:val="00D83C52"/>
    <w:rsid w:val="00D83F17"/>
    <w:rsid w:val="00D8434E"/>
    <w:rsid w:val="00D849D3"/>
    <w:rsid w:val="00D84FC3"/>
    <w:rsid w:val="00D854D8"/>
    <w:rsid w:val="00D85F8E"/>
    <w:rsid w:val="00D86007"/>
    <w:rsid w:val="00D86688"/>
    <w:rsid w:val="00D871B3"/>
    <w:rsid w:val="00D871DA"/>
    <w:rsid w:val="00D87C5D"/>
    <w:rsid w:val="00D92D3F"/>
    <w:rsid w:val="00D936DD"/>
    <w:rsid w:val="00D937CD"/>
    <w:rsid w:val="00D939B0"/>
    <w:rsid w:val="00D93CAB"/>
    <w:rsid w:val="00D9434A"/>
    <w:rsid w:val="00D949EA"/>
    <w:rsid w:val="00D94A99"/>
    <w:rsid w:val="00D95061"/>
    <w:rsid w:val="00D95098"/>
    <w:rsid w:val="00D95301"/>
    <w:rsid w:val="00D95766"/>
    <w:rsid w:val="00D95884"/>
    <w:rsid w:val="00D96404"/>
    <w:rsid w:val="00D9680E"/>
    <w:rsid w:val="00D96EF8"/>
    <w:rsid w:val="00D975DA"/>
    <w:rsid w:val="00DA128D"/>
    <w:rsid w:val="00DA1FDA"/>
    <w:rsid w:val="00DA2146"/>
    <w:rsid w:val="00DA2897"/>
    <w:rsid w:val="00DA350E"/>
    <w:rsid w:val="00DA3983"/>
    <w:rsid w:val="00DA3D86"/>
    <w:rsid w:val="00DA4B94"/>
    <w:rsid w:val="00DA4DB7"/>
    <w:rsid w:val="00DA5D5E"/>
    <w:rsid w:val="00DA5F75"/>
    <w:rsid w:val="00DA6D00"/>
    <w:rsid w:val="00DA74C7"/>
    <w:rsid w:val="00DA76C2"/>
    <w:rsid w:val="00DA7AAC"/>
    <w:rsid w:val="00DA7B4F"/>
    <w:rsid w:val="00DA7EB5"/>
    <w:rsid w:val="00DA7F09"/>
    <w:rsid w:val="00DA7F45"/>
    <w:rsid w:val="00DB0E61"/>
    <w:rsid w:val="00DB114B"/>
    <w:rsid w:val="00DB1723"/>
    <w:rsid w:val="00DB301F"/>
    <w:rsid w:val="00DB3AFE"/>
    <w:rsid w:val="00DB45B3"/>
    <w:rsid w:val="00DB4639"/>
    <w:rsid w:val="00DB4CDD"/>
    <w:rsid w:val="00DB6259"/>
    <w:rsid w:val="00DB6A15"/>
    <w:rsid w:val="00DB737D"/>
    <w:rsid w:val="00DB7681"/>
    <w:rsid w:val="00DB799D"/>
    <w:rsid w:val="00DB7A49"/>
    <w:rsid w:val="00DB7A86"/>
    <w:rsid w:val="00DB7E22"/>
    <w:rsid w:val="00DB7E33"/>
    <w:rsid w:val="00DB7EAB"/>
    <w:rsid w:val="00DC00D5"/>
    <w:rsid w:val="00DC20FC"/>
    <w:rsid w:val="00DC23F7"/>
    <w:rsid w:val="00DC2C49"/>
    <w:rsid w:val="00DC2E9A"/>
    <w:rsid w:val="00DC3D25"/>
    <w:rsid w:val="00DC4374"/>
    <w:rsid w:val="00DC738D"/>
    <w:rsid w:val="00DC7758"/>
    <w:rsid w:val="00DC7BBF"/>
    <w:rsid w:val="00DC7F73"/>
    <w:rsid w:val="00DD00CC"/>
    <w:rsid w:val="00DD152E"/>
    <w:rsid w:val="00DD1BDB"/>
    <w:rsid w:val="00DD43E1"/>
    <w:rsid w:val="00DD4BD3"/>
    <w:rsid w:val="00DD4E56"/>
    <w:rsid w:val="00DD4E69"/>
    <w:rsid w:val="00DD4EF4"/>
    <w:rsid w:val="00DD54EE"/>
    <w:rsid w:val="00DD55AB"/>
    <w:rsid w:val="00DD5FF7"/>
    <w:rsid w:val="00DD61D0"/>
    <w:rsid w:val="00DD65B2"/>
    <w:rsid w:val="00DD7660"/>
    <w:rsid w:val="00DD771F"/>
    <w:rsid w:val="00DD7799"/>
    <w:rsid w:val="00DD7BB0"/>
    <w:rsid w:val="00DD7F9C"/>
    <w:rsid w:val="00DE0C1F"/>
    <w:rsid w:val="00DE0F24"/>
    <w:rsid w:val="00DE1806"/>
    <w:rsid w:val="00DE1C7C"/>
    <w:rsid w:val="00DE278F"/>
    <w:rsid w:val="00DE2B68"/>
    <w:rsid w:val="00DE3118"/>
    <w:rsid w:val="00DE33A8"/>
    <w:rsid w:val="00DE3579"/>
    <w:rsid w:val="00DE3986"/>
    <w:rsid w:val="00DE50C5"/>
    <w:rsid w:val="00DE60B6"/>
    <w:rsid w:val="00DE60C1"/>
    <w:rsid w:val="00DE64CB"/>
    <w:rsid w:val="00DE75BC"/>
    <w:rsid w:val="00DE7B3C"/>
    <w:rsid w:val="00DF11B9"/>
    <w:rsid w:val="00DF1F5E"/>
    <w:rsid w:val="00DF213A"/>
    <w:rsid w:val="00DF2C8E"/>
    <w:rsid w:val="00DF2CE3"/>
    <w:rsid w:val="00DF3E5E"/>
    <w:rsid w:val="00DF4BCD"/>
    <w:rsid w:val="00DF4C4B"/>
    <w:rsid w:val="00DF54EC"/>
    <w:rsid w:val="00DF6A59"/>
    <w:rsid w:val="00DF7A40"/>
    <w:rsid w:val="00DF7BF3"/>
    <w:rsid w:val="00DF7CB8"/>
    <w:rsid w:val="00E00B2D"/>
    <w:rsid w:val="00E01162"/>
    <w:rsid w:val="00E01D5F"/>
    <w:rsid w:val="00E01F35"/>
    <w:rsid w:val="00E022C8"/>
    <w:rsid w:val="00E02FFF"/>
    <w:rsid w:val="00E030E6"/>
    <w:rsid w:val="00E035B2"/>
    <w:rsid w:val="00E0459E"/>
    <w:rsid w:val="00E05DC9"/>
    <w:rsid w:val="00E05DFF"/>
    <w:rsid w:val="00E06539"/>
    <w:rsid w:val="00E068BB"/>
    <w:rsid w:val="00E071CE"/>
    <w:rsid w:val="00E07C6C"/>
    <w:rsid w:val="00E10AEC"/>
    <w:rsid w:val="00E11131"/>
    <w:rsid w:val="00E11A40"/>
    <w:rsid w:val="00E11ECB"/>
    <w:rsid w:val="00E1334D"/>
    <w:rsid w:val="00E13EC0"/>
    <w:rsid w:val="00E1429D"/>
    <w:rsid w:val="00E1523F"/>
    <w:rsid w:val="00E153B4"/>
    <w:rsid w:val="00E15547"/>
    <w:rsid w:val="00E15610"/>
    <w:rsid w:val="00E15C7D"/>
    <w:rsid w:val="00E15E52"/>
    <w:rsid w:val="00E167AF"/>
    <w:rsid w:val="00E171FD"/>
    <w:rsid w:val="00E173DA"/>
    <w:rsid w:val="00E17C6F"/>
    <w:rsid w:val="00E17D44"/>
    <w:rsid w:val="00E20C51"/>
    <w:rsid w:val="00E213C7"/>
    <w:rsid w:val="00E21CB5"/>
    <w:rsid w:val="00E22070"/>
    <w:rsid w:val="00E220C6"/>
    <w:rsid w:val="00E22B31"/>
    <w:rsid w:val="00E236D4"/>
    <w:rsid w:val="00E242CB"/>
    <w:rsid w:val="00E24D1F"/>
    <w:rsid w:val="00E24D7D"/>
    <w:rsid w:val="00E25E7C"/>
    <w:rsid w:val="00E2618A"/>
    <w:rsid w:val="00E3142A"/>
    <w:rsid w:val="00E31E87"/>
    <w:rsid w:val="00E32003"/>
    <w:rsid w:val="00E32E63"/>
    <w:rsid w:val="00E336CC"/>
    <w:rsid w:val="00E33C15"/>
    <w:rsid w:val="00E34AB0"/>
    <w:rsid w:val="00E365E0"/>
    <w:rsid w:val="00E36673"/>
    <w:rsid w:val="00E3680E"/>
    <w:rsid w:val="00E37A13"/>
    <w:rsid w:val="00E37D9E"/>
    <w:rsid w:val="00E402CE"/>
    <w:rsid w:val="00E40A05"/>
    <w:rsid w:val="00E40B39"/>
    <w:rsid w:val="00E40D84"/>
    <w:rsid w:val="00E40FD6"/>
    <w:rsid w:val="00E41258"/>
    <w:rsid w:val="00E41FB4"/>
    <w:rsid w:val="00E421C8"/>
    <w:rsid w:val="00E42393"/>
    <w:rsid w:val="00E42A6D"/>
    <w:rsid w:val="00E43474"/>
    <w:rsid w:val="00E44538"/>
    <w:rsid w:val="00E44BA0"/>
    <w:rsid w:val="00E44C90"/>
    <w:rsid w:val="00E451BA"/>
    <w:rsid w:val="00E455BA"/>
    <w:rsid w:val="00E456F4"/>
    <w:rsid w:val="00E45C5E"/>
    <w:rsid w:val="00E462CC"/>
    <w:rsid w:val="00E46D2A"/>
    <w:rsid w:val="00E46D50"/>
    <w:rsid w:val="00E477C9"/>
    <w:rsid w:val="00E509D8"/>
    <w:rsid w:val="00E50C06"/>
    <w:rsid w:val="00E50C1D"/>
    <w:rsid w:val="00E51FD2"/>
    <w:rsid w:val="00E52F1E"/>
    <w:rsid w:val="00E52F80"/>
    <w:rsid w:val="00E537EC"/>
    <w:rsid w:val="00E53BCE"/>
    <w:rsid w:val="00E54041"/>
    <w:rsid w:val="00E541DE"/>
    <w:rsid w:val="00E542D4"/>
    <w:rsid w:val="00E55120"/>
    <w:rsid w:val="00E557FA"/>
    <w:rsid w:val="00E5599E"/>
    <w:rsid w:val="00E55A39"/>
    <w:rsid w:val="00E55A74"/>
    <w:rsid w:val="00E5625C"/>
    <w:rsid w:val="00E57465"/>
    <w:rsid w:val="00E576DF"/>
    <w:rsid w:val="00E578AB"/>
    <w:rsid w:val="00E578E4"/>
    <w:rsid w:val="00E60782"/>
    <w:rsid w:val="00E60787"/>
    <w:rsid w:val="00E612DF"/>
    <w:rsid w:val="00E6190E"/>
    <w:rsid w:val="00E63A75"/>
    <w:rsid w:val="00E640DB"/>
    <w:rsid w:val="00E64133"/>
    <w:rsid w:val="00E64FF8"/>
    <w:rsid w:val="00E65413"/>
    <w:rsid w:val="00E65C99"/>
    <w:rsid w:val="00E65E36"/>
    <w:rsid w:val="00E675D3"/>
    <w:rsid w:val="00E67B57"/>
    <w:rsid w:val="00E710ED"/>
    <w:rsid w:val="00E7168A"/>
    <w:rsid w:val="00E72581"/>
    <w:rsid w:val="00E72653"/>
    <w:rsid w:val="00E72E35"/>
    <w:rsid w:val="00E744E0"/>
    <w:rsid w:val="00E756A5"/>
    <w:rsid w:val="00E758A4"/>
    <w:rsid w:val="00E772FB"/>
    <w:rsid w:val="00E810FE"/>
    <w:rsid w:val="00E8132C"/>
    <w:rsid w:val="00E81E53"/>
    <w:rsid w:val="00E81F44"/>
    <w:rsid w:val="00E82802"/>
    <w:rsid w:val="00E84224"/>
    <w:rsid w:val="00E84CB6"/>
    <w:rsid w:val="00E84DF2"/>
    <w:rsid w:val="00E857A9"/>
    <w:rsid w:val="00E857EF"/>
    <w:rsid w:val="00E87B66"/>
    <w:rsid w:val="00E87C0A"/>
    <w:rsid w:val="00E905E4"/>
    <w:rsid w:val="00E915E2"/>
    <w:rsid w:val="00E9162A"/>
    <w:rsid w:val="00E918F0"/>
    <w:rsid w:val="00E91E91"/>
    <w:rsid w:val="00E92076"/>
    <w:rsid w:val="00E9232B"/>
    <w:rsid w:val="00E9235D"/>
    <w:rsid w:val="00E92701"/>
    <w:rsid w:val="00E941C8"/>
    <w:rsid w:val="00E94867"/>
    <w:rsid w:val="00E950A8"/>
    <w:rsid w:val="00E95116"/>
    <w:rsid w:val="00E951E1"/>
    <w:rsid w:val="00E95642"/>
    <w:rsid w:val="00E95927"/>
    <w:rsid w:val="00E9613B"/>
    <w:rsid w:val="00E962F0"/>
    <w:rsid w:val="00E96A25"/>
    <w:rsid w:val="00EA04B6"/>
    <w:rsid w:val="00EA05DF"/>
    <w:rsid w:val="00EA0AFF"/>
    <w:rsid w:val="00EA1366"/>
    <w:rsid w:val="00EA294C"/>
    <w:rsid w:val="00EA367E"/>
    <w:rsid w:val="00EA41A7"/>
    <w:rsid w:val="00EA4482"/>
    <w:rsid w:val="00EA5043"/>
    <w:rsid w:val="00EA5D1E"/>
    <w:rsid w:val="00EA64D1"/>
    <w:rsid w:val="00EA65B3"/>
    <w:rsid w:val="00EA66CA"/>
    <w:rsid w:val="00EA7264"/>
    <w:rsid w:val="00EA7A54"/>
    <w:rsid w:val="00EB0F0D"/>
    <w:rsid w:val="00EB0FD0"/>
    <w:rsid w:val="00EB11C5"/>
    <w:rsid w:val="00EB149A"/>
    <w:rsid w:val="00EB1DDD"/>
    <w:rsid w:val="00EB1EE7"/>
    <w:rsid w:val="00EB3415"/>
    <w:rsid w:val="00EB424E"/>
    <w:rsid w:val="00EB4FB3"/>
    <w:rsid w:val="00EB5B35"/>
    <w:rsid w:val="00EB5D00"/>
    <w:rsid w:val="00EB77D4"/>
    <w:rsid w:val="00EB7B56"/>
    <w:rsid w:val="00EB7CD0"/>
    <w:rsid w:val="00EB7E2D"/>
    <w:rsid w:val="00EC0355"/>
    <w:rsid w:val="00EC088F"/>
    <w:rsid w:val="00EC0E62"/>
    <w:rsid w:val="00EC126E"/>
    <w:rsid w:val="00EC136F"/>
    <w:rsid w:val="00EC19F8"/>
    <w:rsid w:val="00EC2229"/>
    <w:rsid w:val="00EC2267"/>
    <w:rsid w:val="00EC2479"/>
    <w:rsid w:val="00EC26B4"/>
    <w:rsid w:val="00EC276F"/>
    <w:rsid w:val="00EC27C9"/>
    <w:rsid w:val="00EC2D7F"/>
    <w:rsid w:val="00EC41EE"/>
    <w:rsid w:val="00EC4507"/>
    <w:rsid w:val="00EC4B9A"/>
    <w:rsid w:val="00EC4DFE"/>
    <w:rsid w:val="00EC5F2A"/>
    <w:rsid w:val="00EC67F3"/>
    <w:rsid w:val="00EC70EC"/>
    <w:rsid w:val="00EC78C2"/>
    <w:rsid w:val="00ED0687"/>
    <w:rsid w:val="00ED06D2"/>
    <w:rsid w:val="00ED08EB"/>
    <w:rsid w:val="00ED198B"/>
    <w:rsid w:val="00ED21F6"/>
    <w:rsid w:val="00ED29A3"/>
    <w:rsid w:val="00ED30F5"/>
    <w:rsid w:val="00ED343D"/>
    <w:rsid w:val="00ED3885"/>
    <w:rsid w:val="00ED3A66"/>
    <w:rsid w:val="00ED3C81"/>
    <w:rsid w:val="00ED4DE2"/>
    <w:rsid w:val="00ED6103"/>
    <w:rsid w:val="00ED6436"/>
    <w:rsid w:val="00ED6E8F"/>
    <w:rsid w:val="00ED7577"/>
    <w:rsid w:val="00EE017F"/>
    <w:rsid w:val="00EE0623"/>
    <w:rsid w:val="00EE0780"/>
    <w:rsid w:val="00EE07F7"/>
    <w:rsid w:val="00EE10D9"/>
    <w:rsid w:val="00EE1AA0"/>
    <w:rsid w:val="00EE34F3"/>
    <w:rsid w:val="00EE3BE2"/>
    <w:rsid w:val="00EE3D7D"/>
    <w:rsid w:val="00EE497E"/>
    <w:rsid w:val="00EE4E37"/>
    <w:rsid w:val="00EE4F75"/>
    <w:rsid w:val="00EE55AF"/>
    <w:rsid w:val="00EE5C7F"/>
    <w:rsid w:val="00EE69E9"/>
    <w:rsid w:val="00EE6A30"/>
    <w:rsid w:val="00EE6CAD"/>
    <w:rsid w:val="00EE716E"/>
    <w:rsid w:val="00EF0A4C"/>
    <w:rsid w:val="00EF0E47"/>
    <w:rsid w:val="00EF251E"/>
    <w:rsid w:val="00EF2A53"/>
    <w:rsid w:val="00EF316A"/>
    <w:rsid w:val="00EF37DD"/>
    <w:rsid w:val="00EF5199"/>
    <w:rsid w:val="00EF55DF"/>
    <w:rsid w:val="00EF5E54"/>
    <w:rsid w:val="00EF6455"/>
    <w:rsid w:val="00EF6E6F"/>
    <w:rsid w:val="00EF6EC2"/>
    <w:rsid w:val="00EF73FB"/>
    <w:rsid w:val="00EF7A81"/>
    <w:rsid w:val="00F00091"/>
    <w:rsid w:val="00F00C90"/>
    <w:rsid w:val="00F01E92"/>
    <w:rsid w:val="00F0414F"/>
    <w:rsid w:val="00F045FA"/>
    <w:rsid w:val="00F04FFF"/>
    <w:rsid w:val="00F05DB2"/>
    <w:rsid w:val="00F07363"/>
    <w:rsid w:val="00F1010A"/>
    <w:rsid w:val="00F10358"/>
    <w:rsid w:val="00F1160C"/>
    <w:rsid w:val="00F119E0"/>
    <w:rsid w:val="00F1242E"/>
    <w:rsid w:val="00F1248F"/>
    <w:rsid w:val="00F129B0"/>
    <w:rsid w:val="00F12B55"/>
    <w:rsid w:val="00F1300E"/>
    <w:rsid w:val="00F13D32"/>
    <w:rsid w:val="00F1407D"/>
    <w:rsid w:val="00F14815"/>
    <w:rsid w:val="00F15BEA"/>
    <w:rsid w:val="00F1606F"/>
    <w:rsid w:val="00F16A61"/>
    <w:rsid w:val="00F17F51"/>
    <w:rsid w:val="00F22079"/>
    <w:rsid w:val="00F22942"/>
    <w:rsid w:val="00F22948"/>
    <w:rsid w:val="00F23239"/>
    <w:rsid w:val="00F23F16"/>
    <w:rsid w:val="00F23FD0"/>
    <w:rsid w:val="00F25B32"/>
    <w:rsid w:val="00F2670F"/>
    <w:rsid w:val="00F27726"/>
    <w:rsid w:val="00F303DB"/>
    <w:rsid w:val="00F30720"/>
    <w:rsid w:val="00F30BC7"/>
    <w:rsid w:val="00F30C7C"/>
    <w:rsid w:val="00F31C81"/>
    <w:rsid w:val="00F31EE4"/>
    <w:rsid w:val="00F32A58"/>
    <w:rsid w:val="00F3393D"/>
    <w:rsid w:val="00F33ADB"/>
    <w:rsid w:val="00F33C0D"/>
    <w:rsid w:val="00F3406C"/>
    <w:rsid w:val="00F34309"/>
    <w:rsid w:val="00F34383"/>
    <w:rsid w:val="00F3450F"/>
    <w:rsid w:val="00F3513C"/>
    <w:rsid w:val="00F353CE"/>
    <w:rsid w:val="00F353F6"/>
    <w:rsid w:val="00F35ECF"/>
    <w:rsid w:val="00F36726"/>
    <w:rsid w:val="00F3704C"/>
    <w:rsid w:val="00F378F0"/>
    <w:rsid w:val="00F400B9"/>
    <w:rsid w:val="00F4014D"/>
    <w:rsid w:val="00F415AD"/>
    <w:rsid w:val="00F42A17"/>
    <w:rsid w:val="00F43046"/>
    <w:rsid w:val="00F43E11"/>
    <w:rsid w:val="00F43FDD"/>
    <w:rsid w:val="00F44648"/>
    <w:rsid w:val="00F44B85"/>
    <w:rsid w:val="00F44F01"/>
    <w:rsid w:val="00F44F1A"/>
    <w:rsid w:val="00F45344"/>
    <w:rsid w:val="00F4563C"/>
    <w:rsid w:val="00F46102"/>
    <w:rsid w:val="00F476D8"/>
    <w:rsid w:val="00F4790A"/>
    <w:rsid w:val="00F47FB3"/>
    <w:rsid w:val="00F50660"/>
    <w:rsid w:val="00F50C6F"/>
    <w:rsid w:val="00F5162D"/>
    <w:rsid w:val="00F51B92"/>
    <w:rsid w:val="00F524E2"/>
    <w:rsid w:val="00F52922"/>
    <w:rsid w:val="00F52CC1"/>
    <w:rsid w:val="00F53BFB"/>
    <w:rsid w:val="00F54C47"/>
    <w:rsid w:val="00F55BB2"/>
    <w:rsid w:val="00F567BB"/>
    <w:rsid w:val="00F569E7"/>
    <w:rsid w:val="00F573FF"/>
    <w:rsid w:val="00F57547"/>
    <w:rsid w:val="00F575A8"/>
    <w:rsid w:val="00F5798B"/>
    <w:rsid w:val="00F57AD5"/>
    <w:rsid w:val="00F57BBE"/>
    <w:rsid w:val="00F608D8"/>
    <w:rsid w:val="00F61030"/>
    <w:rsid w:val="00F621C6"/>
    <w:rsid w:val="00F636CC"/>
    <w:rsid w:val="00F63787"/>
    <w:rsid w:val="00F638F5"/>
    <w:rsid w:val="00F64144"/>
    <w:rsid w:val="00F6422B"/>
    <w:rsid w:val="00F64B53"/>
    <w:rsid w:val="00F65485"/>
    <w:rsid w:val="00F65FBB"/>
    <w:rsid w:val="00F660B9"/>
    <w:rsid w:val="00F662AE"/>
    <w:rsid w:val="00F66668"/>
    <w:rsid w:val="00F66EBC"/>
    <w:rsid w:val="00F679A8"/>
    <w:rsid w:val="00F70E1B"/>
    <w:rsid w:val="00F714F3"/>
    <w:rsid w:val="00F72008"/>
    <w:rsid w:val="00F721F4"/>
    <w:rsid w:val="00F72B16"/>
    <w:rsid w:val="00F73CFA"/>
    <w:rsid w:val="00F74001"/>
    <w:rsid w:val="00F74317"/>
    <w:rsid w:val="00F7587F"/>
    <w:rsid w:val="00F75CB3"/>
    <w:rsid w:val="00F765A3"/>
    <w:rsid w:val="00F8121E"/>
    <w:rsid w:val="00F8182D"/>
    <w:rsid w:val="00F81A20"/>
    <w:rsid w:val="00F81B29"/>
    <w:rsid w:val="00F81EE2"/>
    <w:rsid w:val="00F83BDB"/>
    <w:rsid w:val="00F83C71"/>
    <w:rsid w:val="00F845B5"/>
    <w:rsid w:val="00F8489D"/>
    <w:rsid w:val="00F8496B"/>
    <w:rsid w:val="00F84C9D"/>
    <w:rsid w:val="00F85589"/>
    <w:rsid w:val="00F86F58"/>
    <w:rsid w:val="00F913D6"/>
    <w:rsid w:val="00F9177B"/>
    <w:rsid w:val="00F91800"/>
    <w:rsid w:val="00F92323"/>
    <w:rsid w:val="00F9502A"/>
    <w:rsid w:val="00F952D5"/>
    <w:rsid w:val="00F95514"/>
    <w:rsid w:val="00F97033"/>
    <w:rsid w:val="00F9708F"/>
    <w:rsid w:val="00F97293"/>
    <w:rsid w:val="00F97A86"/>
    <w:rsid w:val="00FA00F6"/>
    <w:rsid w:val="00FA283F"/>
    <w:rsid w:val="00FA3154"/>
    <w:rsid w:val="00FA3668"/>
    <w:rsid w:val="00FA3793"/>
    <w:rsid w:val="00FA5FFB"/>
    <w:rsid w:val="00FA698F"/>
    <w:rsid w:val="00FA6E6F"/>
    <w:rsid w:val="00FA7088"/>
    <w:rsid w:val="00FA77BF"/>
    <w:rsid w:val="00FA786D"/>
    <w:rsid w:val="00FB09B6"/>
    <w:rsid w:val="00FB1258"/>
    <w:rsid w:val="00FB168D"/>
    <w:rsid w:val="00FB3AF2"/>
    <w:rsid w:val="00FB3B11"/>
    <w:rsid w:val="00FB4994"/>
    <w:rsid w:val="00FB53D8"/>
    <w:rsid w:val="00FB6507"/>
    <w:rsid w:val="00FB676B"/>
    <w:rsid w:val="00FB6996"/>
    <w:rsid w:val="00FB7108"/>
    <w:rsid w:val="00FB743F"/>
    <w:rsid w:val="00FB7574"/>
    <w:rsid w:val="00FB76EA"/>
    <w:rsid w:val="00FC001D"/>
    <w:rsid w:val="00FC0BE3"/>
    <w:rsid w:val="00FC1427"/>
    <w:rsid w:val="00FC18FD"/>
    <w:rsid w:val="00FC1F79"/>
    <w:rsid w:val="00FC21F1"/>
    <w:rsid w:val="00FC2202"/>
    <w:rsid w:val="00FC2F68"/>
    <w:rsid w:val="00FC3C8B"/>
    <w:rsid w:val="00FC3D43"/>
    <w:rsid w:val="00FC3F1C"/>
    <w:rsid w:val="00FC40FD"/>
    <w:rsid w:val="00FC4607"/>
    <w:rsid w:val="00FC4E64"/>
    <w:rsid w:val="00FC5EF6"/>
    <w:rsid w:val="00FC630B"/>
    <w:rsid w:val="00FC6B79"/>
    <w:rsid w:val="00FC7EF9"/>
    <w:rsid w:val="00FD0332"/>
    <w:rsid w:val="00FD0DCA"/>
    <w:rsid w:val="00FD1DEE"/>
    <w:rsid w:val="00FD284B"/>
    <w:rsid w:val="00FD2952"/>
    <w:rsid w:val="00FD33F0"/>
    <w:rsid w:val="00FD3BC5"/>
    <w:rsid w:val="00FD540A"/>
    <w:rsid w:val="00FD577B"/>
    <w:rsid w:val="00FD5F40"/>
    <w:rsid w:val="00FD601A"/>
    <w:rsid w:val="00FD7166"/>
    <w:rsid w:val="00FD756E"/>
    <w:rsid w:val="00FD7E22"/>
    <w:rsid w:val="00FE0470"/>
    <w:rsid w:val="00FE0A92"/>
    <w:rsid w:val="00FE1918"/>
    <w:rsid w:val="00FE1E55"/>
    <w:rsid w:val="00FE3842"/>
    <w:rsid w:val="00FE3922"/>
    <w:rsid w:val="00FE476A"/>
    <w:rsid w:val="00FE4DE4"/>
    <w:rsid w:val="00FE4E66"/>
    <w:rsid w:val="00FE5A4D"/>
    <w:rsid w:val="00FE5AD4"/>
    <w:rsid w:val="00FE5D43"/>
    <w:rsid w:val="00FE6182"/>
    <w:rsid w:val="00FE6544"/>
    <w:rsid w:val="00FE6B10"/>
    <w:rsid w:val="00FE723E"/>
    <w:rsid w:val="00FE772B"/>
    <w:rsid w:val="00FF0E5C"/>
    <w:rsid w:val="00FF10D6"/>
    <w:rsid w:val="00FF12B6"/>
    <w:rsid w:val="00FF16FC"/>
    <w:rsid w:val="00FF1C34"/>
    <w:rsid w:val="00FF2229"/>
    <w:rsid w:val="00FF2594"/>
    <w:rsid w:val="00FF387A"/>
    <w:rsid w:val="00FF3BE3"/>
    <w:rsid w:val="00FF3EA6"/>
    <w:rsid w:val="00FF41DD"/>
    <w:rsid w:val="00FF7226"/>
    <w:rsid w:val="010895D3"/>
    <w:rsid w:val="014791EE"/>
    <w:rsid w:val="0149F7AF"/>
    <w:rsid w:val="017EC10C"/>
    <w:rsid w:val="01984038"/>
    <w:rsid w:val="01E5BE6A"/>
    <w:rsid w:val="0210D5A2"/>
    <w:rsid w:val="023BCBC0"/>
    <w:rsid w:val="0246EDD7"/>
    <w:rsid w:val="028DD5F0"/>
    <w:rsid w:val="02B6E5D6"/>
    <w:rsid w:val="0355D701"/>
    <w:rsid w:val="048FBED8"/>
    <w:rsid w:val="0497A90B"/>
    <w:rsid w:val="04AB98BD"/>
    <w:rsid w:val="0508D686"/>
    <w:rsid w:val="0602F159"/>
    <w:rsid w:val="06691FE6"/>
    <w:rsid w:val="06834866"/>
    <w:rsid w:val="06C5A47F"/>
    <w:rsid w:val="06D49EEA"/>
    <w:rsid w:val="06DFEAE3"/>
    <w:rsid w:val="06FBAA62"/>
    <w:rsid w:val="0769C1B4"/>
    <w:rsid w:val="07A58237"/>
    <w:rsid w:val="081A1E6B"/>
    <w:rsid w:val="08C11FF3"/>
    <w:rsid w:val="092ADBA2"/>
    <w:rsid w:val="097AA0AB"/>
    <w:rsid w:val="0A0D1516"/>
    <w:rsid w:val="0A636CA0"/>
    <w:rsid w:val="0AB9FE72"/>
    <w:rsid w:val="0AC17B9B"/>
    <w:rsid w:val="0AE18BF5"/>
    <w:rsid w:val="0AF68CDC"/>
    <w:rsid w:val="0B13AF34"/>
    <w:rsid w:val="0B2BAEFB"/>
    <w:rsid w:val="0B3C480D"/>
    <w:rsid w:val="0B612379"/>
    <w:rsid w:val="0B94157A"/>
    <w:rsid w:val="0BCF83FA"/>
    <w:rsid w:val="0BD3D40A"/>
    <w:rsid w:val="0C03D7AA"/>
    <w:rsid w:val="0C1FE329"/>
    <w:rsid w:val="0C26A699"/>
    <w:rsid w:val="0C2D5EA4"/>
    <w:rsid w:val="0C7D7690"/>
    <w:rsid w:val="0C8CEFBC"/>
    <w:rsid w:val="0CE3D91D"/>
    <w:rsid w:val="0D2DEAE2"/>
    <w:rsid w:val="0DC1CBAF"/>
    <w:rsid w:val="0DEFB71D"/>
    <w:rsid w:val="0E7B72A7"/>
    <w:rsid w:val="0E7BB9AF"/>
    <w:rsid w:val="0EDEB454"/>
    <w:rsid w:val="0EE58EF1"/>
    <w:rsid w:val="0F1B1A12"/>
    <w:rsid w:val="0F29BB6A"/>
    <w:rsid w:val="0FC40E4E"/>
    <w:rsid w:val="0FE3C764"/>
    <w:rsid w:val="1032C4DA"/>
    <w:rsid w:val="10869F84"/>
    <w:rsid w:val="108A0E9C"/>
    <w:rsid w:val="1095F300"/>
    <w:rsid w:val="10A818E3"/>
    <w:rsid w:val="11482259"/>
    <w:rsid w:val="11BBE7AE"/>
    <w:rsid w:val="11DA76AD"/>
    <w:rsid w:val="11DC541D"/>
    <w:rsid w:val="11E63BEC"/>
    <w:rsid w:val="124E5A1D"/>
    <w:rsid w:val="126795FD"/>
    <w:rsid w:val="126F53FE"/>
    <w:rsid w:val="127D1955"/>
    <w:rsid w:val="128F447A"/>
    <w:rsid w:val="12A7571A"/>
    <w:rsid w:val="133CC9A4"/>
    <w:rsid w:val="134759F2"/>
    <w:rsid w:val="13578A12"/>
    <w:rsid w:val="13F46883"/>
    <w:rsid w:val="13FA0DF8"/>
    <w:rsid w:val="14A5C08D"/>
    <w:rsid w:val="14E30315"/>
    <w:rsid w:val="1501EE53"/>
    <w:rsid w:val="152863AA"/>
    <w:rsid w:val="1567E7FD"/>
    <w:rsid w:val="156C4875"/>
    <w:rsid w:val="15E2417D"/>
    <w:rsid w:val="160F92DD"/>
    <w:rsid w:val="161BA81E"/>
    <w:rsid w:val="1695D56F"/>
    <w:rsid w:val="16FF7985"/>
    <w:rsid w:val="173A7117"/>
    <w:rsid w:val="1756DA49"/>
    <w:rsid w:val="176BE396"/>
    <w:rsid w:val="1799474E"/>
    <w:rsid w:val="1800574C"/>
    <w:rsid w:val="1830BE5F"/>
    <w:rsid w:val="18E68C34"/>
    <w:rsid w:val="192DE410"/>
    <w:rsid w:val="192E9D66"/>
    <w:rsid w:val="1960D85A"/>
    <w:rsid w:val="1983D2F2"/>
    <w:rsid w:val="19D283E3"/>
    <w:rsid w:val="19F25A74"/>
    <w:rsid w:val="1A4F379D"/>
    <w:rsid w:val="1ACD6A13"/>
    <w:rsid w:val="1ACEEE13"/>
    <w:rsid w:val="1B023F07"/>
    <w:rsid w:val="1B5A3623"/>
    <w:rsid w:val="1B5E80F7"/>
    <w:rsid w:val="1B877CA1"/>
    <w:rsid w:val="1BF4EDA8"/>
    <w:rsid w:val="1C5C6ED0"/>
    <w:rsid w:val="1C696C4A"/>
    <w:rsid w:val="1C9D7D72"/>
    <w:rsid w:val="1CA01DBA"/>
    <w:rsid w:val="1CB8E20D"/>
    <w:rsid w:val="1CF33FF9"/>
    <w:rsid w:val="1CFE8F73"/>
    <w:rsid w:val="1D190E2A"/>
    <w:rsid w:val="1D284A9D"/>
    <w:rsid w:val="1D2FB1EA"/>
    <w:rsid w:val="1D85BD68"/>
    <w:rsid w:val="1D87E090"/>
    <w:rsid w:val="1DC3D950"/>
    <w:rsid w:val="1E3BEE1B"/>
    <w:rsid w:val="1E91A21A"/>
    <w:rsid w:val="1EC00357"/>
    <w:rsid w:val="1EC92A65"/>
    <w:rsid w:val="1ED10DCB"/>
    <w:rsid w:val="1EF06CB7"/>
    <w:rsid w:val="1F0C9356"/>
    <w:rsid w:val="1F0CD3FE"/>
    <w:rsid w:val="1F4A7B81"/>
    <w:rsid w:val="1F66FB02"/>
    <w:rsid w:val="1FA07CDE"/>
    <w:rsid w:val="1FBC8E4A"/>
    <w:rsid w:val="1FD13E48"/>
    <w:rsid w:val="1FDB5006"/>
    <w:rsid w:val="1FFE8CAB"/>
    <w:rsid w:val="201C10A1"/>
    <w:rsid w:val="20211FD7"/>
    <w:rsid w:val="203D1BFE"/>
    <w:rsid w:val="2044A4DD"/>
    <w:rsid w:val="205CF311"/>
    <w:rsid w:val="207B95CB"/>
    <w:rsid w:val="211BB355"/>
    <w:rsid w:val="2125B1E5"/>
    <w:rsid w:val="21515126"/>
    <w:rsid w:val="21539AD5"/>
    <w:rsid w:val="216A9310"/>
    <w:rsid w:val="21732AD3"/>
    <w:rsid w:val="219C300F"/>
    <w:rsid w:val="21AD88BF"/>
    <w:rsid w:val="21DD95C8"/>
    <w:rsid w:val="22129877"/>
    <w:rsid w:val="229C90ED"/>
    <w:rsid w:val="22B31E01"/>
    <w:rsid w:val="230EFB34"/>
    <w:rsid w:val="23282391"/>
    <w:rsid w:val="23F02F21"/>
    <w:rsid w:val="244BD1CC"/>
    <w:rsid w:val="24599D74"/>
    <w:rsid w:val="246D46D4"/>
    <w:rsid w:val="246F6517"/>
    <w:rsid w:val="24B6F2E7"/>
    <w:rsid w:val="25013BA3"/>
    <w:rsid w:val="2515368A"/>
    <w:rsid w:val="251C58BD"/>
    <w:rsid w:val="252A1013"/>
    <w:rsid w:val="2531EFDC"/>
    <w:rsid w:val="25F6F896"/>
    <w:rsid w:val="25FFC667"/>
    <w:rsid w:val="267D6E3D"/>
    <w:rsid w:val="26DAC762"/>
    <w:rsid w:val="2713753B"/>
    <w:rsid w:val="277CAF08"/>
    <w:rsid w:val="277E4C91"/>
    <w:rsid w:val="2794F757"/>
    <w:rsid w:val="27A4E796"/>
    <w:rsid w:val="28444E4A"/>
    <w:rsid w:val="28D25C16"/>
    <w:rsid w:val="28E195CE"/>
    <w:rsid w:val="28F02117"/>
    <w:rsid w:val="29D4ACC6"/>
    <w:rsid w:val="29DA62CB"/>
    <w:rsid w:val="2A374328"/>
    <w:rsid w:val="2A3B1C65"/>
    <w:rsid w:val="2A4162AC"/>
    <w:rsid w:val="2A67D1F3"/>
    <w:rsid w:val="2A8C4377"/>
    <w:rsid w:val="2ADA97F5"/>
    <w:rsid w:val="2ADF5733"/>
    <w:rsid w:val="2AEB6AD1"/>
    <w:rsid w:val="2B127E9E"/>
    <w:rsid w:val="2B7E909E"/>
    <w:rsid w:val="2B85E3A2"/>
    <w:rsid w:val="2B9A36DA"/>
    <w:rsid w:val="2BCE54F0"/>
    <w:rsid w:val="2C221927"/>
    <w:rsid w:val="2C7858B9"/>
    <w:rsid w:val="2CAF4C19"/>
    <w:rsid w:val="2CD71D50"/>
    <w:rsid w:val="2CEECD1F"/>
    <w:rsid w:val="2D1EC264"/>
    <w:rsid w:val="2D4CBC81"/>
    <w:rsid w:val="2D739BCA"/>
    <w:rsid w:val="2D966244"/>
    <w:rsid w:val="2DB73785"/>
    <w:rsid w:val="2DC1E6BE"/>
    <w:rsid w:val="2E140B62"/>
    <w:rsid w:val="2E1DB956"/>
    <w:rsid w:val="2E564CD9"/>
    <w:rsid w:val="2EC625D2"/>
    <w:rsid w:val="2F04F962"/>
    <w:rsid w:val="2F5C8FBC"/>
    <w:rsid w:val="2FB2A7D6"/>
    <w:rsid w:val="2FC5608E"/>
    <w:rsid w:val="2FE5EFC1"/>
    <w:rsid w:val="2FE9B419"/>
    <w:rsid w:val="300E27E6"/>
    <w:rsid w:val="3032C0DC"/>
    <w:rsid w:val="309A53F5"/>
    <w:rsid w:val="30D81485"/>
    <w:rsid w:val="3259E8D3"/>
    <w:rsid w:val="32F12A79"/>
    <w:rsid w:val="3334D783"/>
    <w:rsid w:val="333D1757"/>
    <w:rsid w:val="335464A0"/>
    <w:rsid w:val="33C764F1"/>
    <w:rsid w:val="33D3339F"/>
    <w:rsid w:val="3418E1F1"/>
    <w:rsid w:val="346A2489"/>
    <w:rsid w:val="34714740"/>
    <w:rsid w:val="3491F308"/>
    <w:rsid w:val="34C2CBD6"/>
    <w:rsid w:val="35125926"/>
    <w:rsid w:val="355E8CFC"/>
    <w:rsid w:val="355F8C9E"/>
    <w:rsid w:val="35AF99CB"/>
    <w:rsid w:val="35C272F5"/>
    <w:rsid w:val="35D64D83"/>
    <w:rsid w:val="36024296"/>
    <w:rsid w:val="3607C95A"/>
    <w:rsid w:val="36244374"/>
    <w:rsid w:val="36281629"/>
    <w:rsid w:val="368459D6"/>
    <w:rsid w:val="36EDF5D2"/>
    <w:rsid w:val="37296DC1"/>
    <w:rsid w:val="37861B42"/>
    <w:rsid w:val="37CB5536"/>
    <w:rsid w:val="37FAC538"/>
    <w:rsid w:val="38409D0F"/>
    <w:rsid w:val="38962DBE"/>
    <w:rsid w:val="38AD80FC"/>
    <w:rsid w:val="38B8493F"/>
    <w:rsid w:val="38D60D51"/>
    <w:rsid w:val="392B0C2C"/>
    <w:rsid w:val="3945AF5F"/>
    <w:rsid w:val="395CB91A"/>
    <w:rsid w:val="3962D3FF"/>
    <w:rsid w:val="397577E2"/>
    <w:rsid w:val="397A42F0"/>
    <w:rsid w:val="3A2C4012"/>
    <w:rsid w:val="3A620560"/>
    <w:rsid w:val="3A92A32F"/>
    <w:rsid w:val="3B104520"/>
    <w:rsid w:val="3B107725"/>
    <w:rsid w:val="3BB11E54"/>
    <w:rsid w:val="3C1C655B"/>
    <w:rsid w:val="3C49BAED"/>
    <w:rsid w:val="3C96D7DF"/>
    <w:rsid w:val="3CB07C02"/>
    <w:rsid w:val="3CB100FF"/>
    <w:rsid w:val="3CDBBF86"/>
    <w:rsid w:val="3CE714DC"/>
    <w:rsid w:val="3CFF6F00"/>
    <w:rsid w:val="3DE0DB41"/>
    <w:rsid w:val="3E08773A"/>
    <w:rsid w:val="3E428301"/>
    <w:rsid w:val="3E7AE16C"/>
    <w:rsid w:val="3EA69172"/>
    <w:rsid w:val="3ED66F97"/>
    <w:rsid w:val="3ED8B85F"/>
    <w:rsid w:val="3EDF6297"/>
    <w:rsid w:val="3EF1EB21"/>
    <w:rsid w:val="3F121B67"/>
    <w:rsid w:val="3F418D4B"/>
    <w:rsid w:val="3F61A249"/>
    <w:rsid w:val="3F91A290"/>
    <w:rsid w:val="3F92C4B2"/>
    <w:rsid w:val="3F9F2D00"/>
    <w:rsid w:val="3FA7602C"/>
    <w:rsid w:val="3FB16975"/>
    <w:rsid w:val="400025F5"/>
    <w:rsid w:val="400C6924"/>
    <w:rsid w:val="4022B46C"/>
    <w:rsid w:val="40313BFC"/>
    <w:rsid w:val="4033F418"/>
    <w:rsid w:val="4038667E"/>
    <w:rsid w:val="40ED67A4"/>
    <w:rsid w:val="40F56651"/>
    <w:rsid w:val="412E076D"/>
    <w:rsid w:val="419FD172"/>
    <w:rsid w:val="41B90BDB"/>
    <w:rsid w:val="41D25108"/>
    <w:rsid w:val="41E77F82"/>
    <w:rsid w:val="4233E819"/>
    <w:rsid w:val="423914BE"/>
    <w:rsid w:val="424BE6AF"/>
    <w:rsid w:val="42721D64"/>
    <w:rsid w:val="427A0CFD"/>
    <w:rsid w:val="428D8580"/>
    <w:rsid w:val="42A174FB"/>
    <w:rsid w:val="42C47180"/>
    <w:rsid w:val="432A71C4"/>
    <w:rsid w:val="4379049E"/>
    <w:rsid w:val="442C034B"/>
    <w:rsid w:val="448A5555"/>
    <w:rsid w:val="44A89D96"/>
    <w:rsid w:val="44AB0C2A"/>
    <w:rsid w:val="44C12183"/>
    <w:rsid w:val="4556F7F5"/>
    <w:rsid w:val="458EFF27"/>
    <w:rsid w:val="45E452B7"/>
    <w:rsid w:val="45EEF570"/>
    <w:rsid w:val="46426A7D"/>
    <w:rsid w:val="466CDD37"/>
    <w:rsid w:val="46A242AD"/>
    <w:rsid w:val="46A49665"/>
    <w:rsid w:val="46C03593"/>
    <w:rsid w:val="46E18C2C"/>
    <w:rsid w:val="47375256"/>
    <w:rsid w:val="474D7FF8"/>
    <w:rsid w:val="47556BA6"/>
    <w:rsid w:val="4755EBB7"/>
    <w:rsid w:val="47829793"/>
    <w:rsid w:val="48214358"/>
    <w:rsid w:val="488270B5"/>
    <w:rsid w:val="48A3299D"/>
    <w:rsid w:val="48D02088"/>
    <w:rsid w:val="48DF6C3A"/>
    <w:rsid w:val="490CFA20"/>
    <w:rsid w:val="492D6CF8"/>
    <w:rsid w:val="49F2F858"/>
    <w:rsid w:val="49FB3067"/>
    <w:rsid w:val="4A13FBBB"/>
    <w:rsid w:val="4A6458EB"/>
    <w:rsid w:val="4A6AB8B6"/>
    <w:rsid w:val="4A8C8AFF"/>
    <w:rsid w:val="4A9EE31C"/>
    <w:rsid w:val="4B0CCAE9"/>
    <w:rsid w:val="4BC5170F"/>
    <w:rsid w:val="4BE35BC4"/>
    <w:rsid w:val="4BE41B09"/>
    <w:rsid w:val="4C891F92"/>
    <w:rsid w:val="4CD51EC9"/>
    <w:rsid w:val="4D5EF278"/>
    <w:rsid w:val="4D6B667D"/>
    <w:rsid w:val="4D909C02"/>
    <w:rsid w:val="4DEB6202"/>
    <w:rsid w:val="4DEF52F0"/>
    <w:rsid w:val="4E10D0BF"/>
    <w:rsid w:val="4E20904A"/>
    <w:rsid w:val="4E414A16"/>
    <w:rsid w:val="4E499003"/>
    <w:rsid w:val="4EA56877"/>
    <w:rsid w:val="4EBF9EBB"/>
    <w:rsid w:val="4EEE1344"/>
    <w:rsid w:val="4F5A6C7C"/>
    <w:rsid w:val="4F5EE4DC"/>
    <w:rsid w:val="4FC0C054"/>
    <w:rsid w:val="4FDD2AFE"/>
    <w:rsid w:val="505396B5"/>
    <w:rsid w:val="50C1EF18"/>
    <w:rsid w:val="50D6C5E7"/>
    <w:rsid w:val="50E3C69B"/>
    <w:rsid w:val="510191CB"/>
    <w:rsid w:val="5114392F"/>
    <w:rsid w:val="5136ABD8"/>
    <w:rsid w:val="51466973"/>
    <w:rsid w:val="5158D23E"/>
    <w:rsid w:val="51C50504"/>
    <w:rsid w:val="522F2A89"/>
    <w:rsid w:val="52325D9E"/>
    <w:rsid w:val="5235ECDE"/>
    <w:rsid w:val="5290B944"/>
    <w:rsid w:val="52FD2F25"/>
    <w:rsid w:val="53185E64"/>
    <w:rsid w:val="535163BE"/>
    <w:rsid w:val="537FF708"/>
    <w:rsid w:val="538ED24D"/>
    <w:rsid w:val="5391DEA6"/>
    <w:rsid w:val="53DE4DCC"/>
    <w:rsid w:val="53FAF668"/>
    <w:rsid w:val="544C51EE"/>
    <w:rsid w:val="544C7337"/>
    <w:rsid w:val="545DD8A5"/>
    <w:rsid w:val="54CC8860"/>
    <w:rsid w:val="54D6B119"/>
    <w:rsid w:val="557AAB3A"/>
    <w:rsid w:val="558AD685"/>
    <w:rsid w:val="55B3BE70"/>
    <w:rsid w:val="55B8B515"/>
    <w:rsid w:val="55F56B7F"/>
    <w:rsid w:val="55FFAF29"/>
    <w:rsid w:val="56140B7F"/>
    <w:rsid w:val="562BE522"/>
    <w:rsid w:val="56425B42"/>
    <w:rsid w:val="564F0350"/>
    <w:rsid w:val="5670B4B7"/>
    <w:rsid w:val="56846D9D"/>
    <w:rsid w:val="56932796"/>
    <w:rsid w:val="569B0E76"/>
    <w:rsid w:val="56A55DE0"/>
    <w:rsid w:val="56D91A48"/>
    <w:rsid w:val="576C2C14"/>
    <w:rsid w:val="5806C0A2"/>
    <w:rsid w:val="58653AD9"/>
    <w:rsid w:val="5866114D"/>
    <w:rsid w:val="58D1AC0B"/>
    <w:rsid w:val="58E2AD27"/>
    <w:rsid w:val="59033FFE"/>
    <w:rsid w:val="596996D2"/>
    <w:rsid w:val="59985FED"/>
    <w:rsid w:val="599A7974"/>
    <w:rsid w:val="5A1524B9"/>
    <w:rsid w:val="5A8EC102"/>
    <w:rsid w:val="5ACBB1AA"/>
    <w:rsid w:val="5AD5C286"/>
    <w:rsid w:val="5ADF9328"/>
    <w:rsid w:val="5B1AF7CB"/>
    <w:rsid w:val="5B45DB03"/>
    <w:rsid w:val="5B4CFD9E"/>
    <w:rsid w:val="5B83FAA6"/>
    <w:rsid w:val="5B91EDCC"/>
    <w:rsid w:val="5BC76588"/>
    <w:rsid w:val="5C5E22BB"/>
    <w:rsid w:val="5CDD434B"/>
    <w:rsid w:val="5CFC0212"/>
    <w:rsid w:val="5D3640FD"/>
    <w:rsid w:val="5D4DDEAD"/>
    <w:rsid w:val="5D521E76"/>
    <w:rsid w:val="5DDAD0F4"/>
    <w:rsid w:val="5E035E32"/>
    <w:rsid w:val="5E260DEC"/>
    <w:rsid w:val="5E403424"/>
    <w:rsid w:val="5E675920"/>
    <w:rsid w:val="5E87FBB3"/>
    <w:rsid w:val="5F3075DA"/>
    <w:rsid w:val="5F671024"/>
    <w:rsid w:val="5FFDDE1B"/>
    <w:rsid w:val="601D2E86"/>
    <w:rsid w:val="6035BC5B"/>
    <w:rsid w:val="60A9A1C0"/>
    <w:rsid w:val="60CC463B"/>
    <w:rsid w:val="60EB144D"/>
    <w:rsid w:val="610BD4F2"/>
    <w:rsid w:val="6145F645"/>
    <w:rsid w:val="617894D5"/>
    <w:rsid w:val="61A2571A"/>
    <w:rsid w:val="61ED0C4C"/>
    <w:rsid w:val="62043E16"/>
    <w:rsid w:val="62233F7E"/>
    <w:rsid w:val="62493BD3"/>
    <w:rsid w:val="62A59065"/>
    <w:rsid w:val="62F1F9D2"/>
    <w:rsid w:val="62FB299B"/>
    <w:rsid w:val="63167266"/>
    <w:rsid w:val="6326C988"/>
    <w:rsid w:val="6327D9F2"/>
    <w:rsid w:val="63447349"/>
    <w:rsid w:val="63579645"/>
    <w:rsid w:val="6369A70D"/>
    <w:rsid w:val="6374BCF4"/>
    <w:rsid w:val="638FF231"/>
    <w:rsid w:val="63A7295B"/>
    <w:rsid w:val="63BAC208"/>
    <w:rsid w:val="643B03D0"/>
    <w:rsid w:val="64437146"/>
    <w:rsid w:val="64B72F62"/>
    <w:rsid w:val="64BD7247"/>
    <w:rsid w:val="64EB5520"/>
    <w:rsid w:val="652950DF"/>
    <w:rsid w:val="6598C5F7"/>
    <w:rsid w:val="65CCD563"/>
    <w:rsid w:val="65FF92C8"/>
    <w:rsid w:val="660D7CEF"/>
    <w:rsid w:val="66149FD4"/>
    <w:rsid w:val="662115D6"/>
    <w:rsid w:val="66DE5E7A"/>
    <w:rsid w:val="67148F05"/>
    <w:rsid w:val="674912A5"/>
    <w:rsid w:val="67E06E2F"/>
    <w:rsid w:val="67F57EC7"/>
    <w:rsid w:val="6838F3D1"/>
    <w:rsid w:val="6875B53C"/>
    <w:rsid w:val="6898AD64"/>
    <w:rsid w:val="6899BB2D"/>
    <w:rsid w:val="696B1E87"/>
    <w:rsid w:val="69D82076"/>
    <w:rsid w:val="6A210DC8"/>
    <w:rsid w:val="6A424264"/>
    <w:rsid w:val="6A62246C"/>
    <w:rsid w:val="6A628926"/>
    <w:rsid w:val="6AB39611"/>
    <w:rsid w:val="6B2B9F98"/>
    <w:rsid w:val="6B8AC1E8"/>
    <w:rsid w:val="6BE57557"/>
    <w:rsid w:val="6BFE1871"/>
    <w:rsid w:val="6C1A90B9"/>
    <w:rsid w:val="6C4BA7F2"/>
    <w:rsid w:val="6C4F36BD"/>
    <w:rsid w:val="6C81A029"/>
    <w:rsid w:val="6CEA9F47"/>
    <w:rsid w:val="6D388FE8"/>
    <w:rsid w:val="6D6510BD"/>
    <w:rsid w:val="6D862F01"/>
    <w:rsid w:val="6DA06CFA"/>
    <w:rsid w:val="6DAF1C17"/>
    <w:rsid w:val="6DDFB9E7"/>
    <w:rsid w:val="6E12BB7A"/>
    <w:rsid w:val="6E44DFDB"/>
    <w:rsid w:val="6EAF92CD"/>
    <w:rsid w:val="6EB97E04"/>
    <w:rsid w:val="6ED879BF"/>
    <w:rsid w:val="6F0C8C0C"/>
    <w:rsid w:val="6F3C3D5B"/>
    <w:rsid w:val="6F6084BB"/>
    <w:rsid w:val="6F6C579F"/>
    <w:rsid w:val="6FA4B80B"/>
    <w:rsid w:val="6FC0F1D0"/>
    <w:rsid w:val="6FFA2084"/>
    <w:rsid w:val="70113A5F"/>
    <w:rsid w:val="702509C1"/>
    <w:rsid w:val="704E3758"/>
    <w:rsid w:val="70C2B57C"/>
    <w:rsid w:val="70CFD279"/>
    <w:rsid w:val="7146AD5A"/>
    <w:rsid w:val="71520CDF"/>
    <w:rsid w:val="715B22A8"/>
    <w:rsid w:val="716B25BB"/>
    <w:rsid w:val="71CBDA8E"/>
    <w:rsid w:val="71DBE152"/>
    <w:rsid w:val="721CE2C0"/>
    <w:rsid w:val="72EDDD40"/>
    <w:rsid w:val="732DB315"/>
    <w:rsid w:val="73552F79"/>
    <w:rsid w:val="736F3844"/>
    <w:rsid w:val="737CAB70"/>
    <w:rsid w:val="739F0077"/>
    <w:rsid w:val="73C09BA8"/>
    <w:rsid w:val="73F6147F"/>
    <w:rsid w:val="744478C3"/>
    <w:rsid w:val="74895957"/>
    <w:rsid w:val="74A3C2B8"/>
    <w:rsid w:val="74BEBB0D"/>
    <w:rsid w:val="74D0BEE0"/>
    <w:rsid w:val="75454554"/>
    <w:rsid w:val="755B7A82"/>
    <w:rsid w:val="759C375D"/>
    <w:rsid w:val="759D3108"/>
    <w:rsid w:val="7663C6B8"/>
    <w:rsid w:val="7666427C"/>
    <w:rsid w:val="76BF1C28"/>
    <w:rsid w:val="76F73045"/>
    <w:rsid w:val="76F799C4"/>
    <w:rsid w:val="7745CB08"/>
    <w:rsid w:val="7795D85C"/>
    <w:rsid w:val="77AF9187"/>
    <w:rsid w:val="77EE1FD2"/>
    <w:rsid w:val="786F1BD4"/>
    <w:rsid w:val="78744E11"/>
    <w:rsid w:val="78CC3A28"/>
    <w:rsid w:val="78DABE1C"/>
    <w:rsid w:val="78E81B28"/>
    <w:rsid w:val="78F1F0C4"/>
    <w:rsid w:val="792C16C1"/>
    <w:rsid w:val="7999AF76"/>
    <w:rsid w:val="79A09279"/>
    <w:rsid w:val="79EAE716"/>
    <w:rsid w:val="79FEB0CA"/>
    <w:rsid w:val="7A101E72"/>
    <w:rsid w:val="7A2EEBA5"/>
    <w:rsid w:val="7A7B3958"/>
    <w:rsid w:val="7ABA43D7"/>
    <w:rsid w:val="7AF9869D"/>
    <w:rsid w:val="7B63E6E1"/>
    <w:rsid w:val="7B85F404"/>
    <w:rsid w:val="7BE941F6"/>
    <w:rsid w:val="7BEB7AD5"/>
    <w:rsid w:val="7C2B220C"/>
    <w:rsid w:val="7C39EDF0"/>
    <w:rsid w:val="7C56432D"/>
    <w:rsid w:val="7C7B6EF5"/>
    <w:rsid w:val="7D2CBA60"/>
    <w:rsid w:val="7D4B0FE6"/>
    <w:rsid w:val="7D5754EC"/>
    <w:rsid w:val="7D8667C7"/>
    <w:rsid w:val="7E4A48C7"/>
    <w:rsid w:val="7E8C02BE"/>
    <w:rsid w:val="7E8CBCB8"/>
    <w:rsid w:val="7FDEC9E3"/>
    <w:rsid w:val="7FE0A25D"/>
    <w:rsid w:val="7FF7114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6CD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4417"/>
  </w:style>
  <w:style w:type="paragraph" w:styleId="Nagwek1">
    <w:name w:val="heading 1"/>
    <w:basedOn w:val="Normalny"/>
    <w:next w:val="Normalny"/>
    <w:link w:val="Nagwek1Znak"/>
    <w:uiPriority w:val="9"/>
    <w:qFormat/>
    <w:rsid w:val="00F72008"/>
    <w:pPr>
      <w:keepNext/>
      <w:keepLines/>
      <w:numPr>
        <w:numId w:val="6"/>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9502A"/>
    <w:pPr>
      <w:keepNext/>
      <w:keepLines/>
      <w:numPr>
        <w:ilvl w:val="1"/>
        <w:numId w:val="6"/>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9502A"/>
    <w:pPr>
      <w:keepNext/>
      <w:keepLines/>
      <w:numPr>
        <w:ilvl w:val="2"/>
        <w:numId w:val="6"/>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F72008"/>
    <w:pPr>
      <w:keepNext/>
      <w:keepLines/>
      <w:numPr>
        <w:ilvl w:val="3"/>
        <w:numId w:val="6"/>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F72008"/>
    <w:pPr>
      <w:keepNext/>
      <w:keepLines/>
      <w:numPr>
        <w:ilvl w:val="4"/>
        <w:numId w:val="6"/>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F72008"/>
    <w:pPr>
      <w:keepNext/>
      <w:keepLines/>
      <w:numPr>
        <w:ilvl w:val="5"/>
        <w:numId w:val="6"/>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F9502A"/>
    <w:pPr>
      <w:keepNext/>
      <w:keepLines/>
      <w:numPr>
        <w:ilvl w:val="6"/>
        <w:numId w:val="6"/>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F9502A"/>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9502A"/>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F72008"/>
    <w:pPr>
      <w:ind w:left="720"/>
      <w:contextualSpacing/>
    </w:pPr>
  </w:style>
  <w:style w:type="paragraph" w:styleId="Bezodstpw">
    <w:name w:val="No Spacing"/>
    <w:uiPriority w:val="1"/>
    <w:qFormat/>
    <w:rsid w:val="00F72008"/>
    <w:pPr>
      <w:spacing w:after="0" w:line="240" w:lineRule="auto"/>
    </w:pPr>
  </w:style>
  <w:style w:type="character" w:customStyle="1" w:styleId="Nagwek4Znak">
    <w:name w:val="Nagłówek 4 Znak"/>
    <w:basedOn w:val="Domylnaczcionkaakapitu"/>
    <w:link w:val="Nagwek4"/>
    <w:uiPriority w:val="9"/>
    <w:rsid w:val="00F72008"/>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F72008"/>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F72008"/>
    <w:rPr>
      <w:rFonts w:asciiTheme="majorHAnsi" w:eastAsiaTheme="majorEastAsia" w:hAnsiTheme="majorHAnsi" w:cstheme="majorBidi"/>
      <w:color w:val="1F3763" w:themeColor="accent1" w:themeShade="7F"/>
    </w:rPr>
  </w:style>
  <w:style w:type="character" w:customStyle="1" w:styleId="Nagwek1Znak">
    <w:name w:val="Nagłówek 1 Znak"/>
    <w:basedOn w:val="Domylnaczcionkaakapitu"/>
    <w:link w:val="Nagwek1"/>
    <w:uiPriority w:val="9"/>
    <w:rsid w:val="00F72008"/>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unhideWhenUsed/>
    <w:rsid w:val="00F64144"/>
    <w:pPr>
      <w:tabs>
        <w:tab w:val="left" w:pos="880"/>
        <w:tab w:val="right" w:leader="dot" w:pos="9062"/>
      </w:tabs>
      <w:spacing w:after="100"/>
    </w:pPr>
  </w:style>
  <w:style w:type="paragraph" w:styleId="Nagwekspisutreci">
    <w:name w:val="TOC Heading"/>
    <w:basedOn w:val="Nagwek1"/>
    <w:next w:val="Normalny"/>
    <w:uiPriority w:val="39"/>
    <w:unhideWhenUsed/>
    <w:qFormat/>
    <w:rsid w:val="00F72008"/>
    <w:pPr>
      <w:numPr>
        <w:numId w:val="4"/>
      </w:numPr>
      <w:outlineLvl w:val="9"/>
    </w:pPr>
    <w:rPr>
      <w:lang w:eastAsia="pl-PL"/>
    </w:rPr>
  </w:style>
  <w:style w:type="paragraph" w:styleId="Spistreci2">
    <w:name w:val="toc 2"/>
    <w:basedOn w:val="Normalny"/>
    <w:next w:val="Normalny"/>
    <w:autoRedefine/>
    <w:uiPriority w:val="39"/>
    <w:unhideWhenUsed/>
    <w:rsid w:val="00F72008"/>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F72008"/>
    <w:pPr>
      <w:spacing w:after="100"/>
      <w:ind w:left="440"/>
    </w:pPr>
    <w:rPr>
      <w:rFonts w:eastAsiaTheme="minorEastAsia" w:cs="Times New Roman"/>
      <w:lang w:eastAsia="pl-PL"/>
    </w:rPr>
  </w:style>
  <w:style w:type="paragraph" w:styleId="Tekstprzypisudolnego">
    <w:name w:val="footnote text"/>
    <w:basedOn w:val="Normalny"/>
    <w:link w:val="TekstprzypisudolnegoZnak"/>
    <w:uiPriority w:val="99"/>
    <w:unhideWhenUsed/>
    <w:rsid w:val="008C290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C2908"/>
    <w:rPr>
      <w:sz w:val="20"/>
      <w:szCs w:val="20"/>
    </w:rPr>
  </w:style>
  <w:style w:type="character" w:styleId="Odwoanieprzypisudolnego">
    <w:name w:val="footnote reference"/>
    <w:basedOn w:val="Domylnaczcionkaakapitu"/>
    <w:uiPriority w:val="99"/>
    <w:semiHidden/>
    <w:unhideWhenUsed/>
    <w:rsid w:val="008C2908"/>
    <w:rPr>
      <w:vertAlign w:val="superscript"/>
    </w:rPr>
  </w:style>
  <w:style w:type="paragraph" w:customStyle="1" w:styleId="Styl4">
    <w:name w:val="Styl4"/>
    <w:basedOn w:val="Normalny"/>
    <w:rsid w:val="00B94499"/>
    <w:pPr>
      <w:numPr>
        <w:numId w:val="3"/>
      </w:numPr>
    </w:pPr>
  </w:style>
  <w:style w:type="character" w:customStyle="1" w:styleId="Nagwek2Znak">
    <w:name w:val="Nagłówek 2 Znak"/>
    <w:basedOn w:val="Domylnaczcionkaakapitu"/>
    <w:link w:val="Nagwek2"/>
    <w:uiPriority w:val="9"/>
    <w:rsid w:val="00F9502A"/>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F9502A"/>
    <w:rPr>
      <w:rFonts w:asciiTheme="majorHAnsi" w:eastAsiaTheme="majorEastAsia" w:hAnsiTheme="majorHAnsi" w:cstheme="majorBidi"/>
      <w:color w:val="1F3763" w:themeColor="accent1" w:themeShade="7F"/>
      <w:sz w:val="24"/>
      <w:szCs w:val="24"/>
    </w:rPr>
  </w:style>
  <w:style w:type="character" w:customStyle="1" w:styleId="Nagwek7Znak">
    <w:name w:val="Nagłówek 7 Znak"/>
    <w:basedOn w:val="Domylnaczcionkaakapitu"/>
    <w:link w:val="Nagwek7"/>
    <w:uiPriority w:val="9"/>
    <w:semiHidden/>
    <w:rsid w:val="00F9502A"/>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F9502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9502A"/>
    <w:rPr>
      <w:rFonts w:asciiTheme="majorHAnsi" w:eastAsiaTheme="majorEastAsia" w:hAnsiTheme="majorHAnsi" w:cstheme="majorBidi"/>
      <w:i/>
      <w:iCs/>
      <w:color w:val="272727" w:themeColor="text1" w:themeTint="D8"/>
      <w:sz w:val="21"/>
      <w:szCs w:val="21"/>
    </w:rPr>
  </w:style>
  <w:style w:type="character" w:styleId="Odwoaniedokomentarza">
    <w:name w:val="annotation reference"/>
    <w:basedOn w:val="Domylnaczcionkaakapitu"/>
    <w:uiPriority w:val="99"/>
    <w:semiHidden/>
    <w:unhideWhenUsed/>
    <w:rsid w:val="00E030E6"/>
    <w:rPr>
      <w:sz w:val="16"/>
      <w:szCs w:val="16"/>
    </w:rPr>
  </w:style>
  <w:style w:type="paragraph" w:styleId="Tekstkomentarza">
    <w:name w:val="annotation text"/>
    <w:basedOn w:val="Normalny"/>
    <w:link w:val="TekstkomentarzaZnak"/>
    <w:uiPriority w:val="99"/>
    <w:unhideWhenUsed/>
    <w:rsid w:val="00E030E6"/>
    <w:pPr>
      <w:spacing w:line="240" w:lineRule="auto"/>
    </w:pPr>
    <w:rPr>
      <w:sz w:val="20"/>
      <w:szCs w:val="20"/>
    </w:rPr>
  </w:style>
  <w:style w:type="character" w:customStyle="1" w:styleId="TekstkomentarzaZnak">
    <w:name w:val="Tekst komentarza Znak"/>
    <w:basedOn w:val="Domylnaczcionkaakapitu"/>
    <w:link w:val="Tekstkomentarza"/>
    <w:uiPriority w:val="99"/>
    <w:rsid w:val="00E030E6"/>
    <w:rPr>
      <w:sz w:val="20"/>
      <w:szCs w:val="20"/>
    </w:rPr>
  </w:style>
  <w:style w:type="paragraph" w:styleId="Tematkomentarza">
    <w:name w:val="annotation subject"/>
    <w:basedOn w:val="Tekstkomentarza"/>
    <w:next w:val="Tekstkomentarza"/>
    <w:link w:val="TematkomentarzaZnak"/>
    <w:uiPriority w:val="99"/>
    <w:semiHidden/>
    <w:unhideWhenUsed/>
    <w:rsid w:val="00E030E6"/>
    <w:rPr>
      <w:b/>
      <w:bCs/>
    </w:rPr>
  </w:style>
  <w:style w:type="character" w:customStyle="1" w:styleId="TematkomentarzaZnak">
    <w:name w:val="Temat komentarza Znak"/>
    <w:basedOn w:val="TekstkomentarzaZnak"/>
    <w:link w:val="Tematkomentarza"/>
    <w:uiPriority w:val="99"/>
    <w:semiHidden/>
    <w:rsid w:val="00E030E6"/>
    <w:rPr>
      <w:b/>
      <w:bCs/>
      <w:sz w:val="20"/>
      <w:szCs w:val="20"/>
    </w:rPr>
  </w:style>
  <w:style w:type="paragraph" w:styleId="Tekstdymka">
    <w:name w:val="Balloon Text"/>
    <w:basedOn w:val="Normalny"/>
    <w:link w:val="TekstdymkaZnak"/>
    <w:uiPriority w:val="99"/>
    <w:semiHidden/>
    <w:unhideWhenUsed/>
    <w:rsid w:val="00E030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30E6"/>
    <w:rPr>
      <w:rFonts w:ascii="Segoe UI" w:hAnsi="Segoe UI" w:cs="Segoe UI"/>
      <w:sz w:val="18"/>
      <w:szCs w:val="18"/>
    </w:rPr>
  </w:style>
  <w:style w:type="paragraph" w:styleId="Nagwek">
    <w:name w:val="header"/>
    <w:basedOn w:val="Normalny"/>
    <w:link w:val="NagwekZnak"/>
    <w:uiPriority w:val="99"/>
    <w:unhideWhenUsed/>
    <w:rsid w:val="00543B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3BD8"/>
  </w:style>
  <w:style w:type="paragraph" w:styleId="Stopka">
    <w:name w:val="footer"/>
    <w:basedOn w:val="Normalny"/>
    <w:link w:val="StopkaZnak"/>
    <w:uiPriority w:val="99"/>
    <w:unhideWhenUsed/>
    <w:rsid w:val="00543B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3BD8"/>
  </w:style>
  <w:style w:type="paragraph" w:styleId="Tytu">
    <w:name w:val="Title"/>
    <w:basedOn w:val="Normalny"/>
    <w:next w:val="Normalny"/>
    <w:link w:val="TytuZnak"/>
    <w:uiPriority w:val="10"/>
    <w:qFormat/>
    <w:rsid w:val="00AA1C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1C84"/>
    <w:rPr>
      <w:rFonts w:asciiTheme="majorHAnsi" w:eastAsiaTheme="majorEastAsia" w:hAnsiTheme="majorHAnsi" w:cstheme="majorBidi"/>
      <w:spacing w:val="-10"/>
      <w:kern w:val="28"/>
      <w:sz w:val="56"/>
      <w:szCs w:val="56"/>
    </w:rPr>
  </w:style>
  <w:style w:type="paragraph" w:styleId="Spistreci4">
    <w:name w:val="toc 4"/>
    <w:basedOn w:val="Normalny"/>
    <w:next w:val="Normalny"/>
    <w:autoRedefine/>
    <w:uiPriority w:val="39"/>
    <w:unhideWhenUsed/>
    <w:rsid w:val="003D0102"/>
    <w:pPr>
      <w:spacing w:after="100"/>
      <w:ind w:left="660"/>
    </w:pPr>
    <w:rPr>
      <w:rFonts w:eastAsiaTheme="minorEastAsia"/>
      <w:lang w:eastAsia="pl-PL"/>
    </w:rPr>
  </w:style>
  <w:style w:type="paragraph" w:styleId="Spistreci5">
    <w:name w:val="toc 5"/>
    <w:basedOn w:val="Normalny"/>
    <w:next w:val="Normalny"/>
    <w:autoRedefine/>
    <w:uiPriority w:val="39"/>
    <w:unhideWhenUsed/>
    <w:rsid w:val="003D0102"/>
    <w:pPr>
      <w:spacing w:after="100"/>
      <w:ind w:left="880"/>
    </w:pPr>
    <w:rPr>
      <w:rFonts w:eastAsiaTheme="minorEastAsia"/>
      <w:lang w:eastAsia="pl-PL"/>
    </w:rPr>
  </w:style>
  <w:style w:type="paragraph" w:styleId="Spistreci6">
    <w:name w:val="toc 6"/>
    <w:basedOn w:val="Normalny"/>
    <w:next w:val="Normalny"/>
    <w:autoRedefine/>
    <w:uiPriority w:val="39"/>
    <w:unhideWhenUsed/>
    <w:rsid w:val="003D0102"/>
    <w:pPr>
      <w:spacing w:after="100"/>
      <w:ind w:left="1100"/>
    </w:pPr>
    <w:rPr>
      <w:rFonts w:eastAsiaTheme="minorEastAsia"/>
      <w:lang w:eastAsia="pl-PL"/>
    </w:rPr>
  </w:style>
  <w:style w:type="paragraph" w:styleId="Spistreci7">
    <w:name w:val="toc 7"/>
    <w:basedOn w:val="Normalny"/>
    <w:next w:val="Normalny"/>
    <w:autoRedefine/>
    <w:uiPriority w:val="39"/>
    <w:unhideWhenUsed/>
    <w:rsid w:val="003D0102"/>
    <w:pPr>
      <w:spacing w:after="100"/>
      <w:ind w:left="1320"/>
    </w:pPr>
    <w:rPr>
      <w:rFonts w:eastAsiaTheme="minorEastAsia"/>
      <w:lang w:eastAsia="pl-PL"/>
    </w:rPr>
  </w:style>
  <w:style w:type="paragraph" w:styleId="Spistreci8">
    <w:name w:val="toc 8"/>
    <w:basedOn w:val="Normalny"/>
    <w:next w:val="Normalny"/>
    <w:autoRedefine/>
    <w:uiPriority w:val="39"/>
    <w:unhideWhenUsed/>
    <w:rsid w:val="003D0102"/>
    <w:pPr>
      <w:spacing w:after="100"/>
      <w:ind w:left="1540"/>
    </w:pPr>
    <w:rPr>
      <w:rFonts w:eastAsiaTheme="minorEastAsia"/>
      <w:lang w:eastAsia="pl-PL"/>
    </w:rPr>
  </w:style>
  <w:style w:type="paragraph" w:styleId="Spistreci9">
    <w:name w:val="toc 9"/>
    <w:basedOn w:val="Normalny"/>
    <w:next w:val="Normalny"/>
    <w:autoRedefine/>
    <w:uiPriority w:val="39"/>
    <w:unhideWhenUsed/>
    <w:rsid w:val="003D0102"/>
    <w:pPr>
      <w:spacing w:after="100"/>
      <w:ind w:left="1760"/>
    </w:pPr>
    <w:rPr>
      <w:rFonts w:eastAsiaTheme="minorEastAsia"/>
      <w:lang w:eastAsia="pl-PL"/>
    </w:rPr>
  </w:style>
  <w:style w:type="character" w:styleId="Hipercze">
    <w:name w:val="Hyperlink"/>
    <w:basedOn w:val="Domylnaczcionkaakapitu"/>
    <w:uiPriority w:val="99"/>
    <w:unhideWhenUsed/>
    <w:rsid w:val="003D0102"/>
    <w:rPr>
      <w:color w:val="0563C1" w:themeColor="hyperlink"/>
      <w:u w:val="single"/>
    </w:rPr>
  </w:style>
  <w:style w:type="character" w:customStyle="1" w:styleId="Nierozpoznanawzmianka1">
    <w:name w:val="Nierozpoznana wzmianka1"/>
    <w:basedOn w:val="Domylnaczcionkaakapitu"/>
    <w:uiPriority w:val="99"/>
    <w:semiHidden/>
    <w:unhideWhenUsed/>
    <w:rsid w:val="003D0102"/>
    <w:rPr>
      <w:color w:val="808080"/>
      <w:shd w:val="clear" w:color="auto" w:fill="E6E6E6"/>
    </w:rPr>
  </w:style>
  <w:style w:type="table" w:styleId="Tabela-Siatka">
    <w:name w:val="Table Grid"/>
    <w:basedOn w:val="Standardowy"/>
    <w:uiPriority w:val="39"/>
    <w:rsid w:val="00D41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E3F31"/>
    <w:rPr>
      <w:color w:val="954F72" w:themeColor="followedHyperlink"/>
      <w:u w:val="single"/>
    </w:rPr>
  </w:style>
  <w:style w:type="paragraph" w:styleId="Poprawka">
    <w:name w:val="Revision"/>
    <w:hidden/>
    <w:uiPriority w:val="99"/>
    <w:semiHidden/>
    <w:rsid w:val="002C182B"/>
    <w:pPr>
      <w:spacing w:after="0" w:line="240" w:lineRule="auto"/>
    </w:pPr>
  </w:style>
  <w:style w:type="paragraph" w:styleId="Tekstprzypisukocowego">
    <w:name w:val="endnote text"/>
    <w:basedOn w:val="Normalny"/>
    <w:link w:val="TekstprzypisukocowegoZnak"/>
    <w:uiPriority w:val="99"/>
    <w:semiHidden/>
    <w:unhideWhenUsed/>
    <w:rsid w:val="00B61CD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1CDA"/>
    <w:rPr>
      <w:sz w:val="20"/>
      <w:szCs w:val="20"/>
    </w:rPr>
  </w:style>
  <w:style w:type="character" w:styleId="Odwoanieprzypisukocowego">
    <w:name w:val="endnote reference"/>
    <w:basedOn w:val="Domylnaczcionkaakapitu"/>
    <w:uiPriority w:val="99"/>
    <w:semiHidden/>
    <w:unhideWhenUsed/>
    <w:rsid w:val="00B61CDA"/>
    <w:rPr>
      <w:vertAlign w:val="superscript"/>
    </w:rPr>
  </w:style>
  <w:style w:type="paragraph" w:styleId="NormalnyWeb">
    <w:name w:val="Normal (Web)"/>
    <w:basedOn w:val="Normalny"/>
    <w:uiPriority w:val="99"/>
    <w:unhideWhenUsed/>
    <w:rsid w:val="00401CAA"/>
    <w:pPr>
      <w:spacing w:before="100" w:beforeAutospacing="1" w:after="100" w:afterAutospacing="1" w:line="240" w:lineRule="auto"/>
    </w:pPr>
    <w:rPr>
      <w:rFonts w:ascii="Times New Roman" w:hAnsi="Times New Roman" w:cs="Times New Roman"/>
      <w:sz w:val="24"/>
      <w:szCs w:val="24"/>
      <w:lang w:eastAsia="pl-PL"/>
    </w:rPr>
  </w:style>
  <w:style w:type="character" w:styleId="Pogrubienie">
    <w:name w:val="Strong"/>
    <w:basedOn w:val="Domylnaczcionkaakapitu"/>
    <w:uiPriority w:val="22"/>
    <w:qFormat/>
    <w:rsid w:val="00A376D0"/>
    <w:rPr>
      <w:b/>
      <w:bCs/>
    </w:rPr>
  </w:style>
  <w:style w:type="character" w:styleId="Tekstzastpczy">
    <w:name w:val="Placeholder Text"/>
    <w:basedOn w:val="Domylnaczcionkaakapitu"/>
    <w:uiPriority w:val="99"/>
    <w:semiHidden/>
    <w:rsid w:val="005662BA"/>
    <w:rPr>
      <w:color w:val="808080"/>
    </w:rPr>
  </w:style>
  <w:style w:type="paragraph" w:customStyle="1" w:styleId="Style5">
    <w:name w:val="Style5"/>
    <w:basedOn w:val="Normalny"/>
    <w:uiPriority w:val="99"/>
    <w:rsid w:val="004E1920"/>
    <w:pPr>
      <w:widowControl w:val="0"/>
      <w:autoSpaceDE w:val="0"/>
      <w:autoSpaceDN w:val="0"/>
      <w:adjustRightInd w:val="0"/>
      <w:spacing w:after="0" w:line="322" w:lineRule="exact"/>
      <w:ind w:hanging="418"/>
      <w:jc w:val="both"/>
    </w:pPr>
    <w:rPr>
      <w:rFonts w:ascii="Cambria" w:eastAsiaTheme="minorEastAsia" w:hAnsi="Cambria"/>
      <w:sz w:val="24"/>
      <w:szCs w:val="24"/>
      <w:lang w:eastAsia="pl-PL"/>
    </w:rPr>
  </w:style>
  <w:style w:type="character" w:customStyle="1" w:styleId="FontStyle26">
    <w:name w:val="Font Style26"/>
    <w:basedOn w:val="Domylnaczcionkaakapitu"/>
    <w:uiPriority w:val="99"/>
    <w:rsid w:val="004E1920"/>
    <w:rPr>
      <w:rFonts w:ascii="Cambria" w:hAnsi="Cambria" w:cs="Cambria"/>
      <w:sz w:val="20"/>
      <w:szCs w:val="20"/>
    </w:rPr>
  </w:style>
  <w:style w:type="character" w:customStyle="1" w:styleId="AkapitzlistZnak">
    <w:name w:val="Akapit z listą Znak"/>
    <w:aliases w:val="lp1 Znak,Preambuła Znak,Tytuły Znak"/>
    <w:basedOn w:val="Domylnaczcionkaakapitu"/>
    <w:link w:val="Akapitzlist"/>
    <w:uiPriority w:val="34"/>
    <w:locked/>
    <w:rsid w:val="00941824"/>
  </w:style>
  <w:style w:type="character" w:customStyle="1" w:styleId="articletitle">
    <w:name w:val="articletitle"/>
    <w:basedOn w:val="Domylnaczcionkaakapitu"/>
    <w:rsid w:val="00CB1F4B"/>
  </w:style>
  <w:style w:type="character" w:customStyle="1" w:styleId="footnote">
    <w:name w:val="footnote"/>
    <w:basedOn w:val="Domylnaczcionkaakapitu"/>
    <w:rsid w:val="00BF2559"/>
  </w:style>
  <w:style w:type="character" w:customStyle="1" w:styleId="alb">
    <w:name w:val="a_lb"/>
    <w:basedOn w:val="Domylnaczcionkaakapitu"/>
    <w:rsid w:val="00C85F26"/>
  </w:style>
  <w:style w:type="character" w:customStyle="1" w:styleId="alb-s">
    <w:name w:val="a_lb-s"/>
    <w:basedOn w:val="Domylnaczcionkaakapitu"/>
    <w:rsid w:val="00C85F26"/>
  </w:style>
  <w:style w:type="character" w:customStyle="1" w:styleId="Nierozpoznanawzmianka2">
    <w:name w:val="Nierozpoznana wzmianka2"/>
    <w:basedOn w:val="Domylnaczcionkaakapitu"/>
    <w:uiPriority w:val="99"/>
    <w:semiHidden/>
    <w:unhideWhenUsed/>
    <w:rsid w:val="00B202A3"/>
    <w:rPr>
      <w:color w:val="808080"/>
      <w:shd w:val="clear" w:color="auto" w:fill="E6E6E6"/>
    </w:rPr>
  </w:style>
  <w:style w:type="table" w:customStyle="1" w:styleId="Tabela-Siatka1">
    <w:name w:val="Tabela - Siatka1"/>
    <w:basedOn w:val="Standardowy"/>
    <w:next w:val="Tabela-Siatka"/>
    <w:uiPriority w:val="39"/>
    <w:rsid w:val="00E07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ref">
    <w:name w:val="fn-ref"/>
    <w:basedOn w:val="Domylnaczcionkaakapitu"/>
    <w:rsid w:val="00160C28"/>
  </w:style>
  <w:style w:type="character" w:customStyle="1" w:styleId="normaltextrun">
    <w:name w:val="normaltextrun"/>
    <w:basedOn w:val="Domylnaczcionkaakapitu"/>
    <w:rsid w:val="000C0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931">
      <w:bodyDiv w:val="1"/>
      <w:marLeft w:val="0"/>
      <w:marRight w:val="0"/>
      <w:marTop w:val="0"/>
      <w:marBottom w:val="0"/>
      <w:divBdr>
        <w:top w:val="none" w:sz="0" w:space="0" w:color="auto"/>
        <w:left w:val="none" w:sz="0" w:space="0" w:color="auto"/>
        <w:bottom w:val="none" w:sz="0" w:space="0" w:color="auto"/>
        <w:right w:val="none" w:sz="0" w:space="0" w:color="auto"/>
      </w:divBdr>
      <w:divsChild>
        <w:div w:id="564028016">
          <w:marLeft w:val="0"/>
          <w:marRight w:val="0"/>
          <w:marTop w:val="0"/>
          <w:marBottom w:val="0"/>
          <w:divBdr>
            <w:top w:val="none" w:sz="0" w:space="0" w:color="auto"/>
            <w:left w:val="none" w:sz="0" w:space="0" w:color="auto"/>
            <w:bottom w:val="none" w:sz="0" w:space="0" w:color="auto"/>
            <w:right w:val="none" w:sz="0" w:space="0" w:color="auto"/>
          </w:divBdr>
        </w:div>
        <w:div w:id="1383209432">
          <w:marLeft w:val="0"/>
          <w:marRight w:val="0"/>
          <w:marTop w:val="0"/>
          <w:marBottom w:val="0"/>
          <w:divBdr>
            <w:top w:val="none" w:sz="0" w:space="0" w:color="auto"/>
            <w:left w:val="none" w:sz="0" w:space="0" w:color="auto"/>
            <w:bottom w:val="none" w:sz="0" w:space="0" w:color="auto"/>
            <w:right w:val="none" w:sz="0" w:space="0" w:color="auto"/>
          </w:divBdr>
          <w:divsChild>
            <w:div w:id="1996956867">
              <w:marLeft w:val="0"/>
              <w:marRight w:val="0"/>
              <w:marTop w:val="0"/>
              <w:marBottom w:val="0"/>
              <w:divBdr>
                <w:top w:val="none" w:sz="0" w:space="0" w:color="auto"/>
                <w:left w:val="none" w:sz="0" w:space="0" w:color="auto"/>
                <w:bottom w:val="none" w:sz="0" w:space="0" w:color="auto"/>
                <w:right w:val="none" w:sz="0" w:space="0" w:color="auto"/>
              </w:divBdr>
              <w:divsChild>
                <w:div w:id="195701519">
                  <w:marLeft w:val="0"/>
                  <w:marRight w:val="0"/>
                  <w:marTop w:val="0"/>
                  <w:marBottom w:val="0"/>
                  <w:divBdr>
                    <w:top w:val="none" w:sz="0" w:space="0" w:color="auto"/>
                    <w:left w:val="none" w:sz="0" w:space="0" w:color="auto"/>
                    <w:bottom w:val="none" w:sz="0" w:space="0" w:color="auto"/>
                    <w:right w:val="none" w:sz="0" w:space="0" w:color="auto"/>
                  </w:divBdr>
                </w:div>
              </w:divsChild>
            </w:div>
            <w:div w:id="2100708827">
              <w:marLeft w:val="0"/>
              <w:marRight w:val="0"/>
              <w:marTop w:val="0"/>
              <w:marBottom w:val="0"/>
              <w:divBdr>
                <w:top w:val="none" w:sz="0" w:space="0" w:color="auto"/>
                <w:left w:val="none" w:sz="0" w:space="0" w:color="auto"/>
                <w:bottom w:val="none" w:sz="0" w:space="0" w:color="auto"/>
                <w:right w:val="none" w:sz="0" w:space="0" w:color="auto"/>
              </w:divBdr>
            </w:div>
          </w:divsChild>
        </w:div>
        <w:div w:id="1526210175">
          <w:marLeft w:val="0"/>
          <w:marRight w:val="0"/>
          <w:marTop w:val="0"/>
          <w:marBottom w:val="0"/>
          <w:divBdr>
            <w:top w:val="none" w:sz="0" w:space="0" w:color="auto"/>
            <w:left w:val="none" w:sz="0" w:space="0" w:color="auto"/>
            <w:bottom w:val="none" w:sz="0" w:space="0" w:color="auto"/>
            <w:right w:val="none" w:sz="0" w:space="0" w:color="auto"/>
          </w:divBdr>
          <w:divsChild>
            <w:div w:id="1590507132">
              <w:marLeft w:val="0"/>
              <w:marRight w:val="0"/>
              <w:marTop w:val="0"/>
              <w:marBottom w:val="0"/>
              <w:divBdr>
                <w:top w:val="none" w:sz="0" w:space="0" w:color="auto"/>
                <w:left w:val="none" w:sz="0" w:space="0" w:color="auto"/>
                <w:bottom w:val="none" w:sz="0" w:space="0" w:color="auto"/>
                <w:right w:val="none" w:sz="0" w:space="0" w:color="auto"/>
              </w:divBdr>
              <w:divsChild>
                <w:div w:id="429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262182">
          <w:marLeft w:val="0"/>
          <w:marRight w:val="0"/>
          <w:marTop w:val="0"/>
          <w:marBottom w:val="0"/>
          <w:divBdr>
            <w:top w:val="none" w:sz="0" w:space="0" w:color="auto"/>
            <w:left w:val="none" w:sz="0" w:space="0" w:color="auto"/>
            <w:bottom w:val="none" w:sz="0" w:space="0" w:color="auto"/>
            <w:right w:val="none" w:sz="0" w:space="0" w:color="auto"/>
          </w:divBdr>
          <w:divsChild>
            <w:div w:id="189147459">
              <w:marLeft w:val="0"/>
              <w:marRight w:val="0"/>
              <w:marTop w:val="0"/>
              <w:marBottom w:val="0"/>
              <w:divBdr>
                <w:top w:val="none" w:sz="0" w:space="0" w:color="auto"/>
                <w:left w:val="none" w:sz="0" w:space="0" w:color="auto"/>
                <w:bottom w:val="none" w:sz="0" w:space="0" w:color="auto"/>
                <w:right w:val="none" w:sz="0" w:space="0" w:color="auto"/>
              </w:divBdr>
            </w:div>
            <w:div w:id="949165364">
              <w:marLeft w:val="0"/>
              <w:marRight w:val="0"/>
              <w:marTop w:val="0"/>
              <w:marBottom w:val="0"/>
              <w:divBdr>
                <w:top w:val="none" w:sz="0" w:space="0" w:color="auto"/>
                <w:left w:val="none" w:sz="0" w:space="0" w:color="auto"/>
                <w:bottom w:val="none" w:sz="0" w:space="0" w:color="auto"/>
                <w:right w:val="none" w:sz="0" w:space="0" w:color="auto"/>
              </w:divBdr>
              <w:divsChild>
                <w:div w:id="874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4263">
      <w:bodyDiv w:val="1"/>
      <w:marLeft w:val="0"/>
      <w:marRight w:val="0"/>
      <w:marTop w:val="0"/>
      <w:marBottom w:val="0"/>
      <w:divBdr>
        <w:top w:val="none" w:sz="0" w:space="0" w:color="auto"/>
        <w:left w:val="none" w:sz="0" w:space="0" w:color="auto"/>
        <w:bottom w:val="none" w:sz="0" w:space="0" w:color="auto"/>
        <w:right w:val="none" w:sz="0" w:space="0" w:color="auto"/>
      </w:divBdr>
      <w:divsChild>
        <w:div w:id="692658909">
          <w:marLeft w:val="0"/>
          <w:marRight w:val="0"/>
          <w:marTop w:val="0"/>
          <w:marBottom w:val="0"/>
          <w:divBdr>
            <w:top w:val="none" w:sz="0" w:space="0" w:color="auto"/>
            <w:left w:val="none" w:sz="0" w:space="0" w:color="auto"/>
            <w:bottom w:val="none" w:sz="0" w:space="0" w:color="auto"/>
            <w:right w:val="none" w:sz="0" w:space="0" w:color="auto"/>
          </w:divBdr>
          <w:divsChild>
            <w:div w:id="1072896570">
              <w:marLeft w:val="0"/>
              <w:marRight w:val="0"/>
              <w:marTop w:val="0"/>
              <w:marBottom w:val="0"/>
              <w:divBdr>
                <w:top w:val="none" w:sz="0" w:space="0" w:color="auto"/>
                <w:left w:val="none" w:sz="0" w:space="0" w:color="auto"/>
                <w:bottom w:val="none" w:sz="0" w:space="0" w:color="auto"/>
                <w:right w:val="none" w:sz="0" w:space="0" w:color="auto"/>
              </w:divBdr>
              <w:divsChild>
                <w:div w:id="214160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40533">
          <w:marLeft w:val="0"/>
          <w:marRight w:val="0"/>
          <w:marTop w:val="0"/>
          <w:marBottom w:val="0"/>
          <w:divBdr>
            <w:top w:val="none" w:sz="0" w:space="0" w:color="auto"/>
            <w:left w:val="none" w:sz="0" w:space="0" w:color="auto"/>
            <w:bottom w:val="none" w:sz="0" w:space="0" w:color="auto"/>
            <w:right w:val="none" w:sz="0" w:space="0" w:color="auto"/>
          </w:divBdr>
        </w:div>
        <w:div w:id="2118138540">
          <w:marLeft w:val="0"/>
          <w:marRight w:val="0"/>
          <w:marTop w:val="0"/>
          <w:marBottom w:val="0"/>
          <w:divBdr>
            <w:top w:val="none" w:sz="0" w:space="0" w:color="auto"/>
            <w:left w:val="none" w:sz="0" w:space="0" w:color="auto"/>
            <w:bottom w:val="none" w:sz="0" w:space="0" w:color="auto"/>
            <w:right w:val="none" w:sz="0" w:space="0" w:color="auto"/>
          </w:divBdr>
          <w:divsChild>
            <w:div w:id="219245132">
              <w:marLeft w:val="0"/>
              <w:marRight w:val="0"/>
              <w:marTop w:val="0"/>
              <w:marBottom w:val="0"/>
              <w:divBdr>
                <w:top w:val="none" w:sz="0" w:space="0" w:color="auto"/>
                <w:left w:val="none" w:sz="0" w:space="0" w:color="auto"/>
                <w:bottom w:val="none" w:sz="0" w:space="0" w:color="auto"/>
                <w:right w:val="none" w:sz="0" w:space="0" w:color="auto"/>
              </w:divBdr>
              <w:divsChild>
                <w:div w:id="183206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73045">
      <w:bodyDiv w:val="1"/>
      <w:marLeft w:val="0"/>
      <w:marRight w:val="0"/>
      <w:marTop w:val="0"/>
      <w:marBottom w:val="0"/>
      <w:divBdr>
        <w:top w:val="none" w:sz="0" w:space="0" w:color="auto"/>
        <w:left w:val="none" w:sz="0" w:space="0" w:color="auto"/>
        <w:bottom w:val="none" w:sz="0" w:space="0" w:color="auto"/>
        <w:right w:val="none" w:sz="0" w:space="0" w:color="auto"/>
      </w:divBdr>
    </w:div>
    <w:div w:id="111629540">
      <w:bodyDiv w:val="1"/>
      <w:marLeft w:val="0"/>
      <w:marRight w:val="0"/>
      <w:marTop w:val="0"/>
      <w:marBottom w:val="0"/>
      <w:divBdr>
        <w:top w:val="none" w:sz="0" w:space="0" w:color="auto"/>
        <w:left w:val="none" w:sz="0" w:space="0" w:color="auto"/>
        <w:bottom w:val="none" w:sz="0" w:space="0" w:color="auto"/>
        <w:right w:val="none" w:sz="0" w:space="0" w:color="auto"/>
      </w:divBdr>
    </w:div>
    <w:div w:id="216429201">
      <w:bodyDiv w:val="1"/>
      <w:marLeft w:val="0"/>
      <w:marRight w:val="0"/>
      <w:marTop w:val="0"/>
      <w:marBottom w:val="0"/>
      <w:divBdr>
        <w:top w:val="none" w:sz="0" w:space="0" w:color="auto"/>
        <w:left w:val="none" w:sz="0" w:space="0" w:color="auto"/>
        <w:bottom w:val="none" w:sz="0" w:space="0" w:color="auto"/>
        <w:right w:val="none" w:sz="0" w:space="0" w:color="auto"/>
      </w:divBdr>
    </w:div>
    <w:div w:id="219560111">
      <w:bodyDiv w:val="1"/>
      <w:marLeft w:val="0"/>
      <w:marRight w:val="0"/>
      <w:marTop w:val="0"/>
      <w:marBottom w:val="0"/>
      <w:divBdr>
        <w:top w:val="none" w:sz="0" w:space="0" w:color="auto"/>
        <w:left w:val="none" w:sz="0" w:space="0" w:color="auto"/>
        <w:bottom w:val="none" w:sz="0" w:space="0" w:color="auto"/>
        <w:right w:val="none" w:sz="0" w:space="0" w:color="auto"/>
      </w:divBdr>
    </w:div>
    <w:div w:id="225577755">
      <w:bodyDiv w:val="1"/>
      <w:marLeft w:val="0"/>
      <w:marRight w:val="0"/>
      <w:marTop w:val="0"/>
      <w:marBottom w:val="0"/>
      <w:divBdr>
        <w:top w:val="none" w:sz="0" w:space="0" w:color="auto"/>
        <w:left w:val="none" w:sz="0" w:space="0" w:color="auto"/>
        <w:bottom w:val="none" w:sz="0" w:space="0" w:color="auto"/>
        <w:right w:val="none" w:sz="0" w:space="0" w:color="auto"/>
      </w:divBdr>
    </w:div>
    <w:div w:id="376467404">
      <w:bodyDiv w:val="1"/>
      <w:marLeft w:val="0"/>
      <w:marRight w:val="0"/>
      <w:marTop w:val="0"/>
      <w:marBottom w:val="0"/>
      <w:divBdr>
        <w:top w:val="none" w:sz="0" w:space="0" w:color="auto"/>
        <w:left w:val="none" w:sz="0" w:space="0" w:color="auto"/>
        <w:bottom w:val="none" w:sz="0" w:space="0" w:color="auto"/>
        <w:right w:val="none" w:sz="0" w:space="0" w:color="auto"/>
      </w:divBdr>
    </w:div>
    <w:div w:id="422841822">
      <w:bodyDiv w:val="1"/>
      <w:marLeft w:val="0"/>
      <w:marRight w:val="0"/>
      <w:marTop w:val="0"/>
      <w:marBottom w:val="0"/>
      <w:divBdr>
        <w:top w:val="none" w:sz="0" w:space="0" w:color="auto"/>
        <w:left w:val="none" w:sz="0" w:space="0" w:color="auto"/>
        <w:bottom w:val="none" w:sz="0" w:space="0" w:color="auto"/>
        <w:right w:val="none" w:sz="0" w:space="0" w:color="auto"/>
      </w:divBdr>
    </w:div>
    <w:div w:id="451289066">
      <w:bodyDiv w:val="1"/>
      <w:marLeft w:val="0"/>
      <w:marRight w:val="0"/>
      <w:marTop w:val="0"/>
      <w:marBottom w:val="0"/>
      <w:divBdr>
        <w:top w:val="none" w:sz="0" w:space="0" w:color="auto"/>
        <w:left w:val="none" w:sz="0" w:space="0" w:color="auto"/>
        <w:bottom w:val="none" w:sz="0" w:space="0" w:color="auto"/>
        <w:right w:val="none" w:sz="0" w:space="0" w:color="auto"/>
      </w:divBdr>
      <w:divsChild>
        <w:div w:id="69235200">
          <w:marLeft w:val="0"/>
          <w:marRight w:val="0"/>
          <w:marTop w:val="0"/>
          <w:marBottom w:val="0"/>
          <w:divBdr>
            <w:top w:val="none" w:sz="0" w:space="0" w:color="auto"/>
            <w:left w:val="none" w:sz="0" w:space="0" w:color="auto"/>
            <w:bottom w:val="none" w:sz="0" w:space="0" w:color="auto"/>
            <w:right w:val="none" w:sz="0" w:space="0" w:color="auto"/>
          </w:divBdr>
          <w:divsChild>
            <w:div w:id="1524593325">
              <w:marLeft w:val="0"/>
              <w:marRight w:val="0"/>
              <w:marTop w:val="0"/>
              <w:marBottom w:val="0"/>
              <w:divBdr>
                <w:top w:val="none" w:sz="0" w:space="0" w:color="auto"/>
                <w:left w:val="none" w:sz="0" w:space="0" w:color="auto"/>
                <w:bottom w:val="none" w:sz="0" w:space="0" w:color="auto"/>
                <w:right w:val="none" w:sz="0" w:space="0" w:color="auto"/>
              </w:divBdr>
              <w:divsChild>
                <w:div w:id="67561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035291">
          <w:marLeft w:val="0"/>
          <w:marRight w:val="0"/>
          <w:marTop w:val="0"/>
          <w:marBottom w:val="0"/>
          <w:divBdr>
            <w:top w:val="none" w:sz="0" w:space="0" w:color="auto"/>
            <w:left w:val="none" w:sz="0" w:space="0" w:color="auto"/>
            <w:bottom w:val="none" w:sz="0" w:space="0" w:color="auto"/>
            <w:right w:val="none" w:sz="0" w:space="0" w:color="auto"/>
          </w:divBdr>
          <w:divsChild>
            <w:div w:id="1858082374">
              <w:marLeft w:val="0"/>
              <w:marRight w:val="0"/>
              <w:marTop w:val="0"/>
              <w:marBottom w:val="0"/>
              <w:divBdr>
                <w:top w:val="none" w:sz="0" w:space="0" w:color="auto"/>
                <w:left w:val="none" w:sz="0" w:space="0" w:color="auto"/>
                <w:bottom w:val="none" w:sz="0" w:space="0" w:color="auto"/>
                <w:right w:val="none" w:sz="0" w:space="0" w:color="auto"/>
              </w:divBdr>
              <w:divsChild>
                <w:div w:id="7539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241468">
      <w:bodyDiv w:val="1"/>
      <w:marLeft w:val="0"/>
      <w:marRight w:val="0"/>
      <w:marTop w:val="0"/>
      <w:marBottom w:val="0"/>
      <w:divBdr>
        <w:top w:val="none" w:sz="0" w:space="0" w:color="auto"/>
        <w:left w:val="none" w:sz="0" w:space="0" w:color="auto"/>
        <w:bottom w:val="none" w:sz="0" w:space="0" w:color="auto"/>
        <w:right w:val="none" w:sz="0" w:space="0" w:color="auto"/>
      </w:divBdr>
      <w:divsChild>
        <w:div w:id="709652609">
          <w:marLeft w:val="0"/>
          <w:marRight w:val="0"/>
          <w:marTop w:val="0"/>
          <w:marBottom w:val="0"/>
          <w:divBdr>
            <w:top w:val="none" w:sz="0" w:space="0" w:color="auto"/>
            <w:left w:val="none" w:sz="0" w:space="0" w:color="auto"/>
            <w:bottom w:val="none" w:sz="0" w:space="0" w:color="auto"/>
            <w:right w:val="none" w:sz="0" w:space="0" w:color="auto"/>
          </w:divBdr>
          <w:divsChild>
            <w:div w:id="164445143">
              <w:marLeft w:val="0"/>
              <w:marRight w:val="0"/>
              <w:marTop w:val="0"/>
              <w:marBottom w:val="0"/>
              <w:divBdr>
                <w:top w:val="none" w:sz="0" w:space="0" w:color="auto"/>
                <w:left w:val="none" w:sz="0" w:space="0" w:color="auto"/>
                <w:bottom w:val="none" w:sz="0" w:space="0" w:color="auto"/>
                <w:right w:val="none" w:sz="0" w:space="0" w:color="auto"/>
              </w:divBdr>
              <w:divsChild>
                <w:div w:id="1655909673">
                  <w:marLeft w:val="0"/>
                  <w:marRight w:val="0"/>
                  <w:marTop w:val="0"/>
                  <w:marBottom w:val="0"/>
                  <w:divBdr>
                    <w:top w:val="none" w:sz="0" w:space="0" w:color="auto"/>
                    <w:left w:val="none" w:sz="0" w:space="0" w:color="auto"/>
                    <w:bottom w:val="none" w:sz="0" w:space="0" w:color="auto"/>
                    <w:right w:val="none" w:sz="0" w:space="0" w:color="auto"/>
                  </w:divBdr>
                  <w:divsChild>
                    <w:div w:id="42325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33734">
              <w:marLeft w:val="0"/>
              <w:marRight w:val="0"/>
              <w:marTop w:val="0"/>
              <w:marBottom w:val="0"/>
              <w:divBdr>
                <w:top w:val="none" w:sz="0" w:space="0" w:color="auto"/>
                <w:left w:val="none" w:sz="0" w:space="0" w:color="auto"/>
                <w:bottom w:val="none" w:sz="0" w:space="0" w:color="auto"/>
                <w:right w:val="none" w:sz="0" w:space="0" w:color="auto"/>
              </w:divBdr>
              <w:divsChild>
                <w:div w:id="106437001">
                  <w:marLeft w:val="0"/>
                  <w:marRight w:val="0"/>
                  <w:marTop w:val="0"/>
                  <w:marBottom w:val="0"/>
                  <w:divBdr>
                    <w:top w:val="none" w:sz="0" w:space="0" w:color="auto"/>
                    <w:left w:val="none" w:sz="0" w:space="0" w:color="auto"/>
                    <w:bottom w:val="none" w:sz="0" w:space="0" w:color="auto"/>
                    <w:right w:val="none" w:sz="0" w:space="0" w:color="auto"/>
                  </w:divBdr>
                  <w:divsChild>
                    <w:div w:id="20366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29566">
              <w:marLeft w:val="0"/>
              <w:marRight w:val="0"/>
              <w:marTop w:val="0"/>
              <w:marBottom w:val="0"/>
              <w:divBdr>
                <w:top w:val="none" w:sz="0" w:space="0" w:color="auto"/>
                <w:left w:val="none" w:sz="0" w:space="0" w:color="auto"/>
                <w:bottom w:val="none" w:sz="0" w:space="0" w:color="auto"/>
                <w:right w:val="none" w:sz="0" w:space="0" w:color="auto"/>
              </w:divBdr>
              <w:divsChild>
                <w:div w:id="2146845152">
                  <w:marLeft w:val="0"/>
                  <w:marRight w:val="0"/>
                  <w:marTop w:val="0"/>
                  <w:marBottom w:val="0"/>
                  <w:divBdr>
                    <w:top w:val="none" w:sz="0" w:space="0" w:color="auto"/>
                    <w:left w:val="none" w:sz="0" w:space="0" w:color="auto"/>
                    <w:bottom w:val="none" w:sz="0" w:space="0" w:color="auto"/>
                    <w:right w:val="none" w:sz="0" w:space="0" w:color="auto"/>
                  </w:divBdr>
                  <w:divsChild>
                    <w:div w:id="204775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42484">
              <w:marLeft w:val="0"/>
              <w:marRight w:val="0"/>
              <w:marTop w:val="0"/>
              <w:marBottom w:val="0"/>
              <w:divBdr>
                <w:top w:val="none" w:sz="0" w:space="0" w:color="auto"/>
                <w:left w:val="none" w:sz="0" w:space="0" w:color="auto"/>
                <w:bottom w:val="none" w:sz="0" w:space="0" w:color="auto"/>
                <w:right w:val="none" w:sz="0" w:space="0" w:color="auto"/>
              </w:divBdr>
              <w:divsChild>
                <w:div w:id="286549575">
                  <w:marLeft w:val="0"/>
                  <w:marRight w:val="0"/>
                  <w:marTop w:val="0"/>
                  <w:marBottom w:val="0"/>
                  <w:divBdr>
                    <w:top w:val="none" w:sz="0" w:space="0" w:color="auto"/>
                    <w:left w:val="none" w:sz="0" w:space="0" w:color="auto"/>
                    <w:bottom w:val="none" w:sz="0" w:space="0" w:color="auto"/>
                    <w:right w:val="none" w:sz="0" w:space="0" w:color="auto"/>
                  </w:divBdr>
                  <w:divsChild>
                    <w:div w:id="37107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419143">
              <w:marLeft w:val="0"/>
              <w:marRight w:val="0"/>
              <w:marTop w:val="0"/>
              <w:marBottom w:val="0"/>
              <w:divBdr>
                <w:top w:val="none" w:sz="0" w:space="0" w:color="auto"/>
                <w:left w:val="none" w:sz="0" w:space="0" w:color="auto"/>
                <w:bottom w:val="none" w:sz="0" w:space="0" w:color="auto"/>
                <w:right w:val="none" w:sz="0" w:space="0" w:color="auto"/>
              </w:divBdr>
            </w:div>
            <w:div w:id="1405831159">
              <w:marLeft w:val="0"/>
              <w:marRight w:val="0"/>
              <w:marTop w:val="0"/>
              <w:marBottom w:val="0"/>
              <w:divBdr>
                <w:top w:val="none" w:sz="0" w:space="0" w:color="auto"/>
                <w:left w:val="none" w:sz="0" w:space="0" w:color="auto"/>
                <w:bottom w:val="none" w:sz="0" w:space="0" w:color="auto"/>
                <w:right w:val="none" w:sz="0" w:space="0" w:color="auto"/>
              </w:divBdr>
              <w:divsChild>
                <w:div w:id="1188567965">
                  <w:marLeft w:val="0"/>
                  <w:marRight w:val="0"/>
                  <w:marTop w:val="0"/>
                  <w:marBottom w:val="0"/>
                  <w:divBdr>
                    <w:top w:val="none" w:sz="0" w:space="0" w:color="auto"/>
                    <w:left w:val="none" w:sz="0" w:space="0" w:color="auto"/>
                    <w:bottom w:val="none" w:sz="0" w:space="0" w:color="auto"/>
                    <w:right w:val="none" w:sz="0" w:space="0" w:color="auto"/>
                  </w:divBdr>
                  <w:divsChild>
                    <w:div w:id="214106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24854">
              <w:marLeft w:val="0"/>
              <w:marRight w:val="0"/>
              <w:marTop w:val="0"/>
              <w:marBottom w:val="0"/>
              <w:divBdr>
                <w:top w:val="none" w:sz="0" w:space="0" w:color="auto"/>
                <w:left w:val="none" w:sz="0" w:space="0" w:color="auto"/>
                <w:bottom w:val="none" w:sz="0" w:space="0" w:color="auto"/>
                <w:right w:val="none" w:sz="0" w:space="0" w:color="auto"/>
              </w:divBdr>
              <w:divsChild>
                <w:div w:id="280578652">
                  <w:marLeft w:val="0"/>
                  <w:marRight w:val="0"/>
                  <w:marTop w:val="0"/>
                  <w:marBottom w:val="0"/>
                  <w:divBdr>
                    <w:top w:val="none" w:sz="0" w:space="0" w:color="auto"/>
                    <w:left w:val="none" w:sz="0" w:space="0" w:color="auto"/>
                    <w:bottom w:val="none" w:sz="0" w:space="0" w:color="auto"/>
                    <w:right w:val="none" w:sz="0" w:space="0" w:color="auto"/>
                  </w:divBdr>
                  <w:divsChild>
                    <w:div w:id="100224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06656">
              <w:marLeft w:val="0"/>
              <w:marRight w:val="0"/>
              <w:marTop w:val="0"/>
              <w:marBottom w:val="0"/>
              <w:divBdr>
                <w:top w:val="none" w:sz="0" w:space="0" w:color="auto"/>
                <w:left w:val="none" w:sz="0" w:space="0" w:color="auto"/>
                <w:bottom w:val="none" w:sz="0" w:space="0" w:color="auto"/>
                <w:right w:val="none" w:sz="0" w:space="0" w:color="auto"/>
              </w:divBdr>
              <w:divsChild>
                <w:div w:id="1190878140">
                  <w:marLeft w:val="0"/>
                  <w:marRight w:val="0"/>
                  <w:marTop w:val="0"/>
                  <w:marBottom w:val="0"/>
                  <w:divBdr>
                    <w:top w:val="none" w:sz="0" w:space="0" w:color="auto"/>
                    <w:left w:val="none" w:sz="0" w:space="0" w:color="auto"/>
                    <w:bottom w:val="none" w:sz="0" w:space="0" w:color="auto"/>
                    <w:right w:val="none" w:sz="0" w:space="0" w:color="auto"/>
                  </w:divBdr>
                  <w:divsChild>
                    <w:div w:id="119873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79285">
          <w:marLeft w:val="0"/>
          <w:marRight w:val="0"/>
          <w:marTop w:val="0"/>
          <w:marBottom w:val="0"/>
          <w:divBdr>
            <w:top w:val="none" w:sz="0" w:space="0" w:color="auto"/>
            <w:left w:val="none" w:sz="0" w:space="0" w:color="auto"/>
            <w:bottom w:val="none" w:sz="0" w:space="0" w:color="auto"/>
            <w:right w:val="none" w:sz="0" w:space="0" w:color="auto"/>
          </w:divBdr>
          <w:divsChild>
            <w:div w:id="314576035">
              <w:marLeft w:val="0"/>
              <w:marRight w:val="0"/>
              <w:marTop w:val="0"/>
              <w:marBottom w:val="0"/>
              <w:divBdr>
                <w:top w:val="none" w:sz="0" w:space="0" w:color="auto"/>
                <w:left w:val="none" w:sz="0" w:space="0" w:color="auto"/>
                <w:bottom w:val="none" w:sz="0" w:space="0" w:color="auto"/>
                <w:right w:val="none" w:sz="0" w:space="0" w:color="auto"/>
              </w:divBdr>
              <w:divsChild>
                <w:div w:id="1191794841">
                  <w:marLeft w:val="0"/>
                  <w:marRight w:val="0"/>
                  <w:marTop w:val="0"/>
                  <w:marBottom w:val="0"/>
                  <w:divBdr>
                    <w:top w:val="none" w:sz="0" w:space="0" w:color="auto"/>
                    <w:left w:val="none" w:sz="0" w:space="0" w:color="auto"/>
                    <w:bottom w:val="none" w:sz="0" w:space="0" w:color="auto"/>
                    <w:right w:val="none" w:sz="0" w:space="0" w:color="auto"/>
                  </w:divBdr>
                  <w:divsChild>
                    <w:div w:id="156618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14457">
              <w:marLeft w:val="0"/>
              <w:marRight w:val="0"/>
              <w:marTop w:val="0"/>
              <w:marBottom w:val="0"/>
              <w:divBdr>
                <w:top w:val="none" w:sz="0" w:space="0" w:color="auto"/>
                <w:left w:val="none" w:sz="0" w:space="0" w:color="auto"/>
                <w:bottom w:val="none" w:sz="0" w:space="0" w:color="auto"/>
                <w:right w:val="none" w:sz="0" w:space="0" w:color="auto"/>
              </w:divBdr>
            </w:div>
            <w:div w:id="796411421">
              <w:marLeft w:val="0"/>
              <w:marRight w:val="0"/>
              <w:marTop w:val="0"/>
              <w:marBottom w:val="0"/>
              <w:divBdr>
                <w:top w:val="none" w:sz="0" w:space="0" w:color="auto"/>
                <w:left w:val="none" w:sz="0" w:space="0" w:color="auto"/>
                <w:bottom w:val="none" w:sz="0" w:space="0" w:color="auto"/>
                <w:right w:val="none" w:sz="0" w:space="0" w:color="auto"/>
              </w:divBdr>
              <w:divsChild>
                <w:div w:id="1631283195">
                  <w:marLeft w:val="0"/>
                  <w:marRight w:val="0"/>
                  <w:marTop w:val="0"/>
                  <w:marBottom w:val="0"/>
                  <w:divBdr>
                    <w:top w:val="none" w:sz="0" w:space="0" w:color="auto"/>
                    <w:left w:val="none" w:sz="0" w:space="0" w:color="auto"/>
                    <w:bottom w:val="none" w:sz="0" w:space="0" w:color="auto"/>
                    <w:right w:val="none" w:sz="0" w:space="0" w:color="auto"/>
                  </w:divBdr>
                  <w:divsChild>
                    <w:div w:id="67615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1034">
      <w:bodyDiv w:val="1"/>
      <w:marLeft w:val="0"/>
      <w:marRight w:val="0"/>
      <w:marTop w:val="0"/>
      <w:marBottom w:val="0"/>
      <w:divBdr>
        <w:top w:val="none" w:sz="0" w:space="0" w:color="auto"/>
        <w:left w:val="none" w:sz="0" w:space="0" w:color="auto"/>
        <w:bottom w:val="none" w:sz="0" w:space="0" w:color="auto"/>
        <w:right w:val="none" w:sz="0" w:space="0" w:color="auto"/>
      </w:divBdr>
    </w:div>
    <w:div w:id="548541275">
      <w:bodyDiv w:val="1"/>
      <w:marLeft w:val="0"/>
      <w:marRight w:val="0"/>
      <w:marTop w:val="0"/>
      <w:marBottom w:val="0"/>
      <w:divBdr>
        <w:top w:val="none" w:sz="0" w:space="0" w:color="auto"/>
        <w:left w:val="none" w:sz="0" w:space="0" w:color="auto"/>
        <w:bottom w:val="none" w:sz="0" w:space="0" w:color="auto"/>
        <w:right w:val="none" w:sz="0" w:space="0" w:color="auto"/>
      </w:divBdr>
      <w:divsChild>
        <w:div w:id="1921477860">
          <w:marLeft w:val="0"/>
          <w:marRight w:val="0"/>
          <w:marTop w:val="72"/>
          <w:marBottom w:val="0"/>
          <w:divBdr>
            <w:top w:val="none" w:sz="0" w:space="0" w:color="auto"/>
            <w:left w:val="none" w:sz="0" w:space="0" w:color="auto"/>
            <w:bottom w:val="none" w:sz="0" w:space="0" w:color="auto"/>
            <w:right w:val="none" w:sz="0" w:space="0" w:color="auto"/>
          </w:divBdr>
          <w:divsChild>
            <w:div w:id="519391895">
              <w:marLeft w:val="360"/>
              <w:marRight w:val="0"/>
              <w:marTop w:val="72"/>
              <w:marBottom w:val="72"/>
              <w:divBdr>
                <w:top w:val="none" w:sz="0" w:space="0" w:color="auto"/>
                <w:left w:val="none" w:sz="0" w:space="0" w:color="auto"/>
                <w:bottom w:val="none" w:sz="0" w:space="0" w:color="auto"/>
                <w:right w:val="none" w:sz="0" w:space="0" w:color="auto"/>
              </w:divBdr>
            </w:div>
            <w:div w:id="631134175">
              <w:marLeft w:val="360"/>
              <w:marRight w:val="0"/>
              <w:marTop w:val="0"/>
              <w:marBottom w:val="72"/>
              <w:divBdr>
                <w:top w:val="none" w:sz="0" w:space="0" w:color="auto"/>
                <w:left w:val="none" w:sz="0" w:space="0" w:color="auto"/>
                <w:bottom w:val="none" w:sz="0" w:space="0" w:color="auto"/>
                <w:right w:val="none" w:sz="0" w:space="0" w:color="auto"/>
              </w:divBdr>
            </w:div>
            <w:div w:id="959721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654647785">
      <w:bodyDiv w:val="1"/>
      <w:marLeft w:val="0"/>
      <w:marRight w:val="0"/>
      <w:marTop w:val="0"/>
      <w:marBottom w:val="0"/>
      <w:divBdr>
        <w:top w:val="none" w:sz="0" w:space="0" w:color="auto"/>
        <w:left w:val="none" w:sz="0" w:space="0" w:color="auto"/>
        <w:bottom w:val="none" w:sz="0" w:space="0" w:color="auto"/>
        <w:right w:val="none" w:sz="0" w:space="0" w:color="auto"/>
      </w:divBdr>
      <w:divsChild>
        <w:div w:id="892617993">
          <w:marLeft w:val="0"/>
          <w:marRight w:val="0"/>
          <w:marTop w:val="0"/>
          <w:marBottom w:val="0"/>
          <w:divBdr>
            <w:top w:val="none" w:sz="0" w:space="0" w:color="auto"/>
            <w:left w:val="none" w:sz="0" w:space="0" w:color="auto"/>
            <w:bottom w:val="none" w:sz="0" w:space="0" w:color="auto"/>
            <w:right w:val="none" w:sz="0" w:space="0" w:color="auto"/>
          </w:divBdr>
        </w:div>
      </w:divsChild>
    </w:div>
    <w:div w:id="667946643">
      <w:bodyDiv w:val="1"/>
      <w:marLeft w:val="0"/>
      <w:marRight w:val="0"/>
      <w:marTop w:val="0"/>
      <w:marBottom w:val="0"/>
      <w:divBdr>
        <w:top w:val="none" w:sz="0" w:space="0" w:color="auto"/>
        <w:left w:val="none" w:sz="0" w:space="0" w:color="auto"/>
        <w:bottom w:val="none" w:sz="0" w:space="0" w:color="auto"/>
        <w:right w:val="none" w:sz="0" w:space="0" w:color="auto"/>
      </w:divBdr>
    </w:div>
    <w:div w:id="786436238">
      <w:bodyDiv w:val="1"/>
      <w:marLeft w:val="0"/>
      <w:marRight w:val="0"/>
      <w:marTop w:val="0"/>
      <w:marBottom w:val="0"/>
      <w:divBdr>
        <w:top w:val="none" w:sz="0" w:space="0" w:color="auto"/>
        <w:left w:val="none" w:sz="0" w:space="0" w:color="auto"/>
        <w:bottom w:val="none" w:sz="0" w:space="0" w:color="auto"/>
        <w:right w:val="none" w:sz="0" w:space="0" w:color="auto"/>
      </w:divBdr>
      <w:divsChild>
        <w:div w:id="130247422">
          <w:marLeft w:val="0"/>
          <w:marRight w:val="0"/>
          <w:marTop w:val="0"/>
          <w:marBottom w:val="0"/>
          <w:divBdr>
            <w:top w:val="none" w:sz="0" w:space="0" w:color="auto"/>
            <w:left w:val="none" w:sz="0" w:space="0" w:color="auto"/>
            <w:bottom w:val="none" w:sz="0" w:space="0" w:color="auto"/>
            <w:right w:val="none" w:sz="0" w:space="0" w:color="auto"/>
          </w:divBdr>
          <w:divsChild>
            <w:div w:id="519584639">
              <w:marLeft w:val="0"/>
              <w:marRight w:val="0"/>
              <w:marTop w:val="0"/>
              <w:marBottom w:val="0"/>
              <w:divBdr>
                <w:top w:val="none" w:sz="0" w:space="0" w:color="auto"/>
                <w:left w:val="none" w:sz="0" w:space="0" w:color="auto"/>
                <w:bottom w:val="none" w:sz="0" w:space="0" w:color="auto"/>
                <w:right w:val="none" w:sz="0" w:space="0" w:color="auto"/>
              </w:divBdr>
            </w:div>
          </w:divsChild>
        </w:div>
        <w:div w:id="306327282">
          <w:marLeft w:val="0"/>
          <w:marRight w:val="0"/>
          <w:marTop w:val="0"/>
          <w:marBottom w:val="0"/>
          <w:divBdr>
            <w:top w:val="none" w:sz="0" w:space="0" w:color="auto"/>
            <w:left w:val="none" w:sz="0" w:space="0" w:color="auto"/>
            <w:bottom w:val="none" w:sz="0" w:space="0" w:color="auto"/>
            <w:right w:val="none" w:sz="0" w:space="0" w:color="auto"/>
          </w:divBdr>
          <w:divsChild>
            <w:div w:id="263344521">
              <w:marLeft w:val="0"/>
              <w:marRight w:val="0"/>
              <w:marTop w:val="0"/>
              <w:marBottom w:val="0"/>
              <w:divBdr>
                <w:top w:val="none" w:sz="0" w:space="0" w:color="auto"/>
                <w:left w:val="none" w:sz="0" w:space="0" w:color="auto"/>
                <w:bottom w:val="none" w:sz="0" w:space="0" w:color="auto"/>
                <w:right w:val="none" w:sz="0" w:space="0" w:color="auto"/>
              </w:divBdr>
            </w:div>
          </w:divsChild>
        </w:div>
        <w:div w:id="945386084">
          <w:marLeft w:val="0"/>
          <w:marRight w:val="0"/>
          <w:marTop w:val="0"/>
          <w:marBottom w:val="0"/>
          <w:divBdr>
            <w:top w:val="none" w:sz="0" w:space="0" w:color="auto"/>
            <w:left w:val="none" w:sz="0" w:space="0" w:color="auto"/>
            <w:bottom w:val="none" w:sz="0" w:space="0" w:color="auto"/>
            <w:right w:val="none" w:sz="0" w:space="0" w:color="auto"/>
          </w:divBdr>
          <w:divsChild>
            <w:div w:id="1792086822">
              <w:marLeft w:val="0"/>
              <w:marRight w:val="0"/>
              <w:marTop w:val="0"/>
              <w:marBottom w:val="0"/>
              <w:divBdr>
                <w:top w:val="none" w:sz="0" w:space="0" w:color="auto"/>
                <w:left w:val="none" w:sz="0" w:space="0" w:color="auto"/>
                <w:bottom w:val="none" w:sz="0" w:space="0" w:color="auto"/>
                <w:right w:val="none" w:sz="0" w:space="0" w:color="auto"/>
              </w:divBdr>
            </w:div>
          </w:divsChild>
        </w:div>
        <w:div w:id="1075207566">
          <w:marLeft w:val="0"/>
          <w:marRight w:val="0"/>
          <w:marTop w:val="0"/>
          <w:marBottom w:val="0"/>
          <w:divBdr>
            <w:top w:val="none" w:sz="0" w:space="0" w:color="auto"/>
            <w:left w:val="none" w:sz="0" w:space="0" w:color="auto"/>
            <w:bottom w:val="none" w:sz="0" w:space="0" w:color="auto"/>
            <w:right w:val="none" w:sz="0" w:space="0" w:color="auto"/>
          </w:divBdr>
          <w:divsChild>
            <w:div w:id="11625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0338">
      <w:bodyDiv w:val="1"/>
      <w:marLeft w:val="0"/>
      <w:marRight w:val="0"/>
      <w:marTop w:val="0"/>
      <w:marBottom w:val="0"/>
      <w:divBdr>
        <w:top w:val="none" w:sz="0" w:space="0" w:color="auto"/>
        <w:left w:val="none" w:sz="0" w:space="0" w:color="auto"/>
        <w:bottom w:val="none" w:sz="0" w:space="0" w:color="auto"/>
        <w:right w:val="none" w:sz="0" w:space="0" w:color="auto"/>
      </w:divBdr>
    </w:div>
    <w:div w:id="823081368">
      <w:bodyDiv w:val="1"/>
      <w:marLeft w:val="0"/>
      <w:marRight w:val="0"/>
      <w:marTop w:val="0"/>
      <w:marBottom w:val="0"/>
      <w:divBdr>
        <w:top w:val="none" w:sz="0" w:space="0" w:color="auto"/>
        <w:left w:val="none" w:sz="0" w:space="0" w:color="auto"/>
        <w:bottom w:val="none" w:sz="0" w:space="0" w:color="auto"/>
        <w:right w:val="none" w:sz="0" w:space="0" w:color="auto"/>
      </w:divBdr>
    </w:div>
    <w:div w:id="833641425">
      <w:bodyDiv w:val="1"/>
      <w:marLeft w:val="0"/>
      <w:marRight w:val="0"/>
      <w:marTop w:val="0"/>
      <w:marBottom w:val="0"/>
      <w:divBdr>
        <w:top w:val="none" w:sz="0" w:space="0" w:color="auto"/>
        <w:left w:val="none" w:sz="0" w:space="0" w:color="auto"/>
        <w:bottom w:val="none" w:sz="0" w:space="0" w:color="auto"/>
        <w:right w:val="none" w:sz="0" w:space="0" w:color="auto"/>
      </w:divBdr>
    </w:div>
    <w:div w:id="847063936">
      <w:bodyDiv w:val="1"/>
      <w:marLeft w:val="0"/>
      <w:marRight w:val="0"/>
      <w:marTop w:val="0"/>
      <w:marBottom w:val="0"/>
      <w:divBdr>
        <w:top w:val="none" w:sz="0" w:space="0" w:color="auto"/>
        <w:left w:val="none" w:sz="0" w:space="0" w:color="auto"/>
        <w:bottom w:val="none" w:sz="0" w:space="0" w:color="auto"/>
        <w:right w:val="none" w:sz="0" w:space="0" w:color="auto"/>
      </w:divBdr>
      <w:divsChild>
        <w:div w:id="607002918">
          <w:marLeft w:val="0"/>
          <w:marRight w:val="0"/>
          <w:marTop w:val="0"/>
          <w:marBottom w:val="0"/>
          <w:divBdr>
            <w:top w:val="none" w:sz="0" w:space="0" w:color="auto"/>
            <w:left w:val="none" w:sz="0" w:space="0" w:color="auto"/>
            <w:bottom w:val="none" w:sz="0" w:space="0" w:color="auto"/>
            <w:right w:val="none" w:sz="0" w:space="0" w:color="auto"/>
          </w:divBdr>
          <w:divsChild>
            <w:div w:id="871186514">
              <w:marLeft w:val="0"/>
              <w:marRight w:val="0"/>
              <w:marTop w:val="0"/>
              <w:marBottom w:val="0"/>
              <w:divBdr>
                <w:top w:val="none" w:sz="0" w:space="0" w:color="auto"/>
                <w:left w:val="none" w:sz="0" w:space="0" w:color="auto"/>
                <w:bottom w:val="none" w:sz="0" w:space="0" w:color="auto"/>
                <w:right w:val="none" w:sz="0" w:space="0" w:color="auto"/>
              </w:divBdr>
              <w:divsChild>
                <w:div w:id="1424296638">
                  <w:marLeft w:val="0"/>
                  <w:marRight w:val="0"/>
                  <w:marTop w:val="0"/>
                  <w:marBottom w:val="0"/>
                  <w:divBdr>
                    <w:top w:val="none" w:sz="0" w:space="0" w:color="auto"/>
                    <w:left w:val="none" w:sz="0" w:space="0" w:color="auto"/>
                    <w:bottom w:val="none" w:sz="0" w:space="0" w:color="auto"/>
                    <w:right w:val="none" w:sz="0" w:space="0" w:color="auto"/>
                  </w:divBdr>
                  <w:divsChild>
                    <w:div w:id="203110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17635">
              <w:marLeft w:val="0"/>
              <w:marRight w:val="0"/>
              <w:marTop w:val="0"/>
              <w:marBottom w:val="0"/>
              <w:divBdr>
                <w:top w:val="none" w:sz="0" w:space="0" w:color="auto"/>
                <w:left w:val="none" w:sz="0" w:space="0" w:color="auto"/>
                <w:bottom w:val="none" w:sz="0" w:space="0" w:color="auto"/>
                <w:right w:val="none" w:sz="0" w:space="0" w:color="auto"/>
              </w:divBdr>
            </w:div>
            <w:div w:id="1280182169">
              <w:marLeft w:val="0"/>
              <w:marRight w:val="0"/>
              <w:marTop w:val="0"/>
              <w:marBottom w:val="0"/>
              <w:divBdr>
                <w:top w:val="none" w:sz="0" w:space="0" w:color="auto"/>
                <w:left w:val="none" w:sz="0" w:space="0" w:color="auto"/>
                <w:bottom w:val="none" w:sz="0" w:space="0" w:color="auto"/>
                <w:right w:val="none" w:sz="0" w:space="0" w:color="auto"/>
              </w:divBdr>
              <w:divsChild>
                <w:div w:id="944850921">
                  <w:marLeft w:val="0"/>
                  <w:marRight w:val="0"/>
                  <w:marTop w:val="0"/>
                  <w:marBottom w:val="0"/>
                  <w:divBdr>
                    <w:top w:val="none" w:sz="0" w:space="0" w:color="auto"/>
                    <w:left w:val="none" w:sz="0" w:space="0" w:color="auto"/>
                    <w:bottom w:val="none" w:sz="0" w:space="0" w:color="auto"/>
                    <w:right w:val="none" w:sz="0" w:space="0" w:color="auto"/>
                  </w:divBdr>
                  <w:divsChild>
                    <w:div w:id="7977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387578">
          <w:marLeft w:val="0"/>
          <w:marRight w:val="0"/>
          <w:marTop w:val="0"/>
          <w:marBottom w:val="0"/>
          <w:divBdr>
            <w:top w:val="none" w:sz="0" w:space="0" w:color="auto"/>
            <w:left w:val="none" w:sz="0" w:space="0" w:color="auto"/>
            <w:bottom w:val="none" w:sz="0" w:space="0" w:color="auto"/>
            <w:right w:val="none" w:sz="0" w:space="0" w:color="auto"/>
          </w:divBdr>
        </w:div>
        <w:div w:id="1817137863">
          <w:marLeft w:val="0"/>
          <w:marRight w:val="0"/>
          <w:marTop w:val="0"/>
          <w:marBottom w:val="0"/>
          <w:divBdr>
            <w:top w:val="none" w:sz="0" w:space="0" w:color="auto"/>
            <w:left w:val="none" w:sz="0" w:space="0" w:color="auto"/>
            <w:bottom w:val="none" w:sz="0" w:space="0" w:color="auto"/>
            <w:right w:val="none" w:sz="0" w:space="0" w:color="auto"/>
          </w:divBdr>
          <w:divsChild>
            <w:div w:id="838271603">
              <w:marLeft w:val="0"/>
              <w:marRight w:val="0"/>
              <w:marTop w:val="0"/>
              <w:marBottom w:val="0"/>
              <w:divBdr>
                <w:top w:val="none" w:sz="0" w:space="0" w:color="auto"/>
                <w:left w:val="none" w:sz="0" w:space="0" w:color="auto"/>
                <w:bottom w:val="none" w:sz="0" w:space="0" w:color="auto"/>
                <w:right w:val="none" w:sz="0" w:space="0" w:color="auto"/>
              </w:divBdr>
              <w:divsChild>
                <w:div w:id="1168247707">
                  <w:marLeft w:val="0"/>
                  <w:marRight w:val="0"/>
                  <w:marTop w:val="0"/>
                  <w:marBottom w:val="0"/>
                  <w:divBdr>
                    <w:top w:val="none" w:sz="0" w:space="0" w:color="auto"/>
                    <w:left w:val="none" w:sz="0" w:space="0" w:color="auto"/>
                    <w:bottom w:val="none" w:sz="0" w:space="0" w:color="auto"/>
                    <w:right w:val="none" w:sz="0" w:space="0" w:color="auto"/>
                  </w:divBdr>
                  <w:divsChild>
                    <w:div w:id="20272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3145">
              <w:marLeft w:val="0"/>
              <w:marRight w:val="0"/>
              <w:marTop w:val="0"/>
              <w:marBottom w:val="0"/>
              <w:divBdr>
                <w:top w:val="none" w:sz="0" w:space="0" w:color="auto"/>
                <w:left w:val="none" w:sz="0" w:space="0" w:color="auto"/>
                <w:bottom w:val="none" w:sz="0" w:space="0" w:color="auto"/>
                <w:right w:val="none" w:sz="0" w:space="0" w:color="auto"/>
              </w:divBdr>
            </w:div>
            <w:div w:id="1233731132">
              <w:marLeft w:val="0"/>
              <w:marRight w:val="0"/>
              <w:marTop w:val="0"/>
              <w:marBottom w:val="0"/>
              <w:divBdr>
                <w:top w:val="none" w:sz="0" w:space="0" w:color="auto"/>
                <w:left w:val="none" w:sz="0" w:space="0" w:color="auto"/>
                <w:bottom w:val="none" w:sz="0" w:space="0" w:color="auto"/>
                <w:right w:val="none" w:sz="0" w:space="0" w:color="auto"/>
              </w:divBdr>
              <w:divsChild>
                <w:div w:id="444352789">
                  <w:marLeft w:val="0"/>
                  <w:marRight w:val="0"/>
                  <w:marTop w:val="0"/>
                  <w:marBottom w:val="0"/>
                  <w:divBdr>
                    <w:top w:val="none" w:sz="0" w:space="0" w:color="auto"/>
                    <w:left w:val="none" w:sz="0" w:space="0" w:color="auto"/>
                    <w:bottom w:val="none" w:sz="0" w:space="0" w:color="auto"/>
                    <w:right w:val="none" w:sz="0" w:space="0" w:color="auto"/>
                  </w:divBdr>
                  <w:divsChild>
                    <w:div w:id="10970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17283">
              <w:marLeft w:val="0"/>
              <w:marRight w:val="0"/>
              <w:marTop w:val="0"/>
              <w:marBottom w:val="0"/>
              <w:divBdr>
                <w:top w:val="none" w:sz="0" w:space="0" w:color="auto"/>
                <w:left w:val="none" w:sz="0" w:space="0" w:color="auto"/>
                <w:bottom w:val="none" w:sz="0" w:space="0" w:color="auto"/>
                <w:right w:val="none" w:sz="0" w:space="0" w:color="auto"/>
              </w:divBdr>
              <w:divsChild>
                <w:div w:id="1605112505">
                  <w:marLeft w:val="0"/>
                  <w:marRight w:val="0"/>
                  <w:marTop w:val="0"/>
                  <w:marBottom w:val="0"/>
                  <w:divBdr>
                    <w:top w:val="none" w:sz="0" w:space="0" w:color="auto"/>
                    <w:left w:val="none" w:sz="0" w:space="0" w:color="auto"/>
                    <w:bottom w:val="none" w:sz="0" w:space="0" w:color="auto"/>
                    <w:right w:val="none" w:sz="0" w:space="0" w:color="auto"/>
                  </w:divBdr>
                  <w:divsChild>
                    <w:div w:id="38695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02358">
              <w:marLeft w:val="0"/>
              <w:marRight w:val="0"/>
              <w:marTop w:val="0"/>
              <w:marBottom w:val="0"/>
              <w:divBdr>
                <w:top w:val="none" w:sz="0" w:space="0" w:color="auto"/>
                <w:left w:val="none" w:sz="0" w:space="0" w:color="auto"/>
                <w:bottom w:val="none" w:sz="0" w:space="0" w:color="auto"/>
                <w:right w:val="none" w:sz="0" w:space="0" w:color="auto"/>
              </w:divBdr>
              <w:divsChild>
                <w:div w:id="269317291">
                  <w:marLeft w:val="0"/>
                  <w:marRight w:val="0"/>
                  <w:marTop w:val="0"/>
                  <w:marBottom w:val="0"/>
                  <w:divBdr>
                    <w:top w:val="none" w:sz="0" w:space="0" w:color="auto"/>
                    <w:left w:val="none" w:sz="0" w:space="0" w:color="auto"/>
                    <w:bottom w:val="none" w:sz="0" w:space="0" w:color="auto"/>
                    <w:right w:val="none" w:sz="0" w:space="0" w:color="auto"/>
                  </w:divBdr>
                  <w:divsChild>
                    <w:div w:id="6979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1083">
              <w:marLeft w:val="0"/>
              <w:marRight w:val="0"/>
              <w:marTop w:val="0"/>
              <w:marBottom w:val="0"/>
              <w:divBdr>
                <w:top w:val="none" w:sz="0" w:space="0" w:color="auto"/>
                <w:left w:val="none" w:sz="0" w:space="0" w:color="auto"/>
                <w:bottom w:val="none" w:sz="0" w:space="0" w:color="auto"/>
                <w:right w:val="none" w:sz="0" w:space="0" w:color="auto"/>
              </w:divBdr>
              <w:divsChild>
                <w:div w:id="1250772289">
                  <w:marLeft w:val="0"/>
                  <w:marRight w:val="0"/>
                  <w:marTop w:val="0"/>
                  <w:marBottom w:val="0"/>
                  <w:divBdr>
                    <w:top w:val="none" w:sz="0" w:space="0" w:color="auto"/>
                    <w:left w:val="none" w:sz="0" w:space="0" w:color="auto"/>
                    <w:bottom w:val="none" w:sz="0" w:space="0" w:color="auto"/>
                    <w:right w:val="none" w:sz="0" w:space="0" w:color="auto"/>
                  </w:divBdr>
                  <w:divsChild>
                    <w:div w:id="2110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6120">
      <w:bodyDiv w:val="1"/>
      <w:marLeft w:val="0"/>
      <w:marRight w:val="0"/>
      <w:marTop w:val="0"/>
      <w:marBottom w:val="0"/>
      <w:divBdr>
        <w:top w:val="none" w:sz="0" w:space="0" w:color="auto"/>
        <w:left w:val="none" w:sz="0" w:space="0" w:color="auto"/>
        <w:bottom w:val="none" w:sz="0" w:space="0" w:color="auto"/>
        <w:right w:val="none" w:sz="0" w:space="0" w:color="auto"/>
      </w:divBdr>
    </w:div>
    <w:div w:id="1079403182">
      <w:bodyDiv w:val="1"/>
      <w:marLeft w:val="0"/>
      <w:marRight w:val="0"/>
      <w:marTop w:val="0"/>
      <w:marBottom w:val="0"/>
      <w:divBdr>
        <w:top w:val="none" w:sz="0" w:space="0" w:color="auto"/>
        <w:left w:val="none" w:sz="0" w:space="0" w:color="auto"/>
        <w:bottom w:val="none" w:sz="0" w:space="0" w:color="auto"/>
        <w:right w:val="none" w:sz="0" w:space="0" w:color="auto"/>
      </w:divBdr>
    </w:div>
    <w:div w:id="1221356307">
      <w:bodyDiv w:val="1"/>
      <w:marLeft w:val="0"/>
      <w:marRight w:val="0"/>
      <w:marTop w:val="0"/>
      <w:marBottom w:val="0"/>
      <w:divBdr>
        <w:top w:val="none" w:sz="0" w:space="0" w:color="auto"/>
        <w:left w:val="none" w:sz="0" w:space="0" w:color="auto"/>
        <w:bottom w:val="none" w:sz="0" w:space="0" w:color="auto"/>
        <w:right w:val="none" w:sz="0" w:space="0" w:color="auto"/>
      </w:divBdr>
      <w:divsChild>
        <w:div w:id="408430478">
          <w:marLeft w:val="0"/>
          <w:marRight w:val="0"/>
          <w:marTop w:val="0"/>
          <w:marBottom w:val="0"/>
          <w:divBdr>
            <w:top w:val="none" w:sz="0" w:space="0" w:color="auto"/>
            <w:left w:val="none" w:sz="0" w:space="0" w:color="auto"/>
            <w:bottom w:val="none" w:sz="0" w:space="0" w:color="auto"/>
            <w:right w:val="none" w:sz="0" w:space="0" w:color="auto"/>
          </w:divBdr>
        </w:div>
        <w:div w:id="577323961">
          <w:marLeft w:val="0"/>
          <w:marRight w:val="0"/>
          <w:marTop w:val="0"/>
          <w:marBottom w:val="0"/>
          <w:divBdr>
            <w:top w:val="none" w:sz="0" w:space="0" w:color="auto"/>
            <w:left w:val="none" w:sz="0" w:space="0" w:color="auto"/>
            <w:bottom w:val="none" w:sz="0" w:space="0" w:color="auto"/>
            <w:right w:val="none" w:sz="0" w:space="0" w:color="auto"/>
          </w:divBdr>
          <w:divsChild>
            <w:div w:id="945498623">
              <w:marLeft w:val="0"/>
              <w:marRight w:val="0"/>
              <w:marTop w:val="0"/>
              <w:marBottom w:val="0"/>
              <w:divBdr>
                <w:top w:val="none" w:sz="0" w:space="0" w:color="auto"/>
                <w:left w:val="none" w:sz="0" w:space="0" w:color="auto"/>
                <w:bottom w:val="none" w:sz="0" w:space="0" w:color="auto"/>
                <w:right w:val="none" w:sz="0" w:space="0" w:color="auto"/>
              </w:divBdr>
              <w:divsChild>
                <w:div w:id="165290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83094">
          <w:marLeft w:val="0"/>
          <w:marRight w:val="0"/>
          <w:marTop w:val="0"/>
          <w:marBottom w:val="0"/>
          <w:divBdr>
            <w:top w:val="none" w:sz="0" w:space="0" w:color="auto"/>
            <w:left w:val="none" w:sz="0" w:space="0" w:color="auto"/>
            <w:bottom w:val="none" w:sz="0" w:space="0" w:color="auto"/>
            <w:right w:val="none" w:sz="0" w:space="0" w:color="auto"/>
          </w:divBdr>
          <w:divsChild>
            <w:div w:id="1526820936">
              <w:marLeft w:val="0"/>
              <w:marRight w:val="0"/>
              <w:marTop w:val="0"/>
              <w:marBottom w:val="0"/>
              <w:divBdr>
                <w:top w:val="none" w:sz="0" w:space="0" w:color="auto"/>
                <w:left w:val="none" w:sz="0" w:space="0" w:color="auto"/>
                <w:bottom w:val="none" w:sz="0" w:space="0" w:color="auto"/>
                <w:right w:val="none" w:sz="0" w:space="0" w:color="auto"/>
              </w:divBdr>
              <w:divsChild>
                <w:div w:id="75532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13900">
          <w:marLeft w:val="0"/>
          <w:marRight w:val="0"/>
          <w:marTop w:val="0"/>
          <w:marBottom w:val="0"/>
          <w:divBdr>
            <w:top w:val="none" w:sz="0" w:space="0" w:color="auto"/>
            <w:left w:val="none" w:sz="0" w:space="0" w:color="auto"/>
            <w:bottom w:val="none" w:sz="0" w:space="0" w:color="auto"/>
            <w:right w:val="none" w:sz="0" w:space="0" w:color="auto"/>
          </w:divBdr>
          <w:divsChild>
            <w:div w:id="578059655">
              <w:marLeft w:val="0"/>
              <w:marRight w:val="0"/>
              <w:marTop w:val="0"/>
              <w:marBottom w:val="0"/>
              <w:divBdr>
                <w:top w:val="none" w:sz="0" w:space="0" w:color="auto"/>
                <w:left w:val="none" w:sz="0" w:space="0" w:color="auto"/>
                <w:bottom w:val="none" w:sz="0" w:space="0" w:color="auto"/>
                <w:right w:val="none" w:sz="0" w:space="0" w:color="auto"/>
              </w:divBdr>
              <w:divsChild>
                <w:div w:id="1218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290172">
      <w:bodyDiv w:val="1"/>
      <w:marLeft w:val="0"/>
      <w:marRight w:val="0"/>
      <w:marTop w:val="0"/>
      <w:marBottom w:val="0"/>
      <w:divBdr>
        <w:top w:val="none" w:sz="0" w:space="0" w:color="auto"/>
        <w:left w:val="none" w:sz="0" w:space="0" w:color="auto"/>
        <w:bottom w:val="none" w:sz="0" w:space="0" w:color="auto"/>
        <w:right w:val="none" w:sz="0" w:space="0" w:color="auto"/>
      </w:divBdr>
    </w:div>
    <w:div w:id="1254515605">
      <w:bodyDiv w:val="1"/>
      <w:marLeft w:val="0"/>
      <w:marRight w:val="0"/>
      <w:marTop w:val="0"/>
      <w:marBottom w:val="0"/>
      <w:divBdr>
        <w:top w:val="none" w:sz="0" w:space="0" w:color="auto"/>
        <w:left w:val="none" w:sz="0" w:space="0" w:color="auto"/>
        <w:bottom w:val="none" w:sz="0" w:space="0" w:color="auto"/>
        <w:right w:val="none" w:sz="0" w:space="0" w:color="auto"/>
      </w:divBdr>
    </w:div>
    <w:div w:id="1266839277">
      <w:bodyDiv w:val="1"/>
      <w:marLeft w:val="0"/>
      <w:marRight w:val="0"/>
      <w:marTop w:val="0"/>
      <w:marBottom w:val="0"/>
      <w:divBdr>
        <w:top w:val="none" w:sz="0" w:space="0" w:color="auto"/>
        <w:left w:val="none" w:sz="0" w:space="0" w:color="auto"/>
        <w:bottom w:val="none" w:sz="0" w:space="0" w:color="auto"/>
        <w:right w:val="none" w:sz="0" w:space="0" w:color="auto"/>
      </w:divBdr>
    </w:div>
    <w:div w:id="1286421481">
      <w:bodyDiv w:val="1"/>
      <w:marLeft w:val="0"/>
      <w:marRight w:val="0"/>
      <w:marTop w:val="0"/>
      <w:marBottom w:val="0"/>
      <w:divBdr>
        <w:top w:val="none" w:sz="0" w:space="0" w:color="auto"/>
        <w:left w:val="none" w:sz="0" w:space="0" w:color="auto"/>
        <w:bottom w:val="none" w:sz="0" w:space="0" w:color="auto"/>
        <w:right w:val="none" w:sz="0" w:space="0" w:color="auto"/>
      </w:divBdr>
    </w:div>
    <w:div w:id="1288779703">
      <w:bodyDiv w:val="1"/>
      <w:marLeft w:val="0"/>
      <w:marRight w:val="0"/>
      <w:marTop w:val="0"/>
      <w:marBottom w:val="0"/>
      <w:divBdr>
        <w:top w:val="none" w:sz="0" w:space="0" w:color="auto"/>
        <w:left w:val="none" w:sz="0" w:space="0" w:color="auto"/>
        <w:bottom w:val="none" w:sz="0" w:space="0" w:color="auto"/>
        <w:right w:val="none" w:sz="0" w:space="0" w:color="auto"/>
      </w:divBdr>
    </w:div>
    <w:div w:id="1356885486">
      <w:bodyDiv w:val="1"/>
      <w:marLeft w:val="0"/>
      <w:marRight w:val="0"/>
      <w:marTop w:val="0"/>
      <w:marBottom w:val="0"/>
      <w:divBdr>
        <w:top w:val="none" w:sz="0" w:space="0" w:color="auto"/>
        <w:left w:val="none" w:sz="0" w:space="0" w:color="auto"/>
        <w:bottom w:val="none" w:sz="0" w:space="0" w:color="auto"/>
        <w:right w:val="none" w:sz="0" w:space="0" w:color="auto"/>
      </w:divBdr>
      <w:divsChild>
        <w:div w:id="1023937952">
          <w:marLeft w:val="0"/>
          <w:marRight w:val="0"/>
          <w:marTop w:val="0"/>
          <w:marBottom w:val="0"/>
          <w:divBdr>
            <w:top w:val="none" w:sz="0" w:space="0" w:color="auto"/>
            <w:left w:val="none" w:sz="0" w:space="0" w:color="auto"/>
            <w:bottom w:val="none" w:sz="0" w:space="0" w:color="auto"/>
            <w:right w:val="none" w:sz="0" w:space="0" w:color="auto"/>
          </w:divBdr>
          <w:divsChild>
            <w:div w:id="1721318509">
              <w:marLeft w:val="0"/>
              <w:marRight w:val="0"/>
              <w:marTop w:val="0"/>
              <w:marBottom w:val="0"/>
              <w:divBdr>
                <w:top w:val="none" w:sz="0" w:space="0" w:color="auto"/>
                <w:left w:val="none" w:sz="0" w:space="0" w:color="auto"/>
                <w:bottom w:val="none" w:sz="0" w:space="0" w:color="auto"/>
                <w:right w:val="none" w:sz="0" w:space="0" w:color="auto"/>
              </w:divBdr>
              <w:divsChild>
                <w:div w:id="523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065543">
          <w:marLeft w:val="0"/>
          <w:marRight w:val="0"/>
          <w:marTop w:val="0"/>
          <w:marBottom w:val="0"/>
          <w:divBdr>
            <w:top w:val="none" w:sz="0" w:space="0" w:color="auto"/>
            <w:left w:val="none" w:sz="0" w:space="0" w:color="auto"/>
            <w:bottom w:val="none" w:sz="0" w:space="0" w:color="auto"/>
            <w:right w:val="none" w:sz="0" w:space="0" w:color="auto"/>
          </w:divBdr>
          <w:divsChild>
            <w:div w:id="642544143">
              <w:marLeft w:val="0"/>
              <w:marRight w:val="0"/>
              <w:marTop w:val="0"/>
              <w:marBottom w:val="0"/>
              <w:divBdr>
                <w:top w:val="none" w:sz="0" w:space="0" w:color="auto"/>
                <w:left w:val="none" w:sz="0" w:space="0" w:color="auto"/>
                <w:bottom w:val="none" w:sz="0" w:space="0" w:color="auto"/>
                <w:right w:val="none" w:sz="0" w:space="0" w:color="auto"/>
              </w:divBdr>
              <w:divsChild>
                <w:div w:id="34413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529268">
      <w:bodyDiv w:val="1"/>
      <w:marLeft w:val="0"/>
      <w:marRight w:val="0"/>
      <w:marTop w:val="0"/>
      <w:marBottom w:val="0"/>
      <w:divBdr>
        <w:top w:val="none" w:sz="0" w:space="0" w:color="auto"/>
        <w:left w:val="none" w:sz="0" w:space="0" w:color="auto"/>
        <w:bottom w:val="none" w:sz="0" w:space="0" w:color="auto"/>
        <w:right w:val="none" w:sz="0" w:space="0" w:color="auto"/>
      </w:divBdr>
      <w:divsChild>
        <w:div w:id="46608226">
          <w:marLeft w:val="0"/>
          <w:marRight w:val="0"/>
          <w:marTop w:val="0"/>
          <w:marBottom w:val="0"/>
          <w:divBdr>
            <w:top w:val="none" w:sz="0" w:space="0" w:color="auto"/>
            <w:left w:val="none" w:sz="0" w:space="0" w:color="auto"/>
            <w:bottom w:val="none" w:sz="0" w:space="0" w:color="auto"/>
            <w:right w:val="none" w:sz="0" w:space="0" w:color="auto"/>
          </w:divBdr>
          <w:divsChild>
            <w:div w:id="1697347162">
              <w:marLeft w:val="0"/>
              <w:marRight w:val="0"/>
              <w:marTop w:val="0"/>
              <w:marBottom w:val="0"/>
              <w:divBdr>
                <w:top w:val="none" w:sz="0" w:space="0" w:color="auto"/>
                <w:left w:val="none" w:sz="0" w:space="0" w:color="auto"/>
                <w:bottom w:val="none" w:sz="0" w:space="0" w:color="auto"/>
                <w:right w:val="none" w:sz="0" w:space="0" w:color="auto"/>
              </w:divBdr>
              <w:divsChild>
                <w:div w:id="144723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31967">
          <w:marLeft w:val="0"/>
          <w:marRight w:val="0"/>
          <w:marTop w:val="0"/>
          <w:marBottom w:val="0"/>
          <w:divBdr>
            <w:top w:val="none" w:sz="0" w:space="0" w:color="auto"/>
            <w:left w:val="none" w:sz="0" w:space="0" w:color="auto"/>
            <w:bottom w:val="none" w:sz="0" w:space="0" w:color="auto"/>
            <w:right w:val="none" w:sz="0" w:space="0" w:color="auto"/>
          </w:divBdr>
          <w:divsChild>
            <w:div w:id="1617908201">
              <w:marLeft w:val="0"/>
              <w:marRight w:val="0"/>
              <w:marTop w:val="0"/>
              <w:marBottom w:val="0"/>
              <w:divBdr>
                <w:top w:val="none" w:sz="0" w:space="0" w:color="auto"/>
                <w:left w:val="none" w:sz="0" w:space="0" w:color="auto"/>
                <w:bottom w:val="none" w:sz="0" w:space="0" w:color="auto"/>
                <w:right w:val="none" w:sz="0" w:space="0" w:color="auto"/>
              </w:divBdr>
              <w:divsChild>
                <w:div w:id="198765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989507">
      <w:bodyDiv w:val="1"/>
      <w:marLeft w:val="0"/>
      <w:marRight w:val="0"/>
      <w:marTop w:val="0"/>
      <w:marBottom w:val="0"/>
      <w:divBdr>
        <w:top w:val="none" w:sz="0" w:space="0" w:color="auto"/>
        <w:left w:val="none" w:sz="0" w:space="0" w:color="auto"/>
        <w:bottom w:val="none" w:sz="0" w:space="0" w:color="auto"/>
        <w:right w:val="none" w:sz="0" w:space="0" w:color="auto"/>
      </w:divBdr>
      <w:divsChild>
        <w:div w:id="1051005362">
          <w:marLeft w:val="0"/>
          <w:marRight w:val="0"/>
          <w:marTop w:val="0"/>
          <w:marBottom w:val="0"/>
          <w:divBdr>
            <w:top w:val="none" w:sz="0" w:space="0" w:color="auto"/>
            <w:left w:val="none" w:sz="0" w:space="0" w:color="auto"/>
            <w:bottom w:val="none" w:sz="0" w:space="0" w:color="auto"/>
            <w:right w:val="none" w:sz="0" w:space="0" w:color="auto"/>
          </w:divBdr>
          <w:divsChild>
            <w:div w:id="461849543">
              <w:marLeft w:val="0"/>
              <w:marRight w:val="0"/>
              <w:marTop w:val="0"/>
              <w:marBottom w:val="0"/>
              <w:divBdr>
                <w:top w:val="none" w:sz="0" w:space="0" w:color="auto"/>
                <w:left w:val="none" w:sz="0" w:space="0" w:color="auto"/>
                <w:bottom w:val="none" w:sz="0" w:space="0" w:color="auto"/>
                <w:right w:val="none" w:sz="0" w:space="0" w:color="auto"/>
              </w:divBdr>
              <w:divsChild>
                <w:div w:id="1065640070">
                  <w:marLeft w:val="0"/>
                  <w:marRight w:val="0"/>
                  <w:marTop w:val="0"/>
                  <w:marBottom w:val="0"/>
                  <w:divBdr>
                    <w:top w:val="none" w:sz="0" w:space="0" w:color="auto"/>
                    <w:left w:val="none" w:sz="0" w:space="0" w:color="auto"/>
                    <w:bottom w:val="none" w:sz="0" w:space="0" w:color="auto"/>
                    <w:right w:val="none" w:sz="0" w:space="0" w:color="auto"/>
                  </w:divBdr>
                  <w:divsChild>
                    <w:div w:id="126113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45590">
              <w:marLeft w:val="0"/>
              <w:marRight w:val="0"/>
              <w:marTop w:val="0"/>
              <w:marBottom w:val="0"/>
              <w:divBdr>
                <w:top w:val="none" w:sz="0" w:space="0" w:color="auto"/>
                <w:left w:val="none" w:sz="0" w:space="0" w:color="auto"/>
                <w:bottom w:val="none" w:sz="0" w:space="0" w:color="auto"/>
                <w:right w:val="none" w:sz="0" w:space="0" w:color="auto"/>
              </w:divBdr>
              <w:divsChild>
                <w:div w:id="801383895">
                  <w:marLeft w:val="0"/>
                  <w:marRight w:val="0"/>
                  <w:marTop w:val="0"/>
                  <w:marBottom w:val="0"/>
                  <w:divBdr>
                    <w:top w:val="none" w:sz="0" w:space="0" w:color="auto"/>
                    <w:left w:val="none" w:sz="0" w:space="0" w:color="auto"/>
                    <w:bottom w:val="none" w:sz="0" w:space="0" w:color="auto"/>
                    <w:right w:val="none" w:sz="0" w:space="0" w:color="auto"/>
                  </w:divBdr>
                  <w:divsChild>
                    <w:div w:id="154181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29671">
              <w:marLeft w:val="0"/>
              <w:marRight w:val="0"/>
              <w:marTop w:val="0"/>
              <w:marBottom w:val="0"/>
              <w:divBdr>
                <w:top w:val="none" w:sz="0" w:space="0" w:color="auto"/>
                <w:left w:val="none" w:sz="0" w:space="0" w:color="auto"/>
                <w:bottom w:val="none" w:sz="0" w:space="0" w:color="auto"/>
                <w:right w:val="none" w:sz="0" w:space="0" w:color="auto"/>
              </w:divBdr>
            </w:div>
            <w:div w:id="1332955054">
              <w:marLeft w:val="0"/>
              <w:marRight w:val="0"/>
              <w:marTop w:val="0"/>
              <w:marBottom w:val="0"/>
              <w:divBdr>
                <w:top w:val="none" w:sz="0" w:space="0" w:color="auto"/>
                <w:left w:val="none" w:sz="0" w:space="0" w:color="auto"/>
                <w:bottom w:val="none" w:sz="0" w:space="0" w:color="auto"/>
                <w:right w:val="none" w:sz="0" w:space="0" w:color="auto"/>
              </w:divBdr>
              <w:divsChild>
                <w:div w:id="2070570974">
                  <w:marLeft w:val="0"/>
                  <w:marRight w:val="0"/>
                  <w:marTop w:val="0"/>
                  <w:marBottom w:val="0"/>
                  <w:divBdr>
                    <w:top w:val="none" w:sz="0" w:space="0" w:color="auto"/>
                    <w:left w:val="none" w:sz="0" w:space="0" w:color="auto"/>
                    <w:bottom w:val="none" w:sz="0" w:space="0" w:color="auto"/>
                    <w:right w:val="none" w:sz="0" w:space="0" w:color="auto"/>
                  </w:divBdr>
                  <w:divsChild>
                    <w:div w:id="7054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799586">
              <w:marLeft w:val="0"/>
              <w:marRight w:val="0"/>
              <w:marTop w:val="0"/>
              <w:marBottom w:val="0"/>
              <w:divBdr>
                <w:top w:val="none" w:sz="0" w:space="0" w:color="auto"/>
                <w:left w:val="none" w:sz="0" w:space="0" w:color="auto"/>
                <w:bottom w:val="none" w:sz="0" w:space="0" w:color="auto"/>
                <w:right w:val="none" w:sz="0" w:space="0" w:color="auto"/>
              </w:divBdr>
              <w:divsChild>
                <w:div w:id="716900431">
                  <w:marLeft w:val="0"/>
                  <w:marRight w:val="0"/>
                  <w:marTop w:val="0"/>
                  <w:marBottom w:val="0"/>
                  <w:divBdr>
                    <w:top w:val="none" w:sz="0" w:space="0" w:color="auto"/>
                    <w:left w:val="none" w:sz="0" w:space="0" w:color="auto"/>
                    <w:bottom w:val="none" w:sz="0" w:space="0" w:color="auto"/>
                    <w:right w:val="none" w:sz="0" w:space="0" w:color="auto"/>
                  </w:divBdr>
                  <w:divsChild>
                    <w:div w:id="22144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81016">
              <w:marLeft w:val="0"/>
              <w:marRight w:val="0"/>
              <w:marTop w:val="0"/>
              <w:marBottom w:val="0"/>
              <w:divBdr>
                <w:top w:val="none" w:sz="0" w:space="0" w:color="auto"/>
                <w:left w:val="none" w:sz="0" w:space="0" w:color="auto"/>
                <w:bottom w:val="none" w:sz="0" w:space="0" w:color="auto"/>
                <w:right w:val="none" w:sz="0" w:space="0" w:color="auto"/>
              </w:divBdr>
              <w:divsChild>
                <w:div w:id="711031392">
                  <w:marLeft w:val="0"/>
                  <w:marRight w:val="0"/>
                  <w:marTop w:val="0"/>
                  <w:marBottom w:val="0"/>
                  <w:divBdr>
                    <w:top w:val="none" w:sz="0" w:space="0" w:color="auto"/>
                    <w:left w:val="none" w:sz="0" w:space="0" w:color="auto"/>
                    <w:bottom w:val="none" w:sz="0" w:space="0" w:color="auto"/>
                    <w:right w:val="none" w:sz="0" w:space="0" w:color="auto"/>
                  </w:divBdr>
                  <w:divsChild>
                    <w:div w:id="166134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242137">
              <w:marLeft w:val="0"/>
              <w:marRight w:val="0"/>
              <w:marTop w:val="0"/>
              <w:marBottom w:val="0"/>
              <w:divBdr>
                <w:top w:val="none" w:sz="0" w:space="0" w:color="auto"/>
                <w:left w:val="none" w:sz="0" w:space="0" w:color="auto"/>
                <w:bottom w:val="none" w:sz="0" w:space="0" w:color="auto"/>
                <w:right w:val="none" w:sz="0" w:space="0" w:color="auto"/>
              </w:divBdr>
              <w:divsChild>
                <w:div w:id="827790927">
                  <w:marLeft w:val="0"/>
                  <w:marRight w:val="0"/>
                  <w:marTop w:val="0"/>
                  <w:marBottom w:val="0"/>
                  <w:divBdr>
                    <w:top w:val="none" w:sz="0" w:space="0" w:color="auto"/>
                    <w:left w:val="none" w:sz="0" w:space="0" w:color="auto"/>
                    <w:bottom w:val="none" w:sz="0" w:space="0" w:color="auto"/>
                    <w:right w:val="none" w:sz="0" w:space="0" w:color="auto"/>
                  </w:divBdr>
                  <w:divsChild>
                    <w:div w:id="6578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73713">
              <w:marLeft w:val="0"/>
              <w:marRight w:val="0"/>
              <w:marTop w:val="0"/>
              <w:marBottom w:val="0"/>
              <w:divBdr>
                <w:top w:val="none" w:sz="0" w:space="0" w:color="auto"/>
                <w:left w:val="none" w:sz="0" w:space="0" w:color="auto"/>
                <w:bottom w:val="none" w:sz="0" w:space="0" w:color="auto"/>
                <w:right w:val="none" w:sz="0" w:space="0" w:color="auto"/>
              </w:divBdr>
              <w:divsChild>
                <w:div w:id="1983194107">
                  <w:marLeft w:val="0"/>
                  <w:marRight w:val="0"/>
                  <w:marTop w:val="0"/>
                  <w:marBottom w:val="0"/>
                  <w:divBdr>
                    <w:top w:val="none" w:sz="0" w:space="0" w:color="auto"/>
                    <w:left w:val="none" w:sz="0" w:space="0" w:color="auto"/>
                    <w:bottom w:val="none" w:sz="0" w:space="0" w:color="auto"/>
                    <w:right w:val="none" w:sz="0" w:space="0" w:color="auto"/>
                  </w:divBdr>
                  <w:divsChild>
                    <w:div w:id="19155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05611">
          <w:marLeft w:val="0"/>
          <w:marRight w:val="0"/>
          <w:marTop w:val="0"/>
          <w:marBottom w:val="0"/>
          <w:divBdr>
            <w:top w:val="none" w:sz="0" w:space="0" w:color="auto"/>
            <w:left w:val="none" w:sz="0" w:space="0" w:color="auto"/>
            <w:bottom w:val="none" w:sz="0" w:space="0" w:color="auto"/>
            <w:right w:val="none" w:sz="0" w:space="0" w:color="auto"/>
          </w:divBdr>
          <w:divsChild>
            <w:div w:id="1504203291">
              <w:marLeft w:val="0"/>
              <w:marRight w:val="0"/>
              <w:marTop w:val="0"/>
              <w:marBottom w:val="0"/>
              <w:divBdr>
                <w:top w:val="none" w:sz="0" w:space="0" w:color="auto"/>
                <w:left w:val="none" w:sz="0" w:space="0" w:color="auto"/>
                <w:bottom w:val="none" w:sz="0" w:space="0" w:color="auto"/>
                <w:right w:val="none" w:sz="0" w:space="0" w:color="auto"/>
              </w:divBdr>
              <w:divsChild>
                <w:div w:id="156504795">
                  <w:marLeft w:val="0"/>
                  <w:marRight w:val="0"/>
                  <w:marTop w:val="0"/>
                  <w:marBottom w:val="0"/>
                  <w:divBdr>
                    <w:top w:val="none" w:sz="0" w:space="0" w:color="auto"/>
                    <w:left w:val="none" w:sz="0" w:space="0" w:color="auto"/>
                    <w:bottom w:val="none" w:sz="0" w:space="0" w:color="auto"/>
                    <w:right w:val="none" w:sz="0" w:space="0" w:color="auto"/>
                  </w:divBdr>
                  <w:divsChild>
                    <w:div w:id="4830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80347">
              <w:marLeft w:val="0"/>
              <w:marRight w:val="0"/>
              <w:marTop w:val="0"/>
              <w:marBottom w:val="0"/>
              <w:divBdr>
                <w:top w:val="none" w:sz="0" w:space="0" w:color="auto"/>
                <w:left w:val="none" w:sz="0" w:space="0" w:color="auto"/>
                <w:bottom w:val="none" w:sz="0" w:space="0" w:color="auto"/>
                <w:right w:val="none" w:sz="0" w:space="0" w:color="auto"/>
              </w:divBdr>
            </w:div>
            <w:div w:id="1628050312">
              <w:marLeft w:val="0"/>
              <w:marRight w:val="0"/>
              <w:marTop w:val="0"/>
              <w:marBottom w:val="0"/>
              <w:divBdr>
                <w:top w:val="none" w:sz="0" w:space="0" w:color="auto"/>
                <w:left w:val="none" w:sz="0" w:space="0" w:color="auto"/>
                <w:bottom w:val="none" w:sz="0" w:space="0" w:color="auto"/>
                <w:right w:val="none" w:sz="0" w:space="0" w:color="auto"/>
              </w:divBdr>
              <w:divsChild>
                <w:div w:id="93090566">
                  <w:marLeft w:val="0"/>
                  <w:marRight w:val="0"/>
                  <w:marTop w:val="0"/>
                  <w:marBottom w:val="0"/>
                  <w:divBdr>
                    <w:top w:val="none" w:sz="0" w:space="0" w:color="auto"/>
                    <w:left w:val="none" w:sz="0" w:space="0" w:color="auto"/>
                    <w:bottom w:val="none" w:sz="0" w:space="0" w:color="auto"/>
                    <w:right w:val="none" w:sz="0" w:space="0" w:color="auto"/>
                  </w:divBdr>
                  <w:divsChild>
                    <w:div w:id="10284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093176">
      <w:bodyDiv w:val="1"/>
      <w:marLeft w:val="0"/>
      <w:marRight w:val="0"/>
      <w:marTop w:val="0"/>
      <w:marBottom w:val="0"/>
      <w:divBdr>
        <w:top w:val="none" w:sz="0" w:space="0" w:color="auto"/>
        <w:left w:val="none" w:sz="0" w:space="0" w:color="auto"/>
        <w:bottom w:val="none" w:sz="0" w:space="0" w:color="auto"/>
        <w:right w:val="none" w:sz="0" w:space="0" w:color="auto"/>
      </w:divBdr>
    </w:div>
    <w:div w:id="1543715483">
      <w:bodyDiv w:val="1"/>
      <w:marLeft w:val="0"/>
      <w:marRight w:val="0"/>
      <w:marTop w:val="0"/>
      <w:marBottom w:val="0"/>
      <w:divBdr>
        <w:top w:val="none" w:sz="0" w:space="0" w:color="auto"/>
        <w:left w:val="none" w:sz="0" w:space="0" w:color="auto"/>
        <w:bottom w:val="none" w:sz="0" w:space="0" w:color="auto"/>
        <w:right w:val="none" w:sz="0" w:space="0" w:color="auto"/>
      </w:divBdr>
    </w:div>
    <w:div w:id="1571303178">
      <w:bodyDiv w:val="1"/>
      <w:marLeft w:val="0"/>
      <w:marRight w:val="0"/>
      <w:marTop w:val="0"/>
      <w:marBottom w:val="0"/>
      <w:divBdr>
        <w:top w:val="none" w:sz="0" w:space="0" w:color="auto"/>
        <w:left w:val="none" w:sz="0" w:space="0" w:color="auto"/>
        <w:bottom w:val="none" w:sz="0" w:space="0" w:color="auto"/>
        <w:right w:val="none" w:sz="0" w:space="0" w:color="auto"/>
      </w:divBdr>
      <w:divsChild>
        <w:div w:id="1604917686">
          <w:marLeft w:val="0"/>
          <w:marRight w:val="0"/>
          <w:marTop w:val="0"/>
          <w:marBottom w:val="0"/>
          <w:divBdr>
            <w:top w:val="none" w:sz="0" w:space="0" w:color="auto"/>
            <w:left w:val="none" w:sz="0" w:space="0" w:color="auto"/>
            <w:bottom w:val="none" w:sz="0" w:space="0" w:color="auto"/>
            <w:right w:val="none" w:sz="0" w:space="0" w:color="auto"/>
          </w:divBdr>
          <w:divsChild>
            <w:div w:id="94785430">
              <w:marLeft w:val="0"/>
              <w:marRight w:val="0"/>
              <w:marTop w:val="0"/>
              <w:marBottom w:val="0"/>
              <w:divBdr>
                <w:top w:val="none" w:sz="0" w:space="0" w:color="auto"/>
                <w:left w:val="none" w:sz="0" w:space="0" w:color="auto"/>
                <w:bottom w:val="none" w:sz="0" w:space="0" w:color="auto"/>
                <w:right w:val="none" w:sz="0" w:space="0" w:color="auto"/>
              </w:divBdr>
            </w:div>
          </w:divsChild>
        </w:div>
        <w:div w:id="2030719462">
          <w:marLeft w:val="0"/>
          <w:marRight w:val="0"/>
          <w:marTop w:val="0"/>
          <w:marBottom w:val="0"/>
          <w:divBdr>
            <w:top w:val="none" w:sz="0" w:space="0" w:color="auto"/>
            <w:left w:val="none" w:sz="0" w:space="0" w:color="auto"/>
            <w:bottom w:val="none" w:sz="0" w:space="0" w:color="auto"/>
            <w:right w:val="none" w:sz="0" w:space="0" w:color="auto"/>
          </w:divBdr>
          <w:divsChild>
            <w:div w:id="178893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35802">
      <w:bodyDiv w:val="1"/>
      <w:marLeft w:val="0"/>
      <w:marRight w:val="0"/>
      <w:marTop w:val="0"/>
      <w:marBottom w:val="0"/>
      <w:divBdr>
        <w:top w:val="none" w:sz="0" w:space="0" w:color="auto"/>
        <w:left w:val="none" w:sz="0" w:space="0" w:color="auto"/>
        <w:bottom w:val="none" w:sz="0" w:space="0" w:color="auto"/>
        <w:right w:val="none" w:sz="0" w:space="0" w:color="auto"/>
      </w:divBdr>
      <w:divsChild>
        <w:div w:id="620965941">
          <w:marLeft w:val="0"/>
          <w:marRight w:val="0"/>
          <w:marTop w:val="0"/>
          <w:marBottom w:val="0"/>
          <w:divBdr>
            <w:top w:val="none" w:sz="0" w:space="0" w:color="auto"/>
            <w:left w:val="none" w:sz="0" w:space="0" w:color="auto"/>
            <w:bottom w:val="none" w:sz="0" w:space="0" w:color="auto"/>
            <w:right w:val="none" w:sz="0" w:space="0" w:color="auto"/>
          </w:divBdr>
        </w:div>
        <w:div w:id="653530473">
          <w:marLeft w:val="0"/>
          <w:marRight w:val="0"/>
          <w:marTop w:val="0"/>
          <w:marBottom w:val="0"/>
          <w:divBdr>
            <w:top w:val="none" w:sz="0" w:space="0" w:color="auto"/>
            <w:left w:val="none" w:sz="0" w:space="0" w:color="auto"/>
            <w:bottom w:val="none" w:sz="0" w:space="0" w:color="auto"/>
            <w:right w:val="none" w:sz="0" w:space="0" w:color="auto"/>
          </w:divBdr>
          <w:divsChild>
            <w:div w:id="756173874">
              <w:marLeft w:val="0"/>
              <w:marRight w:val="0"/>
              <w:marTop w:val="0"/>
              <w:marBottom w:val="0"/>
              <w:divBdr>
                <w:top w:val="none" w:sz="0" w:space="0" w:color="auto"/>
                <w:left w:val="none" w:sz="0" w:space="0" w:color="auto"/>
                <w:bottom w:val="none" w:sz="0" w:space="0" w:color="auto"/>
                <w:right w:val="none" w:sz="0" w:space="0" w:color="auto"/>
              </w:divBdr>
              <w:divsChild>
                <w:div w:id="175474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00973">
          <w:marLeft w:val="0"/>
          <w:marRight w:val="0"/>
          <w:marTop w:val="0"/>
          <w:marBottom w:val="0"/>
          <w:divBdr>
            <w:top w:val="none" w:sz="0" w:space="0" w:color="auto"/>
            <w:left w:val="none" w:sz="0" w:space="0" w:color="auto"/>
            <w:bottom w:val="none" w:sz="0" w:space="0" w:color="auto"/>
            <w:right w:val="none" w:sz="0" w:space="0" w:color="auto"/>
          </w:divBdr>
          <w:divsChild>
            <w:div w:id="763259232">
              <w:marLeft w:val="0"/>
              <w:marRight w:val="0"/>
              <w:marTop w:val="0"/>
              <w:marBottom w:val="0"/>
              <w:divBdr>
                <w:top w:val="none" w:sz="0" w:space="0" w:color="auto"/>
                <w:left w:val="none" w:sz="0" w:space="0" w:color="auto"/>
                <w:bottom w:val="none" w:sz="0" w:space="0" w:color="auto"/>
                <w:right w:val="none" w:sz="0" w:space="0" w:color="auto"/>
              </w:divBdr>
              <w:divsChild>
                <w:div w:id="77274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04978">
          <w:marLeft w:val="0"/>
          <w:marRight w:val="0"/>
          <w:marTop w:val="0"/>
          <w:marBottom w:val="0"/>
          <w:divBdr>
            <w:top w:val="none" w:sz="0" w:space="0" w:color="auto"/>
            <w:left w:val="none" w:sz="0" w:space="0" w:color="auto"/>
            <w:bottom w:val="none" w:sz="0" w:space="0" w:color="auto"/>
            <w:right w:val="none" w:sz="0" w:space="0" w:color="auto"/>
          </w:divBdr>
          <w:divsChild>
            <w:div w:id="1026836081">
              <w:marLeft w:val="0"/>
              <w:marRight w:val="0"/>
              <w:marTop w:val="0"/>
              <w:marBottom w:val="0"/>
              <w:divBdr>
                <w:top w:val="none" w:sz="0" w:space="0" w:color="auto"/>
                <w:left w:val="none" w:sz="0" w:space="0" w:color="auto"/>
                <w:bottom w:val="none" w:sz="0" w:space="0" w:color="auto"/>
                <w:right w:val="none" w:sz="0" w:space="0" w:color="auto"/>
              </w:divBdr>
              <w:divsChild>
                <w:div w:id="183927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654524">
      <w:bodyDiv w:val="1"/>
      <w:marLeft w:val="0"/>
      <w:marRight w:val="0"/>
      <w:marTop w:val="0"/>
      <w:marBottom w:val="0"/>
      <w:divBdr>
        <w:top w:val="none" w:sz="0" w:space="0" w:color="auto"/>
        <w:left w:val="none" w:sz="0" w:space="0" w:color="auto"/>
        <w:bottom w:val="none" w:sz="0" w:space="0" w:color="auto"/>
        <w:right w:val="none" w:sz="0" w:space="0" w:color="auto"/>
      </w:divBdr>
    </w:div>
    <w:div w:id="1628200146">
      <w:bodyDiv w:val="1"/>
      <w:marLeft w:val="0"/>
      <w:marRight w:val="0"/>
      <w:marTop w:val="0"/>
      <w:marBottom w:val="0"/>
      <w:divBdr>
        <w:top w:val="none" w:sz="0" w:space="0" w:color="auto"/>
        <w:left w:val="none" w:sz="0" w:space="0" w:color="auto"/>
        <w:bottom w:val="none" w:sz="0" w:space="0" w:color="auto"/>
        <w:right w:val="none" w:sz="0" w:space="0" w:color="auto"/>
      </w:divBdr>
    </w:div>
    <w:div w:id="1664964151">
      <w:bodyDiv w:val="1"/>
      <w:marLeft w:val="0"/>
      <w:marRight w:val="0"/>
      <w:marTop w:val="0"/>
      <w:marBottom w:val="0"/>
      <w:divBdr>
        <w:top w:val="none" w:sz="0" w:space="0" w:color="auto"/>
        <w:left w:val="none" w:sz="0" w:space="0" w:color="auto"/>
        <w:bottom w:val="none" w:sz="0" w:space="0" w:color="auto"/>
        <w:right w:val="none" w:sz="0" w:space="0" w:color="auto"/>
      </w:divBdr>
    </w:div>
    <w:div w:id="1672562798">
      <w:bodyDiv w:val="1"/>
      <w:marLeft w:val="0"/>
      <w:marRight w:val="0"/>
      <w:marTop w:val="0"/>
      <w:marBottom w:val="0"/>
      <w:divBdr>
        <w:top w:val="none" w:sz="0" w:space="0" w:color="auto"/>
        <w:left w:val="none" w:sz="0" w:space="0" w:color="auto"/>
        <w:bottom w:val="none" w:sz="0" w:space="0" w:color="auto"/>
        <w:right w:val="none" w:sz="0" w:space="0" w:color="auto"/>
      </w:divBdr>
      <w:divsChild>
        <w:div w:id="352457442">
          <w:marLeft w:val="0"/>
          <w:marRight w:val="0"/>
          <w:marTop w:val="0"/>
          <w:marBottom w:val="0"/>
          <w:divBdr>
            <w:top w:val="none" w:sz="0" w:space="0" w:color="auto"/>
            <w:left w:val="none" w:sz="0" w:space="0" w:color="auto"/>
            <w:bottom w:val="none" w:sz="0" w:space="0" w:color="auto"/>
            <w:right w:val="none" w:sz="0" w:space="0" w:color="auto"/>
          </w:divBdr>
          <w:divsChild>
            <w:div w:id="1960184206">
              <w:marLeft w:val="0"/>
              <w:marRight w:val="0"/>
              <w:marTop w:val="0"/>
              <w:marBottom w:val="0"/>
              <w:divBdr>
                <w:top w:val="none" w:sz="0" w:space="0" w:color="auto"/>
                <w:left w:val="none" w:sz="0" w:space="0" w:color="auto"/>
                <w:bottom w:val="none" w:sz="0" w:space="0" w:color="auto"/>
                <w:right w:val="none" w:sz="0" w:space="0" w:color="auto"/>
              </w:divBdr>
              <w:divsChild>
                <w:div w:id="78866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846290">
          <w:marLeft w:val="0"/>
          <w:marRight w:val="0"/>
          <w:marTop w:val="0"/>
          <w:marBottom w:val="0"/>
          <w:divBdr>
            <w:top w:val="none" w:sz="0" w:space="0" w:color="auto"/>
            <w:left w:val="none" w:sz="0" w:space="0" w:color="auto"/>
            <w:bottom w:val="none" w:sz="0" w:space="0" w:color="auto"/>
            <w:right w:val="none" w:sz="0" w:space="0" w:color="auto"/>
          </w:divBdr>
        </w:div>
      </w:divsChild>
    </w:div>
    <w:div w:id="1738627136">
      <w:bodyDiv w:val="1"/>
      <w:marLeft w:val="0"/>
      <w:marRight w:val="0"/>
      <w:marTop w:val="0"/>
      <w:marBottom w:val="0"/>
      <w:divBdr>
        <w:top w:val="none" w:sz="0" w:space="0" w:color="auto"/>
        <w:left w:val="none" w:sz="0" w:space="0" w:color="auto"/>
        <w:bottom w:val="none" w:sz="0" w:space="0" w:color="auto"/>
        <w:right w:val="none" w:sz="0" w:space="0" w:color="auto"/>
      </w:divBdr>
      <w:divsChild>
        <w:div w:id="21636210">
          <w:marLeft w:val="0"/>
          <w:marRight w:val="0"/>
          <w:marTop w:val="0"/>
          <w:marBottom w:val="0"/>
          <w:divBdr>
            <w:top w:val="none" w:sz="0" w:space="0" w:color="auto"/>
            <w:left w:val="none" w:sz="0" w:space="0" w:color="auto"/>
            <w:bottom w:val="none" w:sz="0" w:space="0" w:color="auto"/>
            <w:right w:val="none" w:sz="0" w:space="0" w:color="auto"/>
          </w:divBdr>
        </w:div>
        <w:div w:id="171182928">
          <w:marLeft w:val="0"/>
          <w:marRight w:val="0"/>
          <w:marTop w:val="0"/>
          <w:marBottom w:val="0"/>
          <w:divBdr>
            <w:top w:val="none" w:sz="0" w:space="0" w:color="auto"/>
            <w:left w:val="none" w:sz="0" w:space="0" w:color="auto"/>
            <w:bottom w:val="none" w:sz="0" w:space="0" w:color="auto"/>
            <w:right w:val="none" w:sz="0" w:space="0" w:color="auto"/>
          </w:divBdr>
        </w:div>
        <w:div w:id="220364219">
          <w:marLeft w:val="0"/>
          <w:marRight w:val="0"/>
          <w:marTop w:val="0"/>
          <w:marBottom w:val="0"/>
          <w:divBdr>
            <w:top w:val="none" w:sz="0" w:space="0" w:color="auto"/>
            <w:left w:val="none" w:sz="0" w:space="0" w:color="auto"/>
            <w:bottom w:val="none" w:sz="0" w:space="0" w:color="auto"/>
            <w:right w:val="none" w:sz="0" w:space="0" w:color="auto"/>
          </w:divBdr>
        </w:div>
        <w:div w:id="545066537">
          <w:marLeft w:val="0"/>
          <w:marRight w:val="0"/>
          <w:marTop w:val="0"/>
          <w:marBottom w:val="0"/>
          <w:divBdr>
            <w:top w:val="none" w:sz="0" w:space="0" w:color="auto"/>
            <w:left w:val="none" w:sz="0" w:space="0" w:color="auto"/>
            <w:bottom w:val="none" w:sz="0" w:space="0" w:color="auto"/>
            <w:right w:val="none" w:sz="0" w:space="0" w:color="auto"/>
          </w:divBdr>
        </w:div>
        <w:div w:id="975063113">
          <w:marLeft w:val="0"/>
          <w:marRight w:val="0"/>
          <w:marTop w:val="0"/>
          <w:marBottom w:val="0"/>
          <w:divBdr>
            <w:top w:val="none" w:sz="0" w:space="0" w:color="auto"/>
            <w:left w:val="none" w:sz="0" w:space="0" w:color="auto"/>
            <w:bottom w:val="none" w:sz="0" w:space="0" w:color="auto"/>
            <w:right w:val="none" w:sz="0" w:space="0" w:color="auto"/>
          </w:divBdr>
        </w:div>
        <w:div w:id="1011681811">
          <w:marLeft w:val="0"/>
          <w:marRight w:val="0"/>
          <w:marTop w:val="0"/>
          <w:marBottom w:val="0"/>
          <w:divBdr>
            <w:top w:val="none" w:sz="0" w:space="0" w:color="auto"/>
            <w:left w:val="none" w:sz="0" w:space="0" w:color="auto"/>
            <w:bottom w:val="none" w:sz="0" w:space="0" w:color="auto"/>
            <w:right w:val="none" w:sz="0" w:space="0" w:color="auto"/>
          </w:divBdr>
        </w:div>
        <w:div w:id="1088039789">
          <w:marLeft w:val="0"/>
          <w:marRight w:val="0"/>
          <w:marTop w:val="0"/>
          <w:marBottom w:val="0"/>
          <w:divBdr>
            <w:top w:val="none" w:sz="0" w:space="0" w:color="auto"/>
            <w:left w:val="none" w:sz="0" w:space="0" w:color="auto"/>
            <w:bottom w:val="none" w:sz="0" w:space="0" w:color="auto"/>
            <w:right w:val="none" w:sz="0" w:space="0" w:color="auto"/>
          </w:divBdr>
        </w:div>
        <w:div w:id="1202672370">
          <w:marLeft w:val="0"/>
          <w:marRight w:val="0"/>
          <w:marTop w:val="0"/>
          <w:marBottom w:val="0"/>
          <w:divBdr>
            <w:top w:val="none" w:sz="0" w:space="0" w:color="auto"/>
            <w:left w:val="none" w:sz="0" w:space="0" w:color="auto"/>
            <w:bottom w:val="none" w:sz="0" w:space="0" w:color="auto"/>
            <w:right w:val="none" w:sz="0" w:space="0" w:color="auto"/>
          </w:divBdr>
        </w:div>
        <w:div w:id="1697384741">
          <w:marLeft w:val="0"/>
          <w:marRight w:val="0"/>
          <w:marTop w:val="0"/>
          <w:marBottom w:val="0"/>
          <w:divBdr>
            <w:top w:val="none" w:sz="0" w:space="0" w:color="auto"/>
            <w:left w:val="none" w:sz="0" w:space="0" w:color="auto"/>
            <w:bottom w:val="none" w:sz="0" w:space="0" w:color="auto"/>
            <w:right w:val="none" w:sz="0" w:space="0" w:color="auto"/>
          </w:divBdr>
        </w:div>
        <w:div w:id="2027487702">
          <w:marLeft w:val="0"/>
          <w:marRight w:val="0"/>
          <w:marTop w:val="0"/>
          <w:marBottom w:val="0"/>
          <w:divBdr>
            <w:top w:val="none" w:sz="0" w:space="0" w:color="auto"/>
            <w:left w:val="none" w:sz="0" w:space="0" w:color="auto"/>
            <w:bottom w:val="none" w:sz="0" w:space="0" w:color="auto"/>
            <w:right w:val="none" w:sz="0" w:space="0" w:color="auto"/>
          </w:divBdr>
        </w:div>
      </w:divsChild>
    </w:div>
    <w:div w:id="1760373179">
      <w:bodyDiv w:val="1"/>
      <w:marLeft w:val="0"/>
      <w:marRight w:val="0"/>
      <w:marTop w:val="0"/>
      <w:marBottom w:val="0"/>
      <w:divBdr>
        <w:top w:val="none" w:sz="0" w:space="0" w:color="auto"/>
        <w:left w:val="none" w:sz="0" w:space="0" w:color="auto"/>
        <w:bottom w:val="none" w:sz="0" w:space="0" w:color="auto"/>
        <w:right w:val="none" w:sz="0" w:space="0" w:color="auto"/>
      </w:divBdr>
    </w:div>
    <w:div w:id="1828132732">
      <w:bodyDiv w:val="1"/>
      <w:marLeft w:val="0"/>
      <w:marRight w:val="0"/>
      <w:marTop w:val="0"/>
      <w:marBottom w:val="0"/>
      <w:divBdr>
        <w:top w:val="none" w:sz="0" w:space="0" w:color="auto"/>
        <w:left w:val="none" w:sz="0" w:space="0" w:color="auto"/>
        <w:bottom w:val="none" w:sz="0" w:space="0" w:color="auto"/>
        <w:right w:val="none" w:sz="0" w:space="0" w:color="auto"/>
      </w:divBdr>
    </w:div>
    <w:div w:id="1833524076">
      <w:bodyDiv w:val="1"/>
      <w:marLeft w:val="0"/>
      <w:marRight w:val="0"/>
      <w:marTop w:val="0"/>
      <w:marBottom w:val="0"/>
      <w:divBdr>
        <w:top w:val="none" w:sz="0" w:space="0" w:color="auto"/>
        <w:left w:val="none" w:sz="0" w:space="0" w:color="auto"/>
        <w:bottom w:val="none" w:sz="0" w:space="0" w:color="auto"/>
        <w:right w:val="none" w:sz="0" w:space="0" w:color="auto"/>
      </w:divBdr>
      <w:divsChild>
        <w:div w:id="1763143217">
          <w:marLeft w:val="0"/>
          <w:marRight w:val="0"/>
          <w:marTop w:val="0"/>
          <w:marBottom w:val="0"/>
          <w:divBdr>
            <w:top w:val="none" w:sz="0" w:space="0" w:color="auto"/>
            <w:left w:val="none" w:sz="0" w:space="0" w:color="auto"/>
            <w:bottom w:val="none" w:sz="0" w:space="0" w:color="auto"/>
            <w:right w:val="none" w:sz="0" w:space="0" w:color="auto"/>
          </w:divBdr>
          <w:divsChild>
            <w:div w:id="16548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061258">
      <w:bodyDiv w:val="1"/>
      <w:marLeft w:val="0"/>
      <w:marRight w:val="0"/>
      <w:marTop w:val="0"/>
      <w:marBottom w:val="0"/>
      <w:divBdr>
        <w:top w:val="none" w:sz="0" w:space="0" w:color="auto"/>
        <w:left w:val="none" w:sz="0" w:space="0" w:color="auto"/>
        <w:bottom w:val="none" w:sz="0" w:space="0" w:color="auto"/>
        <w:right w:val="none" w:sz="0" w:space="0" w:color="auto"/>
      </w:divBdr>
    </w:div>
    <w:div w:id="1980457059">
      <w:bodyDiv w:val="1"/>
      <w:marLeft w:val="0"/>
      <w:marRight w:val="0"/>
      <w:marTop w:val="0"/>
      <w:marBottom w:val="0"/>
      <w:divBdr>
        <w:top w:val="none" w:sz="0" w:space="0" w:color="auto"/>
        <w:left w:val="none" w:sz="0" w:space="0" w:color="auto"/>
        <w:bottom w:val="none" w:sz="0" w:space="0" w:color="auto"/>
        <w:right w:val="none" w:sz="0" w:space="0" w:color="auto"/>
      </w:divBdr>
      <w:divsChild>
        <w:div w:id="581527822">
          <w:marLeft w:val="0"/>
          <w:marRight w:val="0"/>
          <w:marTop w:val="0"/>
          <w:marBottom w:val="0"/>
          <w:divBdr>
            <w:top w:val="none" w:sz="0" w:space="0" w:color="auto"/>
            <w:left w:val="none" w:sz="0" w:space="0" w:color="auto"/>
            <w:bottom w:val="none" w:sz="0" w:space="0" w:color="auto"/>
            <w:right w:val="none" w:sz="0" w:space="0" w:color="auto"/>
          </w:divBdr>
        </w:div>
      </w:divsChild>
    </w:div>
    <w:div w:id="2014523937">
      <w:bodyDiv w:val="1"/>
      <w:marLeft w:val="0"/>
      <w:marRight w:val="0"/>
      <w:marTop w:val="0"/>
      <w:marBottom w:val="0"/>
      <w:divBdr>
        <w:top w:val="none" w:sz="0" w:space="0" w:color="auto"/>
        <w:left w:val="none" w:sz="0" w:space="0" w:color="auto"/>
        <w:bottom w:val="none" w:sz="0" w:space="0" w:color="auto"/>
        <w:right w:val="none" w:sz="0" w:space="0" w:color="auto"/>
      </w:divBdr>
    </w:div>
    <w:div w:id="2030254339">
      <w:bodyDiv w:val="1"/>
      <w:marLeft w:val="0"/>
      <w:marRight w:val="0"/>
      <w:marTop w:val="0"/>
      <w:marBottom w:val="0"/>
      <w:divBdr>
        <w:top w:val="none" w:sz="0" w:space="0" w:color="auto"/>
        <w:left w:val="none" w:sz="0" w:space="0" w:color="auto"/>
        <w:bottom w:val="none" w:sz="0" w:space="0" w:color="auto"/>
        <w:right w:val="none" w:sz="0" w:space="0" w:color="auto"/>
      </w:divBdr>
    </w:div>
    <w:div w:id="2048145173">
      <w:bodyDiv w:val="1"/>
      <w:marLeft w:val="0"/>
      <w:marRight w:val="0"/>
      <w:marTop w:val="0"/>
      <w:marBottom w:val="0"/>
      <w:divBdr>
        <w:top w:val="none" w:sz="0" w:space="0" w:color="auto"/>
        <w:left w:val="none" w:sz="0" w:space="0" w:color="auto"/>
        <w:bottom w:val="none" w:sz="0" w:space="0" w:color="auto"/>
        <w:right w:val="none" w:sz="0" w:space="0" w:color="auto"/>
      </w:divBdr>
      <w:divsChild>
        <w:div w:id="80370734">
          <w:marLeft w:val="0"/>
          <w:marRight w:val="0"/>
          <w:marTop w:val="0"/>
          <w:marBottom w:val="0"/>
          <w:divBdr>
            <w:top w:val="none" w:sz="0" w:space="0" w:color="auto"/>
            <w:left w:val="none" w:sz="0" w:space="0" w:color="auto"/>
            <w:bottom w:val="none" w:sz="0" w:space="0" w:color="auto"/>
            <w:right w:val="none" w:sz="0" w:space="0" w:color="auto"/>
          </w:divBdr>
        </w:div>
        <w:div w:id="126633347">
          <w:marLeft w:val="0"/>
          <w:marRight w:val="0"/>
          <w:marTop w:val="0"/>
          <w:marBottom w:val="0"/>
          <w:divBdr>
            <w:top w:val="none" w:sz="0" w:space="0" w:color="auto"/>
            <w:left w:val="none" w:sz="0" w:space="0" w:color="auto"/>
            <w:bottom w:val="none" w:sz="0" w:space="0" w:color="auto"/>
            <w:right w:val="none" w:sz="0" w:space="0" w:color="auto"/>
          </w:divBdr>
        </w:div>
        <w:div w:id="170216474">
          <w:marLeft w:val="0"/>
          <w:marRight w:val="0"/>
          <w:marTop w:val="0"/>
          <w:marBottom w:val="0"/>
          <w:divBdr>
            <w:top w:val="none" w:sz="0" w:space="0" w:color="auto"/>
            <w:left w:val="none" w:sz="0" w:space="0" w:color="auto"/>
            <w:bottom w:val="none" w:sz="0" w:space="0" w:color="auto"/>
            <w:right w:val="none" w:sz="0" w:space="0" w:color="auto"/>
          </w:divBdr>
        </w:div>
        <w:div w:id="196747723">
          <w:marLeft w:val="0"/>
          <w:marRight w:val="0"/>
          <w:marTop w:val="0"/>
          <w:marBottom w:val="0"/>
          <w:divBdr>
            <w:top w:val="none" w:sz="0" w:space="0" w:color="auto"/>
            <w:left w:val="none" w:sz="0" w:space="0" w:color="auto"/>
            <w:bottom w:val="none" w:sz="0" w:space="0" w:color="auto"/>
            <w:right w:val="none" w:sz="0" w:space="0" w:color="auto"/>
          </w:divBdr>
        </w:div>
        <w:div w:id="214397507">
          <w:marLeft w:val="0"/>
          <w:marRight w:val="0"/>
          <w:marTop w:val="0"/>
          <w:marBottom w:val="0"/>
          <w:divBdr>
            <w:top w:val="none" w:sz="0" w:space="0" w:color="auto"/>
            <w:left w:val="none" w:sz="0" w:space="0" w:color="auto"/>
            <w:bottom w:val="none" w:sz="0" w:space="0" w:color="auto"/>
            <w:right w:val="none" w:sz="0" w:space="0" w:color="auto"/>
          </w:divBdr>
        </w:div>
        <w:div w:id="230316836">
          <w:marLeft w:val="0"/>
          <w:marRight w:val="0"/>
          <w:marTop w:val="0"/>
          <w:marBottom w:val="0"/>
          <w:divBdr>
            <w:top w:val="none" w:sz="0" w:space="0" w:color="auto"/>
            <w:left w:val="none" w:sz="0" w:space="0" w:color="auto"/>
            <w:bottom w:val="none" w:sz="0" w:space="0" w:color="auto"/>
            <w:right w:val="none" w:sz="0" w:space="0" w:color="auto"/>
          </w:divBdr>
        </w:div>
        <w:div w:id="240795917">
          <w:marLeft w:val="0"/>
          <w:marRight w:val="0"/>
          <w:marTop w:val="0"/>
          <w:marBottom w:val="0"/>
          <w:divBdr>
            <w:top w:val="none" w:sz="0" w:space="0" w:color="auto"/>
            <w:left w:val="none" w:sz="0" w:space="0" w:color="auto"/>
            <w:bottom w:val="none" w:sz="0" w:space="0" w:color="auto"/>
            <w:right w:val="none" w:sz="0" w:space="0" w:color="auto"/>
          </w:divBdr>
        </w:div>
        <w:div w:id="242572468">
          <w:marLeft w:val="0"/>
          <w:marRight w:val="0"/>
          <w:marTop w:val="0"/>
          <w:marBottom w:val="0"/>
          <w:divBdr>
            <w:top w:val="none" w:sz="0" w:space="0" w:color="auto"/>
            <w:left w:val="none" w:sz="0" w:space="0" w:color="auto"/>
            <w:bottom w:val="none" w:sz="0" w:space="0" w:color="auto"/>
            <w:right w:val="none" w:sz="0" w:space="0" w:color="auto"/>
          </w:divBdr>
        </w:div>
        <w:div w:id="342124395">
          <w:marLeft w:val="0"/>
          <w:marRight w:val="0"/>
          <w:marTop w:val="0"/>
          <w:marBottom w:val="0"/>
          <w:divBdr>
            <w:top w:val="none" w:sz="0" w:space="0" w:color="auto"/>
            <w:left w:val="none" w:sz="0" w:space="0" w:color="auto"/>
            <w:bottom w:val="none" w:sz="0" w:space="0" w:color="auto"/>
            <w:right w:val="none" w:sz="0" w:space="0" w:color="auto"/>
          </w:divBdr>
        </w:div>
        <w:div w:id="381254816">
          <w:marLeft w:val="0"/>
          <w:marRight w:val="0"/>
          <w:marTop w:val="0"/>
          <w:marBottom w:val="0"/>
          <w:divBdr>
            <w:top w:val="none" w:sz="0" w:space="0" w:color="auto"/>
            <w:left w:val="none" w:sz="0" w:space="0" w:color="auto"/>
            <w:bottom w:val="none" w:sz="0" w:space="0" w:color="auto"/>
            <w:right w:val="none" w:sz="0" w:space="0" w:color="auto"/>
          </w:divBdr>
        </w:div>
        <w:div w:id="412699032">
          <w:marLeft w:val="0"/>
          <w:marRight w:val="0"/>
          <w:marTop w:val="0"/>
          <w:marBottom w:val="0"/>
          <w:divBdr>
            <w:top w:val="none" w:sz="0" w:space="0" w:color="auto"/>
            <w:left w:val="none" w:sz="0" w:space="0" w:color="auto"/>
            <w:bottom w:val="none" w:sz="0" w:space="0" w:color="auto"/>
            <w:right w:val="none" w:sz="0" w:space="0" w:color="auto"/>
          </w:divBdr>
        </w:div>
        <w:div w:id="426120377">
          <w:marLeft w:val="0"/>
          <w:marRight w:val="0"/>
          <w:marTop w:val="0"/>
          <w:marBottom w:val="0"/>
          <w:divBdr>
            <w:top w:val="none" w:sz="0" w:space="0" w:color="auto"/>
            <w:left w:val="none" w:sz="0" w:space="0" w:color="auto"/>
            <w:bottom w:val="none" w:sz="0" w:space="0" w:color="auto"/>
            <w:right w:val="none" w:sz="0" w:space="0" w:color="auto"/>
          </w:divBdr>
        </w:div>
        <w:div w:id="455298332">
          <w:marLeft w:val="0"/>
          <w:marRight w:val="0"/>
          <w:marTop w:val="0"/>
          <w:marBottom w:val="0"/>
          <w:divBdr>
            <w:top w:val="none" w:sz="0" w:space="0" w:color="auto"/>
            <w:left w:val="none" w:sz="0" w:space="0" w:color="auto"/>
            <w:bottom w:val="none" w:sz="0" w:space="0" w:color="auto"/>
            <w:right w:val="none" w:sz="0" w:space="0" w:color="auto"/>
          </w:divBdr>
        </w:div>
        <w:div w:id="476341434">
          <w:marLeft w:val="0"/>
          <w:marRight w:val="0"/>
          <w:marTop w:val="0"/>
          <w:marBottom w:val="0"/>
          <w:divBdr>
            <w:top w:val="none" w:sz="0" w:space="0" w:color="auto"/>
            <w:left w:val="none" w:sz="0" w:space="0" w:color="auto"/>
            <w:bottom w:val="none" w:sz="0" w:space="0" w:color="auto"/>
            <w:right w:val="none" w:sz="0" w:space="0" w:color="auto"/>
          </w:divBdr>
        </w:div>
        <w:div w:id="479155556">
          <w:marLeft w:val="0"/>
          <w:marRight w:val="0"/>
          <w:marTop w:val="0"/>
          <w:marBottom w:val="0"/>
          <w:divBdr>
            <w:top w:val="none" w:sz="0" w:space="0" w:color="auto"/>
            <w:left w:val="none" w:sz="0" w:space="0" w:color="auto"/>
            <w:bottom w:val="none" w:sz="0" w:space="0" w:color="auto"/>
            <w:right w:val="none" w:sz="0" w:space="0" w:color="auto"/>
          </w:divBdr>
        </w:div>
        <w:div w:id="516040079">
          <w:marLeft w:val="0"/>
          <w:marRight w:val="0"/>
          <w:marTop w:val="0"/>
          <w:marBottom w:val="0"/>
          <w:divBdr>
            <w:top w:val="none" w:sz="0" w:space="0" w:color="auto"/>
            <w:left w:val="none" w:sz="0" w:space="0" w:color="auto"/>
            <w:bottom w:val="none" w:sz="0" w:space="0" w:color="auto"/>
            <w:right w:val="none" w:sz="0" w:space="0" w:color="auto"/>
          </w:divBdr>
        </w:div>
        <w:div w:id="595403934">
          <w:marLeft w:val="0"/>
          <w:marRight w:val="0"/>
          <w:marTop w:val="0"/>
          <w:marBottom w:val="0"/>
          <w:divBdr>
            <w:top w:val="none" w:sz="0" w:space="0" w:color="auto"/>
            <w:left w:val="none" w:sz="0" w:space="0" w:color="auto"/>
            <w:bottom w:val="none" w:sz="0" w:space="0" w:color="auto"/>
            <w:right w:val="none" w:sz="0" w:space="0" w:color="auto"/>
          </w:divBdr>
        </w:div>
        <w:div w:id="667095281">
          <w:marLeft w:val="0"/>
          <w:marRight w:val="0"/>
          <w:marTop w:val="0"/>
          <w:marBottom w:val="0"/>
          <w:divBdr>
            <w:top w:val="none" w:sz="0" w:space="0" w:color="auto"/>
            <w:left w:val="none" w:sz="0" w:space="0" w:color="auto"/>
            <w:bottom w:val="none" w:sz="0" w:space="0" w:color="auto"/>
            <w:right w:val="none" w:sz="0" w:space="0" w:color="auto"/>
          </w:divBdr>
        </w:div>
        <w:div w:id="710573632">
          <w:marLeft w:val="0"/>
          <w:marRight w:val="0"/>
          <w:marTop w:val="0"/>
          <w:marBottom w:val="0"/>
          <w:divBdr>
            <w:top w:val="none" w:sz="0" w:space="0" w:color="auto"/>
            <w:left w:val="none" w:sz="0" w:space="0" w:color="auto"/>
            <w:bottom w:val="none" w:sz="0" w:space="0" w:color="auto"/>
            <w:right w:val="none" w:sz="0" w:space="0" w:color="auto"/>
          </w:divBdr>
        </w:div>
        <w:div w:id="720325566">
          <w:marLeft w:val="0"/>
          <w:marRight w:val="0"/>
          <w:marTop w:val="0"/>
          <w:marBottom w:val="0"/>
          <w:divBdr>
            <w:top w:val="none" w:sz="0" w:space="0" w:color="auto"/>
            <w:left w:val="none" w:sz="0" w:space="0" w:color="auto"/>
            <w:bottom w:val="none" w:sz="0" w:space="0" w:color="auto"/>
            <w:right w:val="none" w:sz="0" w:space="0" w:color="auto"/>
          </w:divBdr>
        </w:div>
        <w:div w:id="758063061">
          <w:marLeft w:val="0"/>
          <w:marRight w:val="0"/>
          <w:marTop w:val="0"/>
          <w:marBottom w:val="0"/>
          <w:divBdr>
            <w:top w:val="none" w:sz="0" w:space="0" w:color="auto"/>
            <w:left w:val="none" w:sz="0" w:space="0" w:color="auto"/>
            <w:bottom w:val="none" w:sz="0" w:space="0" w:color="auto"/>
            <w:right w:val="none" w:sz="0" w:space="0" w:color="auto"/>
          </w:divBdr>
        </w:div>
        <w:div w:id="768695170">
          <w:marLeft w:val="0"/>
          <w:marRight w:val="0"/>
          <w:marTop w:val="0"/>
          <w:marBottom w:val="0"/>
          <w:divBdr>
            <w:top w:val="none" w:sz="0" w:space="0" w:color="auto"/>
            <w:left w:val="none" w:sz="0" w:space="0" w:color="auto"/>
            <w:bottom w:val="none" w:sz="0" w:space="0" w:color="auto"/>
            <w:right w:val="none" w:sz="0" w:space="0" w:color="auto"/>
          </w:divBdr>
        </w:div>
        <w:div w:id="1093744319">
          <w:marLeft w:val="0"/>
          <w:marRight w:val="0"/>
          <w:marTop w:val="0"/>
          <w:marBottom w:val="0"/>
          <w:divBdr>
            <w:top w:val="none" w:sz="0" w:space="0" w:color="auto"/>
            <w:left w:val="none" w:sz="0" w:space="0" w:color="auto"/>
            <w:bottom w:val="none" w:sz="0" w:space="0" w:color="auto"/>
            <w:right w:val="none" w:sz="0" w:space="0" w:color="auto"/>
          </w:divBdr>
        </w:div>
        <w:div w:id="1167794304">
          <w:marLeft w:val="0"/>
          <w:marRight w:val="0"/>
          <w:marTop w:val="0"/>
          <w:marBottom w:val="0"/>
          <w:divBdr>
            <w:top w:val="none" w:sz="0" w:space="0" w:color="auto"/>
            <w:left w:val="none" w:sz="0" w:space="0" w:color="auto"/>
            <w:bottom w:val="none" w:sz="0" w:space="0" w:color="auto"/>
            <w:right w:val="none" w:sz="0" w:space="0" w:color="auto"/>
          </w:divBdr>
        </w:div>
        <w:div w:id="1247227731">
          <w:marLeft w:val="0"/>
          <w:marRight w:val="0"/>
          <w:marTop w:val="0"/>
          <w:marBottom w:val="0"/>
          <w:divBdr>
            <w:top w:val="none" w:sz="0" w:space="0" w:color="auto"/>
            <w:left w:val="none" w:sz="0" w:space="0" w:color="auto"/>
            <w:bottom w:val="none" w:sz="0" w:space="0" w:color="auto"/>
            <w:right w:val="none" w:sz="0" w:space="0" w:color="auto"/>
          </w:divBdr>
        </w:div>
        <w:div w:id="1251113427">
          <w:marLeft w:val="0"/>
          <w:marRight w:val="0"/>
          <w:marTop w:val="0"/>
          <w:marBottom w:val="0"/>
          <w:divBdr>
            <w:top w:val="none" w:sz="0" w:space="0" w:color="auto"/>
            <w:left w:val="none" w:sz="0" w:space="0" w:color="auto"/>
            <w:bottom w:val="none" w:sz="0" w:space="0" w:color="auto"/>
            <w:right w:val="none" w:sz="0" w:space="0" w:color="auto"/>
          </w:divBdr>
        </w:div>
        <w:div w:id="1346707175">
          <w:marLeft w:val="0"/>
          <w:marRight w:val="0"/>
          <w:marTop w:val="0"/>
          <w:marBottom w:val="0"/>
          <w:divBdr>
            <w:top w:val="none" w:sz="0" w:space="0" w:color="auto"/>
            <w:left w:val="none" w:sz="0" w:space="0" w:color="auto"/>
            <w:bottom w:val="none" w:sz="0" w:space="0" w:color="auto"/>
            <w:right w:val="none" w:sz="0" w:space="0" w:color="auto"/>
          </w:divBdr>
        </w:div>
        <w:div w:id="1392533173">
          <w:marLeft w:val="0"/>
          <w:marRight w:val="0"/>
          <w:marTop w:val="0"/>
          <w:marBottom w:val="0"/>
          <w:divBdr>
            <w:top w:val="none" w:sz="0" w:space="0" w:color="auto"/>
            <w:left w:val="none" w:sz="0" w:space="0" w:color="auto"/>
            <w:bottom w:val="none" w:sz="0" w:space="0" w:color="auto"/>
            <w:right w:val="none" w:sz="0" w:space="0" w:color="auto"/>
          </w:divBdr>
        </w:div>
        <w:div w:id="1463110755">
          <w:marLeft w:val="0"/>
          <w:marRight w:val="0"/>
          <w:marTop w:val="0"/>
          <w:marBottom w:val="0"/>
          <w:divBdr>
            <w:top w:val="none" w:sz="0" w:space="0" w:color="auto"/>
            <w:left w:val="none" w:sz="0" w:space="0" w:color="auto"/>
            <w:bottom w:val="none" w:sz="0" w:space="0" w:color="auto"/>
            <w:right w:val="none" w:sz="0" w:space="0" w:color="auto"/>
          </w:divBdr>
        </w:div>
        <w:div w:id="1521166675">
          <w:marLeft w:val="0"/>
          <w:marRight w:val="0"/>
          <w:marTop w:val="0"/>
          <w:marBottom w:val="0"/>
          <w:divBdr>
            <w:top w:val="none" w:sz="0" w:space="0" w:color="auto"/>
            <w:left w:val="none" w:sz="0" w:space="0" w:color="auto"/>
            <w:bottom w:val="none" w:sz="0" w:space="0" w:color="auto"/>
            <w:right w:val="none" w:sz="0" w:space="0" w:color="auto"/>
          </w:divBdr>
        </w:div>
        <w:div w:id="1598126526">
          <w:marLeft w:val="0"/>
          <w:marRight w:val="0"/>
          <w:marTop w:val="0"/>
          <w:marBottom w:val="0"/>
          <w:divBdr>
            <w:top w:val="none" w:sz="0" w:space="0" w:color="auto"/>
            <w:left w:val="none" w:sz="0" w:space="0" w:color="auto"/>
            <w:bottom w:val="none" w:sz="0" w:space="0" w:color="auto"/>
            <w:right w:val="none" w:sz="0" w:space="0" w:color="auto"/>
          </w:divBdr>
        </w:div>
        <w:div w:id="1607694028">
          <w:marLeft w:val="0"/>
          <w:marRight w:val="0"/>
          <w:marTop w:val="0"/>
          <w:marBottom w:val="0"/>
          <w:divBdr>
            <w:top w:val="none" w:sz="0" w:space="0" w:color="auto"/>
            <w:left w:val="none" w:sz="0" w:space="0" w:color="auto"/>
            <w:bottom w:val="none" w:sz="0" w:space="0" w:color="auto"/>
            <w:right w:val="none" w:sz="0" w:space="0" w:color="auto"/>
          </w:divBdr>
        </w:div>
        <w:div w:id="1608080460">
          <w:marLeft w:val="0"/>
          <w:marRight w:val="0"/>
          <w:marTop w:val="0"/>
          <w:marBottom w:val="0"/>
          <w:divBdr>
            <w:top w:val="none" w:sz="0" w:space="0" w:color="auto"/>
            <w:left w:val="none" w:sz="0" w:space="0" w:color="auto"/>
            <w:bottom w:val="none" w:sz="0" w:space="0" w:color="auto"/>
            <w:right w:val="none" w:sz="0" w:space="0" w:color="auto"/>
          </w:divBdr>
        </w:div>
        <w:div w:id="1636719072">
          <w:marLeft w:val="0"/>
          <w:marRight w:val="0"/>
          <w:marTop w:val="0"/>
          <w:marBottom w:val="0"/>
          <w:divBdr>
            <w:top w:val="none" w:sz="0" w:space="0" w:color="auto"/>
            <w:left w:val="none" w:sz="0" w:space="0" w:color="auto"/>
            <w:bottom w:val="none" w:sz="0" w:space="0" w:color="auto"/>
            <w:right w:val="none" w:sz="0" w:space="0" w:color="auto"/>
          </w:divBdr>
        </w:div>
        <w:div w:id="1647011276">
          <w:marLeft w:val="0"/>
          <w:marRight w:val="0"/>
          <w:marTop w:val="0"/>
          <w:marBottom w:val="0"/>
          <w:divBdr>
            <w:top w:val="none" w:sz="0" w:space="0" w:color="auto"/>
            <w:left w:val="none" w:sz="0" w:space="0" w:color="auto"/>
            <w:bottom w:val="none" w:sz="0" w:space="0" w:color="auto"/>
            <w:right w:val="none" w:sz="0" w:space="0" w:color="auto"/>
          </w:divBdr>
        </w:div>
        <w:div w:id="1674338153">
          <w:marLeft w:val="0"/>
          <w:marRight w:val="0"/>
          <w:marTop w:val="0"/>
          <w:marBottom w:val="0"/>
          <w:divBdr>
            <w:top w:val="none" w:sz="0" w:space="0" w:color="auto"/>
            <w:left w:val="none" w:sz="0" w:space="0" w:color="auto"/>
            <w:bottom w:val="none" w:sz="0" w:space="0" w:color="auto"/>
            <w:right w:val="none" w:sz="0" w:space="0" w:color="auto"/>
          </w:divBdr>
        </w:div>
        <w:div w:id="1693216181">
          <w:marLeft w:val="0"/>
          <w:marRight w:val="0"/>
          <w:marTop w:val="0"/>
          <w:marBottom w:val="0"/>
          <w:divBdr>
            <w:top w:val="none" w:sz="0" w:space="0" w:color="auto"/>
            <w:left w:val="none" w:sz="0" w:space="0" w:color="auto"/>
            <w:bottom w:val="none" w:sz="0" w:space="0" w:color="auto"/>
            <w:right w:val="none" w:sz="0" w:space="0" w:color="auto"/>
          </w:divBdr>
        </w:div>
        <w:div w:id="1884095049">
          <w:marLeft w:val="0"/>
          <w:marRight w:val="0"/>
          <w:marTop w:val="0"/>
          <w:marBottom w:val="0"/>
          <w:divBdr>
            <w:top w:val="none" w:sz="0" w:space="0" w:color="auto"/>
            <w:left w:val="none" w:sz="0" w:space="0" w:color="auto"/>
            <w:bottom w:val="none" w:sz="0" w:space="0" w:color="auto"/>
            <w:right w:val="none" w:sz="0" w:space="0" w:color="auto"/>
          </w:divBdr>
        </w:div>
        <w:div w:id="2025204822">
          <w:marLeft w:val="0"/>
          <w:marRight w:val="0"/>
          <w:marTop w:val="0"/>
          <w:marBottom w:val="0"/>
          <w:divBdr>
            <w:top w:val="none" w:sz="0" w:space="0" w:color="auto"/>
            <w:left w:val="none" w:sz="0" w:space="0" w:color="auto"/>
            <w:bottom w:val="none" w:sz="0" w:space="0" w:color="auto"/>
            <w:right w:val="none" w:sz="0" w:space="0" w:color="auto"/>
          </w:divBdr>
        </w:div>
        <w:div w:id="2104646098">
          <w:marLeft w:val="0"/>
          <w:marRight w:val="0"/>
          <w:marTop w:val="0"/>
          <w:marBottom w:val="0"/>
          <w:divBdr>
            <w:top w:val="none" w:sz="0" w:space="0" w:color="auto"/>
            <w:left w:val="none" w:sz="0" w:space="0" w:color="auto"/>
            <w:bottom w:val="none" w:sz="0" w:space="0" w:color="auto"/>
            <w:right w:val="none" w:sz="0" w:space="0" w:color="auto"/>
          </w:divBdr>
        </w:div>
      </w:divsChild>
    </w:div>
    <w:div w:id="2048795473">
      <w:bodyDiv w:val="1"/>
      <w:marLeft w:val="0"/>
      <w:marRight w:val="0"/>
      <w:marTop w:val="0"/>
      <w:marBottom w:val="0"/>
      <w:divBdr>
        <w:top w:val="none" w:sz="0" w:space="0" w:color="auto"/>
        <w:left w:val="none" w:sz="0" w:space="0" w:color="auto"/>
        <w:bottom w:val="none" w:sz="0" w:space="0" w:color="auto"/>
        <w:right w:val="none" w:sz="0" w:space="0" w:color="auto"/>
      </w:divBdr>
      <w:divsChild>
        <w:div w:id="1706950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zetargi@ncbr.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7A113-BB61-4262-8453-473123CDD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15540</Words>
  <Characters>93244</Characters>
  <Application>Microsoft Office Word</Application>
  <DocSecurity>0</DocSecurity>
  <Lines>777</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2021-02-25T14:12:00Z</dcterms:created>
  <dcterms:modified xsi:type="dcterms:W3CDTF">2021-02-25T14:13:00Z</dcterms:modified>
</cp:coreProperties>
</file>